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 xml:space="preserve">שמעון </w:t>
      </w:r>
      <w:proofErr w:type="spellStart"/>
      <w:r w:rsidR="001907C8" w:rsidRPr="00901A33">
        <w:rPr>
          <w:rFonts w:hint="cs"/>
          <w:b/>
          <w:bCs/>
          <w:rtl/>
        </w:rPr>
        <w:t>הכסטר</w:t>
      </w:r>
      <w:proofErr w:type="spellEnd"/>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w:t>
      </w:r>
      <w:proofErr w:type="spellStart"/>
      <w:r w:rsidR="00CD659C" w:rsidRPr="00901A33">
        <w:rPr>
          <w:rFonts w:hint="cs"/>
          <w:rtl/>
          <w:lang w:eastAsia="en-US"/>
        </w:rPr>
        <w:t>לואיז</w:t>
      </w:r>
      <w:proofErr w:type="spellEnd"/>
      <w:r w:rsidR="00CD659C" w:rsidRPr="00901A33">
        <w:rPr>
          <w:rFonts w:hint="cs"/>
          <w:rtl/>
          <w:lang w:eastAsia="en-US"/>
        </w:rPr>
        <w:t xml:space="preserve"> </w:t>
      </w:r>
      <w:proofErr w:type="spellStart"/>
      <w:r w:rsidR="00CD659C" w:rsidRPr="00901A33">
        <w:rPr>
          <w:rFonts w:hint="cs"/>
          <w:rtl/>
          <w:lang w:eastAsia="en-US"/>
        </w:rPr>
        <w:t>ספורטס</w:t>
      </w:r>
      <w:proofErr w:type="spellEnd"/>
      <w:r w:rsidR="00CD659C" w:rsidRPr="00901A33">
        <w:rPr>
          <w:rFonts w:hint="cs"/>
          <w:rtl/>
          <w:lang w:eastAsia="en-US"/>
        </w:rPr>
        <w:t xml:space="preserve">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 xml:space="preserve">טל, </w:t>
      </w:r>
      <w:proofErr w:type="spellStart"/>
      <w:r w:rsidRPr="00901A33">
        <w:rPr>
          <w:rFonts w:hint="cs"/>
          <w:b/>
          <w:bCs/>
          <w:rtl/>
          <w:lang w:eastAsia="en-US"/>
        </w:rPr>
        <w:t>קדרי</w:t>
      </w:r>
      <w:proofErr w:type="spellEnd"/>
      <w:r w:rsidRPr="00901A33">
        <w:rPr>
          <w:rFonts w:hint="cs"/>
          <w:b/>
          <w:bCs/>
          <w:rtl/>
          <w:lang w:eastAsia="en-US"/>
        </w:rPr>
        <w:t>,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proofErr w:type="spellStart"/>
      <w:r w:rsidRPr="00901A33">
        <w:rPr>
          <w:rFonts w:hint="eastAsia"/>
          <w:b/>
          <w:bCs/>
          <w:rtl/>
        </w:rPr>
        <w:t>הגימלאות</w:t>
      </w:r>
      <w:proofErr w:type="spellEnd"/>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CC317C" w:rsidRDefault="00946A22" w:rsidP="00926F04">
      <w:pPr>
        <w:pStyle w:val="10"/>
        <w:spacing w:after="120" w:line="320" w:lineRule="exact"/>
        <w:ind w:left="476" w:hanging="425"/>
        <w:rPr>
          <w:b/>
          <w:bCs/>
          <w:rtl/>
        </w:rPr>
      </w:pPr>
      <w:r w:rsidRPr="00CC317C">
        <w:rPr>
          <w:rFonts w:hint="eastAsia"/>
          <w:b/>
          <w:bCs/>
          <w:rtl/>
        </w:rPr>
        <w:t>עילות</w:t>
      </w:r>
      <w:r w:rsidRPr="00CC317C">
        <w:rPr>
          <w:b/>
          <w:bCs/>
          <w:rtl/>
        </w:rPr>
        <w:t xml:space="preserve"> התביעה: </w:t>
      </w:r>
      <w:proofErr w:type="spellStart"/>
      <w:r w:rsidRPr="00CC317C">
        <w:rPr>
          <w:rFonts w:hint="eastAsia"/>
          <w:b/>
          <w:bCs/>
          <w:rtl/>
        </w:rPr>
        <w:t>גימלאות</w:t>
      </w:r>
      <w:proofErr w:type="spellEnd"/>
      <w:r w:rsidR="001A415A" w:rsidRPr="00CC317C">
        <w:rPr>
          <w:b/>
          <w:bCs/>
          <w:rtl/>
        </w:rPr>
        <w:t xml:space="preserve"> (הצהרתי וכספי)</w:t>
      </w:r>
      <w:r w:rsidRPr="00CC317C">
        <w:rPr>
          <w:b/>
          <w:bCs/>
          <w:rtl/>
        </w:rPr>
        <w:t xml:space="preserve">, </w:t>
      </w:r>
      <w:r w:rsidRPr="00CC317C">
        <w:rPr>
          <w:rFonts w:hint="eastAsia"/>
          <w:b/>
          <w:bCs/>
          <w:rtl/>
        </w:rPr>
        <w:t>פיטורים</w:t>
      </w:r>
      <w:r w:rsidRPr="00CC317C">
        <w:rPr>
          <w:b/>
          <w:bCs/>
          <w:rtl/>
        </w:rPr>
        <w:t xml:space="preserve"> </w:t>
      </w:r>
      <w:r w:rsidRPr="00CC317C">
        <w:rPr>
          <w:rFonts w:hint="eastAsia"/>
          <w:b/>
          <w:bCs/>
          <w:rtl/>
        </w:rPr>
        <w:t>שלא</w:t>
      </w:r>
      <w:r w:rsidRPr="00CC317C">
        <w:rPr>
          <w:b/>
          <w:bCs/>
          <w:rtl/>
        </w:rPr>
        <w:t xml:space="preserve"> </w:t>
      </w:r>
      <w:r w:rsidRPr="00CC317C">
        <w:rPr>
          <w:rFonts w:hint="eastAsia"/>
          <w:b/>
          <w:bCs/>
          <w:rtl/>
        </w:rPr>
        <w:t>כדין</w:t>
      </w:r>
      <w:r w:rsidRPr="00CC317C">
        <w:rPr>
          <w:b/>
          <w:bCs/>
          <w:rtl/>
        </w:rPr>
        <w:t xml:space="preserve">, </w:t>
      </w:r>
      <w:r w:rsidRPr="00CC317C">
        <w:rPr>
          <w:rFonts w:hint="eastAsia"/>
          <w:b/>
          <w:bCs/>
          <w:rtl/>
        </w:rPr>
        <w:t>זכויות</w:t>
      </w:r>
      <w:r w:rsidRPr="00CC317C">
        <w:rPr>
          <w:b/>
          <w:bCs/>
          <w:rtl/>
        </w:rPr>
        <w:t xml:space="preserve"> </w:t>
      </w:r>
      <w:r w:rsidRPr="00CC317C">
        <w:rPr>
          <w:rFonts w:hint="eastAsia"/>
          <w:b/>
          <w:bCs/>
          <w:rtl/>
        </w:rPr>
        <w:t>סוציאליות</w:t>
      </w:r>
    </w:p>
    <w:p w14:paraId="09437ACD" w14:textId="53F83509" w:rsidR="00742FEB" w:rsidRPr="00CC317C" w:rsidRDefault="00CC350F" w:rsidP="00F01D59">
      <w:pPr>
        <w:pStyle w:val="10"/>
        <w:spacing w:line="320" w:lineRule="exact"/>
        <w:ind w:left="1700" w:hanging="1649"/>
        <w:rPr>
          <w:b/>
          <w:bCs/>
          <w:rtl/>
        </w:rPr>
      </w:pPr>
      <w:r w:rsidRPr="00CC317C">
        <w:rPr>
          <w:rFonts w:hint="eastAsia"/>
          <w:b/>
          <w:bCs/>
          <w:rtl/>
        </w:rPr>
        <w:t>סכו</w:t>
      </w:r>
      <w:r w:rsidR="001A415A" w:rsidRPr="00CC317C">
        <w:rPr>
          <w:rFonts w:hint="eastAsia"/>
          <w:b/>
          <w:bCs/>
          <w:rtl/>
        </w:rPr>
        <w:t>מי</w:t>
      </w:r>
      <w:r w:rsidRPr="00CC317C">
        <w:rPr>
          <w:b/>
          <w:bCs/>
          <w:rtl/>
        </w:rPr>
        <w:t xml:space="preserve"> התביעה:</w:t>
      </w:r>
      <w:r w:rsidRPr="00CC317C">
        <w:rPr>
          <w:b/>
          <w:bCs/>
          <w:rtl/>
        </w:rPr>
        <w:tab/>
      </w:r>
      <w:r w:rsidR="00211F05" w:rsidRPr="00A35B76">
        <w:rPr>
          <w:b/>
          <w:bCs/>
          <w:highlight w:val="yellow"/>
          <w:rtl/>
          <w:rPrChange w:id="0" w:author="אופיר טל" w:date="2021-12-14T15:34:00Z">
            <w:rPr>
              <w:b/>
              <w:bCs/>
              <w:rtl/>
            </w:rPr>
          </w:rPrChange>
        </w:rPr>
        <w:t>1,</w:t>
      </w:r>
      <w:r w:rsidR="00F01D59" w:rsidRPr="00A35B76">
        <w:rPr>
          <w:b/>
          <w:bCs/>
          <w:highlight w:val="yellow"/>
          <w:rtl/>
          <w:rPrChange w:id="1" w:author="אופיר טל" w:date="2021-12-14T15:34:00Z">
            <w:rPr>
              <w:b/>
              <w:bCs/>
              <w:rtl/>
            </w:rPr>
          </w:rPrChange>
        </w:rPr>
        <w:t>303,692</w:t>
      </w:r>
      <w:r w:rsidRPr="00A35B76">
        <w:rPr>
          <w:b/>
          <w:bCs/>
          <w:highlight w:val="yellow"/>
          <w:rtl/>
          <w:rPrChange w:id="2" w:author="אופיר טל" w:date="2021-12-14T15:34:00Z">
            <w:rPr>
              <w:b/>
              <w:bCs/>
              <w:rtl/>
            </w:rPr>
          </w:rPrChange>
        </w:rPr>
        <w:t xml:space="preserve"> ₪</w:t>
      </w:r>
      <w:r w:rsidRPr="00CC317C">
        <w:rPr>
          <w:b/>
          <w:bCs/>
          <w:rtl/>
        </w:rPr>
        <w:t xml:space="preserve"> </w:t>
      </w:r>
      <w:r w:rsidR="00211F05" w:rsidRPr="00CC317C">
        <w:rPr>
          <w:rFonts w:hint="eastAsia"/>
          <w:b/>
          <w:bCs/>
          <w:rtl/>
        </w:rPr>
        <w:t>הפרשי</w:t>
      </w:r>
      <w:r w:rsidR="00211F05" w:rsidRPr="00CC317C">
        <w:rPr>
          <w:b/>
          <w:bCs/>
          <w:rtl/>
        </w:rPr>
        <w:t xml:space="preserve"> </w:t>
      </w:r>
      <w:r w:rsidR="001A415A" w:rsidRPr="00CC317C">
        <w:rPr>
          <w:rFonts w:hint="eastAsia"/>
          <w:b/>
          <w:bCs/>
          <w:rtl/>
        </w:rPr>
        <w:t>שכר</w:t>
      </w:r>
      <w:r w:rsidR="001A415A" w:rsidRPr="00CC317C">
        <w:rPr>
          <w:b/>
          <w:bCs/>
          <w:rtl/>
        </w:rPr>
        <w:t xml:space="preserve"> </w:t>
      </w:r>
      <w:r w:rsidR="00211F05" w:rsidRPr="00CC317C">
        <w:rPr>
          <w:rFonts w:hint="eastAsia"/>
          <w:b/>
          <w:bCs/>
          <w:rtl/>
        </w:rPr>
        <w:t>ופנסיה</w:t>
      </w:r>
      <w:r w:rsidR="00211F05" w:rsidRPr="00CC317C">
        <w:rPr>
          <w:b/>
          <w:bCs/>
          <w:rtl/>
        </w:rPr>
        <w:t xml:space="preserve"> </w:t>
      </w:r>
      <w:r w:rsidR="001A415A" w:rsidRPr="00CC317C">
        <w:rPr>
          <w:b/>
          <w:bCs/>
          <w:rtl/>
        </w:rPr>
        <w:t>(פטור);</w:t>
      </w:r>
      <w:r w:rsidR="00DC34C3" w:rsidRPr="00CC317C">
        <w:rPr>
          <w:b/>
          <w:bCs/>
          <w:rtl/>
        </w:rPr>
        <w:t xml:space="preserve"> </w:t>
      </w:r>
    </w:p>
    <w:p w14:paraId="770E78CA" w14:textId="59F06292" w:rsidR="001A415A" w:rsidRPr="00901A33" w:rsidRDefault="001A415A" w:rsidP="00926F04">
      <w:pPr>
        <w:pStyle w:val="10"/>
        <w:spacing w:line="320" w:lineRule="exact"/>
        <w:ind w:left="1700" w:hanging="1649"/>
        <w:rPr>
          <w:b/>
          <w:bCs/>
          <w:rtl/>
        </w:rPr>
      </w:pPr>
      <w:r w:rsidRPr="00CC317C">
        <w:rPr>
          <w:b/>
          <w:bCs/>
          <w:rtl/>
        </w:rPr>
        <w:tab/>
      </w:r>
      <w:del w:id="3" w:author="אביה שקורי" w:date="2021-12-01T10:46:00Z">
        <w:r w:rsidRPr="00CC317C" w:rsidDel="00741C1E">
          <w:rPr>
            <w:b/>
            <w:bCs/>
            <w:rtl/>
          </w:rPr>
          <w:delText>300,000</w:delText>
        </w:r>
      </w:del>
      <w:ins w:id="4" w:author="אביה שקורי" w:date="2021-12-01T10:46:00Z">
        <w:r w:rsidR="00741C1E" w:rsidRPr="00CC317C">
          <w:rPr>
            <w:b/>
            <w:bCs/>
            <w:rtl/>
            <w:rPrChange w:id="5" w:author="אופיר טל" w:date="2021-12-14T10:42:00Z">
              <w:rPr>
                <w:b/>
                <w:bCs/>
                <w:highlight w:val="yellow"/>
                <w:rtl/>
              </w:rPr>
            </w:rPrChange>
          </w:rPr>
          <w:t>150,000</w:t>
        </w:r>
      </w:ins>
      <w:r w:rsidRPr="00CC317C">
        <w:rPr>
          <w:b/>
          <w:bCs/>
          <w:rtl/>
        </w:rPr>
        <w:t xml:space="preserve"> </w:t>
      </w:r>
      <w:r w:rsidRPr="00CC317C">
        <w:rPr>
          <w:rFonts w:hint="eastAsia"/>
          <w:b/>
          <w:bCs/>
          <w:rtl/>
        </w:rPr>
        <w:t>₪</w:t>
      </w:r>
      <w:r w:rsidRPr="00CC317C">
        <w:rPr>
          <w:b/>
          <w:bCs/>
          <w:rtl/>
        </w:rPr>
        <w:t xml:space="preserve"> </w:t>
      </w:r>
      <w:r w:rsidRPr="00CC317C">
        <w:rPr>
          <w:rFonts w:hint="eastAsia"/>
          <w:b/>
          <w:bCs/>
          <w:rtl/>
        </w:rPr>
        <w:t>פיצוי</w:t>
      </w:r>
      <w:r w:rsidRPr="00CC317C">
        <w:rPr>
          <w:b/>
          <w:bCs/>
          <w:rtl/>
        </w:rPr>
        <w:t xml:space="preserve"> </w:t>
      </w:r>
      <w:r w:rsidRPr="00CC317C">
        <w:rPr>
          <w:rFonts w:hint="eastAsia"/>
          <w:b/>
          <w:bCs/>
          <w:rtl/>
        </w:rPr>
        <w:t>בגין</w:t>
      </w:r>
      <w:r w:rsidRPr="00CC317C">
        <w:rPr>
          <w:b/>
          <w:bCs/>
          <w:rtl/>
        </w:rPr>
        <w:t xml:space="preserve"> </w:t>
      </w:r>
      <w:r w:rsidRPr="00CC317C">
        <w:rPr>
          <w:rFonts w:hint="eastAsia"/>
          <w:b/>
          <w:bCs/>
          <w:rtl/>
        </w:rPr>
        <w:t>נזק</w:t>
      </w:r>
      <w:r w:rsidRPr="00CC317C">
        <w:rPr>
          <w:b/>
          <w:bCs/>
          <w:rtl/>
        </w:rPr>
        <w:t xml:space="preserve"> </w:t>
      </w:r>
      <w:r w:rsidRPr="00A35B76">
        <w:rPr>
          <w:rFonts w:hint="eastAsia"/>
          <w:b/>
          <w:bCs/>
          <w:rtl/>
        </w:rPr>
        <w:t>לא</w:t>
      </w:r>
      <w:r w:rsidRPr="00CC317C">
        <w:rPr>
          <w:b/>
          <w:bCs/>
          <w:rtl/>
        </w:rPr>
        <w:t xml:space="preserve"> </w:t>
      </w:r>
      <w:r w:rsidRPr="00CC317C">
        <w:rPr>
          <w:rFonts w:hint="eastAsia"/>
          <w:b/>
          <w:bCs/>
          <w:rtl/>
        </w:rPr>
        <w:t>ממוני</w:t>
      </w:r>
      <w:r w:rsidRPr="00CC317C">
        <w:rPr>
          <w:b/>
          <w:bCs/>
          <w:rtl/>
        </w:rPr>
        <w:t>.</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1155ACE9"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ins w:id="6" w:author="אופיר טל" w:date="2021-11-30T12:47:00Z">
        <w:r w:rsidR="00492DFD">
          <w:rPr>
            <w:rFonts w:hint="cs"/>
            <w:b/>
            <w:bCs/>
            <w:sz w:val="36"/>
            <w:szCs w:val="36"/>
            <w:u w:val="single"/>
            <w:rtl/>
          </w:rPr>
          <w:t xml:space="preserve"> מתוקן</w:t>
        </w:r>
      </w:ins>
    </w:p>
    <w:p w14:paraId="4180BB54" w14:textId="320BE789" w:rsidR="00F76678" w:rsidDel="008C3CE1" w:rsidRDefault="001907C8" w:rsidP="00F76678">
      <w:pPr>
        <w:tabs>
          <w:tab w:val="left" w:pos="26"/>
        </w:tabs>
        <w:spacing w:after="240" w:line="360" w:lineRule="auto"/>
        <w:jc w:val="both"/>
        <w:rPr>
          <w:del w:id="7" w:author="אביה שקורי" w:date="2021-12-02T09:55:00Z"/>
          <w:rFonts w:cs="David"/>
          <w:rtl/>
        </w:rPr>
      </w:pPr>
      <w:del w:id="8" w:author="אביה שקורי" w:date="2021-12-02T09:55:00Z">
        <w:r w:rsidRPr="00901A33" w:rsidDel="008C3CE1">
          <w:rPr>
            <w:rFonts w:cs="David" w:hint="cs"/>
            <w:rtl/>
          </w:rPr>
          <w:delText>התובע</w:delText>
        </w:r>
        <w:r w:rsidR="0092613E" w:rsidRPr="00901A33" w:rsidDel="008C3CE1">
          <w:rPr>
            <w:rFonts w:cs="David" w:hint="cs"/>
            <w:rtl/>
          </w:rPr>
          <w:delText xml:space="preserve"> </w:delText>
        </w:r>
        <w:r w:rsidRPr="00901A33" w:rsidDel="008C3CE1">
          <w:rPr>
            <w:rFonts w:cs="David" w:hint="cs"/>
            <w:rtl/>
          </w:rPr>
          <w:delText>מתכבד להגיש תביעתו ויהיה מיוצג</w:delText>
        </w:r>
        <w:r w:rsidR="0092613E" w:rsidRPr="00901A33" w:rsidDel="008C3CE1">
          <w:rPr>
            <w:rFonts w:cs="David" w:hint="cs"/>
            <w:rtl/>
          </w:rPr>
          <w:delText xml:space="preserve"> כאמור לעיל. </w:delText>
        </w:r>
        <w:r w:rsidR="00E5176E" w:rsidRPr="00901A33" w:rsidDel="008C3CE1">
          <w:rPr>
            <w:rFonts w:cs="David" w:hint="cs"/>
            <w:rtl/>
          </w:rPr>
          <w:delText xml:space="preserve">בקליפת אגוז ייאמר כי תביעה זו באה לעולם לאחר </w:delText>
        </w:r>
        <w:r w:rsidR="00926F04" w:rsidRPr="00901A33" w:rsidDel="008C3CE1">
          <w:rPr>
            <w:rFonts w:cs="David" w:hint="cs"/>
            <w:rtl/>
          </w:rPr>
          <w:delText xml:space="preserve">שנתבעת 2 </w:delText>
        </w:r>
        <w:r w:rsidR="00E5176E" w:rsidRPr="00901A33" w:rsidDel="008C3CE1">
          <w:rPr>
            <w:rFonts w:cs="David" w:hint="cs"/>
            <w:rtl/>
          </w:rPr>
          <w:delText>(להלן: "הנתבעת")</w:delText>
        </w:r>
        <w:r w:rsidR="00636C6A" w:rsidRPr="00901A33" w:rsidDel="008C3CE1">
          <w:rPr>
            <w:rFonts w:cs="David" w:hint="cs"/>
            <w:rtl/>
          </w:rPr>
          <w:delText xml:space="preserve"> </w:delText>
        </w:r>
        <w:r w:rsidR="00E5176E" w:rsidRPr="00901A33" w:rsidDel="008C3CE1">
          <w:rPr>
            <w:rFonts w:cs="David" w:hint="cs"/>
            <w:rtl/>
          </w:rPr>
          <w:delText xml:space="preserve">פיטרה את התובע מעבודתו, </w:delText>
        </w:r>
        <w:r w:rsidR="00F76678" w:rsidDel="008C3CE1">
          <w:rPr>
            <w:rFonts w:cs="David" w:hint="cs"/>
            <w:b/>
            <w:bCs/>
            <w:rtl/>
          </w:rPr>
          <w:delText>בהודעת דואר אלקטרוני</w:delText>
        </w:r>
        <w:r w:rsidR="00F76678" w:rsidDel="008C3CE1">
          <w:rPr>
            <w:rFonts w:cs="David" w:hint="cs"/>
            <w:rtl/>
          </w:rPr>
          <w:delText>,</w:delText>
        </w:r>
        <w:r w:rsidR="00E5176E" w:rsidRPr="00901A33" w:rsidDel="008C3CE1">
          <w:rPr>
            <w:rFonts w:cs="David" w:hint="cs"/>
            <w:rtl/>
          </w:rPr>
          <w:delText xml:space="preserve"> </w:delText>
        </w:r>
        <w:r w:rsidR="00E5176E" w:rsidRPr="00F76678" w:rsidDel="008C3CE1">
          <w:rPr>
            <w:rFonts w:cs="David" w:hint="cs"/>
            <w:b/>
            <w:bCs/>
            <w:rtl/>
          </w:rPr>
          <w:delText>ב</w:delText>
        </w:r>
        <w:r w:rsidR="00F76678" w:rsidDel="008C3CE1">
          <w:rPr>
            <w:rFonts w:cs="David" w:hint="cs"/>
            <w:b/>
            <w:bCs/>
            <w:rtl/>
          </w:rPr>
          <w:delText xml:space="preserve">מהלך </w:delText>
        </w:r>
        <w:r w:rsidR="00E5176E" w:rsidRPr="00F76678" w:rsidDel="008C3CE1">
          <w:rPr>
            <w:rFonts w:cs="David" w:hint="cs"/>
            <w:b/>
            <w:bCs/>
            <w:rtl/>
          </w:rPr>
          <w:delText>תקופת העסקתו בחוזה קצוב בזמן</w:delText>
        </w:r>
        <w:r w:rsidR="00E5176E" w:rsidRPr="00901A33" w:rsidDel="008C3CE1">
          <w:rPr>
            <w:rFonts w:cs="David" w:hint="cs"/>
            <w:rtl/>
          </w:rPr>
          <w:delText xml:space="preserve">. </w:delText>
        </w:r>
        <w:r w:rsidR="00926F04" w:rsidRPr="00901A33" w:rsidDel="008C3CE1">
          <w:rPr>
            <w:rFonts w:cs="David" w:hint="cs"/>
            <w:rtl/>
          </w:rPr>
          <w:delText>זאת לאחר כעשרים ושתיים שנות עבודה בחוזה בכירים, שקדמו להן עשרים שנות עבודה ב</w:delText>
        </w:r>
        <w:r w:rsidR="00E948FB" w:rsidDel="008C3CE1">
          <w:rPr>
            <w:rFonts w:cs="David" w:hint="cs"/>
            <w:rtl/>
          </w:rPr>
          <w:delText>כתב מינוי (</w:delText>
        </w:r>
        <w:r w:rsidR="00926F04" w:rsidRPr="00901A33" w:rsidDel="008C3CE1">
          <w:rPr>
            <w:rFonts w:cs="David" w:hint="cs"/>
            <w:rtl/>
          </w:rPr>
          <w:delText xml:space="preserve">דירוג </w:delText>
        </w:r>
        <w:r w:rsidR="00926F04" w:rsidRPr="00901A33" w:rsidDel="008C3CE1">
          <w:rPr>
            <w:rFonts w:cs="David"/>
            <w:rtl/>
          </w:rPr>
          <w:delText>–</w:delText>
        </w:r>
        <w:r w:rsidR="00926F04" w:rsidRPr="00901A33" w:rsidDel="008C3CE1">
          <w:rPr>
            <w:rFonts w:cs="David" w:hint="cs"/>
            <w:rtl/>
          </w:rPr>
          <w:delText xml:space="preserve"> דרגה</w:delText>
        </w:r>
        <w:r w:rsidR="00E948FB" w:rsidDel="008C3CE1">
          <w:rPr>
            <w:rFonts w:cs="David" w:hint="cs"/>
            <w:rtl/>
          </w:rPr>
          <w:delText>)</w:delText>
        </w:r>
        <w:r w:rsidR="00926F04" w:rsidRPr="00901A33" w:rsidDel="008C3CE1">
          <w:rPr>
            <w:rFonts w:cs="David" w:hint="cs"/>
            <w:rtl/>
          </w:rPr>
          <w:delText>.</w:delText>
        </w:r>
        <w:r w:rsidR="00F76678" w:rsidDel="008C3CE1">
          <w:rPr>
            <w:rFonts w:cs="David" w:hint="cs"/>
            <w:rtl/>
          </w:rPr>
          <w:delText xml:space="preserve"> </w:delText>
        </w:r>
        <w:r w:rsidR="00E5176E" w:rsidRPr="00901A33" w:rsidDel="008C3CE1">
          <w:rPr>
            <w:rFonts w:cs="David" w:hint="cs"/>
            <w:rtl/>
          </w:rPr>
          <w:delText xml:space="preserve">אם בכך לא די, הרי שהנתבעות </w:delText>
        </w:r>
        <w:r w:rsidR="00E5176E" w:rsidRPr="00F76678" w:rsidDel="008C3CE1">
          <w:rPr>
            <w:rFonts w:cs="David" w:hint="cs"/>
            <w:b/>
            <w:bCs/>
            <w:rtl/>
          </w:rPr>
          <w:delText xml:space="preserve">קבעו את גימלתו של התובע </w:delText>
        </w:r>
        <w:r w:rsidR="00F76678" w:rsidRPr="00F76678" w:rsidDel="008C3CE1">
          <w:rPr>
            <w:rFonts w:cs="David" w:hint="cs"/>
            <w:b/>
            <w:bCs/>
            <w:rtl/>
          </w:rPr>
          <w:delText>בניגוד</w:delText>
        </w:r>
        <w:r w:rsidR="00E5176E" w:rsidRPr="00F76678" w:rsidDel="008C3CE1">
          <w:rPr>
            <w:rFonts w:cs="David" w:hint="cs"/>
            <w:b/>
            <w:bCs/>
            <w:rtl/>
          </w:rPr>
          <w:delText xml:space="preserve"> להוראות ההסכם </w:delText>
        </w:r>
        <w:r w:rsidR="00F76678" w:rsidDel="008C3CE1">
          <w:rPr>
            <w:rFonts w:cs="David" w:hint="cs"/>
            <w:b/>
            <w:bCs/>
            <w:rtl/>
          </w:rPr>
          <w:delText>האחיד עליו הוחתם התובע,</w:delText>
        </w:r>
        <w:r w:rsidR="00E5176E" w:rsidRPr="00F76678" w:rsidDel="008C3CE1">
          <w:rPr>
            <w:rFonts w:cs="David" w:hint="cs"/>
            <w:b/>
            <w:bCs/>
            <w:rtl/>
          </w:rPr>
          <w:delText xml:space="preserve"> ופגעו בו פגיעה כלכלית משמעותית</w:delText>
        </w:r>
        <w:r w:rsidR="00E5176E" w:rsidRPr="00901A33" w:rsidDel="008C3CE1">
          <w:rPr>
            <w:rFonts w:cs="David" w:hint="cs"/>
            <w:rtl/>
          </w:rPr>
          <w:delText xml:space="preserve">. </w:delText>
        </w:r>
      </w:del>
    </w:p>
    <w:p w14:paraId="2D0A90C8" w14:textId="61ADE94D" w:rsidR="008C3CE1" w:rsidDel="00F3140D" w:rsidRDefault="00F76678" w:rsidP="00F76678">
      <w:pPr>
        <w:tabs>
          <w:tab w:val="left" w:pos="26"/>
        </w:tabs>
        <w:spacing w:after="240" w:line="360" w:lineRule="auto"/>
        <w:jc w:val="both"/>
        <w:rPr>
          <w:ins w:id="9" w:author="אביה שקורי" w:date="2021-12-02T09:55:00Z"/>
          <w:del w:id="10" w:author="אופיר טל" w:date="2021-12-14T11:40:00Z"/>
          <w:rFonts w:cs="David"/>
          <w:rtl/>
        </w:rPr>
      </w:pPr>
      <w:del w:id="11" w:author="אביה שקורי" w:date="2021-12-02T09:55:00Z">
        <w:r w:rsidDel="008C3CE1">
          <w:rPr>
            <w:rFonts w:cs="David" w:hint="cs"/>
            <w:rtl/>
          </w:rPr>
          <w:delText xml:space="preserve">לאחר שכשלו </w:delText>
        </w:r>
        <w:r w:rsidR="00E5176E" w:rsidRPr="00901A33" w:rsidDel="008C3CE1">
          <w:rPr>
            <w:rFonts w:cs="David" w:hint="cs"/>
            <w:rtl/>
          </w:rPr>
          <w:delText xml:space="preserve">כל ניסיונותיו של התובע להסדיר את העניין מחוץ לכתלי בית הדין, מוגשת התביעה. </w:delText>
        </w:r>
      </w:del>
    </w:p>
    <w:p w14:paraId="2B6F6B72" w14:textId="7CC553D6" w:rsidR="008C3CE1" w:rsidRPr="008C3CE1" w:rsidRDefault="008C3CE1">
      <w:pPr>
        <w:tabs>
          <w:tab w:val="left" w:pos="26"/>
        </w:tabs>
        <w:spacing w:after="240" w:line="360" w:lineRule="auto"/>
        <w:jc w:val="both"/>
        <w:rPr>
          <w:ins w:id="12" w:author="אביה שקורי" w:date="2021-12-02T09:55:00Z"/>
          <w:rFonts w:cs="David"/>
          <w:rtl/>
          <w:rPrChange w:id="13" w:author="אביה שקורי" w:date="2021-12-02T09:55:00Z">
            <w:rPr>
              <w:ins w:id="14" w:author="אביה שקורי" w:date="2021-12-02T09:55:00Z"/>
              <w:rtl/>
            </w:rPr>
          </w:rPrChange>
        </w:rPr>
        <w:pPrChange w:id="15" w:author="אופיר טל" w:date="2021-12-14T11:40:00Z">
          <w:pPr/>
        </w:pPrChange>
      </w:pPr>
      <w:ins w:id="16" w:author="אביה שקורי" w:date="2021-12-02T09:55:00Z">
        <w:r w:rsidRPr="008C3CE1">
          <w:rPr>
            <w:rFonts w:cs="David" w:hint="eastAsia"/>
            <w:rtl/>
            <w:rPrChange w:id="17" w:author="אביה שקורי" w:date="2021-12-02T09:55:00Z">
              <w:rPr>
                <w:rFonts w:hint="eastAsia"/>
                <w:rtl/>
              </w:rPr>
            </w:rPrChange>
          </w:rPr>
          <w:t>בהתאם</w:t>
        </w:r>
        <w:r w:rsidRPr="008C3CE1">
          <w:rPr>
            <w:rFonts w:cs="David"/>
            <w:rtl/>
            <w:rPrChange w:id="18" w:author="אביה שקורי" w:date="2021-12-02T09:55:00Z">
              <w:rPr>
                <w:rtl/>
              </w:rPr>
            </w:rPrChange>
          </w:rPr>
          <w:t xml:space="preserve"> להחלט</w:t>
        </w:r>
      </w:ins>
      <w:ins w:id="19" w:author="אופיר טל" w:date="2021-12-14T14:04:00Z">
        <w:r w:rsidR="00B86B04">
          <w:rPr>
            <w:rFonts w:cs="David" w:hint="cs"/>
            <w:rtl/>
          </w:rPr>
          <w:t>ו</w:t>
        </w:r>
      </w:ins>
      <w:ins w:id="20" w:author="אביה שקורי" w:date="2021-12-02T09:55:00Z">
        <w:r w:rsidRPr="008C3CE1">
          <w:rPr>
            <w:rFonts w:cs="David"/>
            <w:rtl/>
            <w:rPrChange w:id="21" w:author="אביה שקורי" w:date="2021-12-02T09:55:00Z">
              <w:rPr>
                <w:rtl/>
              </w:rPr>
            </w:rPrChange>
          </w:rPr>
          <w:t xml:space="preserve">ת בית הדין </w:t>
        </w:r>
      </w:ins>
      <w:ins w:id="22" w:author="אופיר טל" w:date="2021-12-14T11:40:00Z">
        <w:r w:rsidR="00F3140D">
          <w:rPr>
            <w:rFonts w:cs="David" w:hint="cs"/>
            <w:rtl/>
          </w:rPr>
          <w:t xml:space="preserve">הנכבד </w:t>
        </w:r>
      </w:ins>
      <w:ins w:id="23" w:author="אביה שקורי" w:date="2021-12-02T09:55:00Z">
        <w:r w:rsidRPr="008C3CE1">
          <w:rPr>
            <w:rFonts w:cs="David"/>
            <w:rtl/>
            <w:rPrChange w:id="24" w:author="אביה שקורי" w:date="2021-12-02T09:55:00Z">
              <w:rPr>
                <w:rtl/>
              </w:rPr>
            </w:rPrChange>
          </w:rPr>
          <w:t>מיום 12 באוקטובר 2021</w:t>
        </w:r>
      </w:ins>
      <w:ins w:id="25" w:author="אופיר טל" w:date="2021-12-14T14:04:00Z">
        <w:r w:rsidR="00B86B04">
          <w:rPr>
            <w:rFonts w:cs="David" w:hint="cs"/>
            <w:rtl/>
          </w:rPr>
          <w:t xml:space="preserve"> </w:t>
        </w:r>
        <w:r w:rsidR="00B86B04" w:rsidRPr="00B86B04">
          <w:rPr>
            <w:rFonts w:cs="David" w:hint="eastAsia"/>
            <w:highlight w:val="yellow"/>
            <w:rtl/>
            <w:rPrChange w:id="26" w:author="אופיר טל" w:date="2021-12-14T14:04:00Z">
              <w:rPr>
                <w:rFonts w:cs="David" w:hint="eastAsia"/>
                <w:rtl/>
              </w:rPr>
            </w:rPrChange>
          </w:rPr>
          <w:t>ומיום</w:t>
        </w:r>
        <w:r w:rsidR="00B86B04" w:rsidRPr="00B86B04">
          <w:rPr>
            <w:rFonts w:cs="David"/>
            <w:highlight w:val="yellow"/>
            <w:rtl/>
            <w:rPrChange w:id="27" w:author="אופיר טל" w:date="2021-12-14T14:04:00Z">
              <w:rPr>
                <w:rFonts w:cs="David"/>
                <w:rtl/>
              </w:rPr>
            </w:rPrChange>
          </w:rPr>
          <w:t xml:space="preserve"> _____</w:t>
        </w:r>
      </w:ins>
      <w:ins w:id="28" w:author="אביה שקורי" w:date="2021-12-02T09:55:00Z">
        <w:r w:rsidRPr="00B86B04">
          <w:rPr>
            <w:rFonts w:cs="David"/>
            <w:highlight w:val="yellow"/>
            <w:rtl/>
            <w:rPrChange w:id="29" w:author="אופיר טל" w:date="2021-12-14T14:04:00Z">
              <w:rPr>
                <w:rtl/>
              </w:rPr>
            </w:rPrChange>
          </w:rPr>
          <w:t>,</w:t>
        </w:r>
        <w:r w:rsidRPr="008C3CE1">
          <w:rPr>
            <w:rFonts w:cs="David"/>
            <w:rtl/>
            <w:rPrChange w:id="30" w:author="אביה שקורי" w:date="2021-12-02T09:55:00Z">
              <w:rPr>
                <w:rtl/>
              </w:rPr>
            </w:rPrChange>
          </w:rPr>
          <w:t xml:space="preserve"> התובע מתכבד להגיש כתב תביעה מתוקן זה ויהיה מיוצג כאמור לעיל. </w:t>
        </w:r>
      </w:ins>
    </w:p>
    <w:p w14:paraId="1427AD7E" w14:textId="1FFD3833" w:rsidR="007444B4" w:rsidDel="00BF4B78" w:rsidRDefault="008C3CE1">
      <w:pPr>
        <w:tabs>
          <w:tab w:val="left" w:pos="26"/>
        </w:tabs>
        <w:spacing w:after="240" w:line="360" w:lineRule="auto"/>
        <w:jc w:val="both"/>
        <w:rPr>
          <w:ins w:id="31" w:author="אביה שקורי" w:date="2021-12-08T09:21:00Z"/>
          <w:del w:id="32" w:author="אופיר טל" w:date="2021-12-14T12:26:00Z"/>
          <w:rFonts w:cs="David"/>
          <w:rtl/>
        </w:rPr>
      </w:pPr>
      <w:ins w:id="33" w:author="אביה שקורי" w:date="2021-12-02T09:55:00Z">
        <w:r w:rsidRPr="008C3CE1">
          <w:rPr>
            <w:rFonts w:cs="David" w:hint="eastAsia"/>
            <w:rtl/>
            <w:rPrChange w:id="34" w:author="אביה שקורי" w:date="2021-12-02T09:55:00Z">
              <w:rPr>
                <w:rFonts w:hint="eastAsia"/>
                <w:rtl/>
              </w:rPr>
            </w:rPrChange>
          </w:rPr>
          <w:t>במסירת</w:t>
        </w:r>
        <w:r w:rsidRPr="008C3CE1">
          <w:rPr>
            <w:rFonts w:cs="David"/>
            <w:rtl/>
            <w:rPrChange w:id="35" w:author="אביה שקורי" w:date="2021-12-02T09:55:00Z">
              <w:rPr>
                <w:rtl/>
              </w:rPr>
            </w:rPrChange>
          </w:rPr>
          <w:t xml:space="preserve"> </w:t>
        </w:r>
        <w:del w:id="36" w:author="אופיר טל" w:date="2021-12-14T13:02:00Z">
          <w:r w:rsidRPr="008C3CE1" w:rsidDel="008021A7">
            <w:rPr>
              <w:rFonts w:cs="David"/>
              <w:rtl/>
              <w:rPrChange w:id="37" w:author="אביה שקורי" w:date="2021-12-02T09:55:00Z">
                <w:rPr>
                  <w:rtl/>
                </w:rPr>
              </w:rPrChange>
            </w:rPr>
            <w:delText>תובענה זו</w:delText>
          </w:r>
        </w:del>
      </w:ins>
      <w:ins w:id="38" w:author="אופיר טל" w:date="2021-12-14T13:02:00Z">
        <w:r w:rsidR="008021A7">
          <w:rPr>
            <w:rFonts w:cs="David" w:hint="cs"/>
            <w:rtl/>
          </w:rPr>
          <w:t>כתב תביעה מתוקן זה</w:t>
        </w:r>
      </w:ins>
      <w:ins w:id="39" w:author="אביה שקורי" w:date="2021-12-02T09:55:00Z">
        <w:r w:rsidRPr="008C3CE1">
          <w:rPr>
            <w:rFonts w:cs="David"/>
            <w:rtl/>
            <w:rPrChange w:id="40" w:author="אביה שקורי" w:date="2021-12-02T09:55:00Z">
              <w:rPr>
                <w:rtl/>
              </w:rPr>
            </w:rPrChange>
          </w:rPr>
          <w:t>, מתבקש בית הדין הנכבד להורות לנתבעות לתקן א</w:t>
        </w:r>
        <w:r w:rsidRPr="007444B4">
          <w:rPr>
            <w:rFonts w:cs="David"/>
            <w:rtl/>
            <w:rPrChange w:id="41" w:author="אביה שקורי" w:date="2021-12-08T09:21:00Z">
              <w:rPr>
                <w:rtl/>
              </w:rPr>
            </w:rPrChange>
          </w:rPr>
          <w:t xml:space="preserve">ת </w:t>
        </w:r>
      </w:ins>
      <w:ins w:id="42" w:author="אביה שקורי" w:date="2021-12-08T09:19:00Z">
        <w:r w:rsidR="007444B4" w:rsidRPr="007444B4">
          <w:rPr>
            <w:rFonts w:cs="David" w:hint="cs"/>
            <w:rtl/>
          </w:rPr>
          <w:t>שי</w:t>
        </w:r>
      </w:ins>
      <w:ins w:id="43" w:author="אביה שקורי" w:date="2021-12-08T09:20:00Z">
        <w:r w:rsidR="007444B4" w:rsidRPr="00C03D84">
          <w:rPr>
            <w:rFonts w:cs="David" w:hint="cs"/>
            <w:rtl/>
          </w:rPr>
          <w:t>עור גמלתו של התובע</w:t>
        </w:r>
        <w:r w:rsidR="007444B4" w:rsidRPr="00D94196">
          <w:rPr>
            <w:rFonts w:cs="David" w:hint="cs"/>
            <w:rtl/>
          </w:rPr>
          <w:t xml:space="preserve">, </w:t>
        </w:r>
      </w:ins>
      <w:ins w:id="44" w:author="אופיר טל" w:date="2021-12-14T13:02:00Z">
        <w:r w:rsidR="008021A7">
          <w:rPr>
            <w:rFonts w:cs="David" w:hint="cs"/>
            <w:rtl/>
          </w:rPr>
          <w:t xml:space="preserve">הן בדרך של תיקון </w:t>
        </w:r>
      </w:ins>
      <w:ins w:id="45" w:author="אביה שקורי" w:date="2021-12-08T09:20:00Z">
        <w:r w:rsidR="007444B4" w:rsidRPr="00BC0D34">
          <w:rPr>
            <w:rFonts w:cs="David" w:hint="cs"/>
            <w:rtl/>
          </w:rPr>
          <w:t>נוסחת החישוב</w:t>
        </w:r>
        <w:r w:rsidR="007444B4" w:rsidRPr="00456768">
          <w:rPr>
            <w:rFonts w:cs="David" w:hint="cs"/>
            <w:rtl/>
          </w:rPr>
          <w:t xml:space="preserve"> </w:t>
        </w:r>
      </w:ins>
      <w:ins w:id="46" w:author="אביה שקורי" w:date="2021-12-08T09:21:00Z">
        <w:r w:rsidR="007444B4" w:rsidRPr="00587F6E">
          <w:rPr>
            <w:rFonts w:cs="David" w:hint="cs"/>
            <w:rtl/>
          </w:rPr>
          <w:t>לקביעת הגמל</w:t>
        </w:r>
        <w:r w:rsidR="007444B4">
          <w:rPr>
            <w:rFonts w:cs="David" w:hint="cs"/>
            <w:rtl/>
          </w:rPr>
          <w:t xml:space="preserve">ה </w:t>
        </w:r>
      </w:ins>
      <w:ins w:id="47" w:author="אביה שקורי" w:date="2021-12-08T09:20:00Z">
        <w:r w:rsidR="007444B4">
          <w:rPr>
            <w:rFonts w:cs="David" w:hint="cs"/>
            <w:rtl/>
          </w:rPr>
          <w:t>ו</w:t>
        </w:r>
      </w:ins>
      <w:ins w:id="48" w:author="אופיר טל" w:date="2021-12-14T13:02:00Z">
        <w:r w:rsidR="008021A7">
          <w:rPr>
            <w:rFonts w:cs="David" w:hint="cs"/>
            <w:rtl/>
          </w:rPr>
          <w:t xml:space="preserve">הן בהעלאת </w:t>
        </w:r>
      </w:ins>
      <w:ins w:id="49" w:author="אביה שקורי" w:date="2021-12-08T09:20:00Z">
        <w:r w:rsidR="007444B4">
          <w:rPr>
            <w:rFonts w:cs="David" w:hint="cs"/>
            <w:rtl/>
          </w:rPr>
          <w:t xml:space="preserve">דרגתו </w:t>
        </w:r>
      </w:ins>
      <w:ins w:id="50" w:author="אביה שקורי" w:date="2021-12-08T09:21:00Z">
        <w:r w:rsidR="007444B4">
          <w:rPr>
            <w:rFonts w:cs="David" w:hint="cs"/>
            <w:rtl/>
          </w:rPr>
          <w:t xml:space="preserve">של התובע </w:t>
        </w:r>
      </w:ins>
      <w:ins w:id="51" w:author="אביה שקורי" w:date="2021-12-08T09:20:00Z">
        <w:del w:id="52" w:author="אופיר טל" w:date="2021-12-14T13:02:00Z">
          <w:r w:rsidR="007444B4" w:rsidDel="008021A7">
            <w:rPr>
              <w:rFonts w:cs="David" w:hint="cs"/>
              <w:rtl/>
            </w:rPr>
            <w:delText>ב</w:delText>
          </w:r>
        </w:del>
      </w:ins>
      <w:ins w:id="53" w:author="אופיר טל" w:date="2021-12-14T13:02:00Z">
        <w:r w:rsidR="008021A7">
          <w:rPr>
            <w:rFonts w:cs="David" w:hint="cs"/>
            <w:rtl/>
          </w:rPr>
          <w:t>החל מ</w:t>
        </w:r>
      </w:ins>
      <w:ins w:id="54" w:author="אביה שקורי" w:date="2021-12-08T09:20:00Z">
        <w:del w:id="55" w:author="אופיר טל" w:date="2021-12-14T13:02:00Z">
          <w:r w:rsidR="007444B4" w:rsidDel="008021A7">
            <w:rPr>
              <w:rFonts w:cs="David" w:hint="cs"/>
              <w:rtl/>
            </w:rPr>
            <w:delText>עת</w:delText>
          </w:r>
        </w:del>
      </w:ins>
      <w:ins w:id="56" w:author="אופיר טל" w:date="2021-12-14T13:02:00Z">
        <w:r w:rsidR="008021A7">
          <w:rPr>
            <w:rFonts w:cs="David" w:hint="cs"/>
            <w:rtl/>
          </w:rPr>
          <w:t>מועד</w:t>
        </w:r>
      </w:ins>
      <w:ins w:id="57" w:author="אביה שקורי" w:date="2021-12-08T09:20:00Z">
        <w:r w:rsidR="007444B4">
          <w:rPr>
            <w:rFonts w:cs="David" w:hint="cs"/>
            <w:rtl/>
          </w:rPr>
          <w:t xml:space="preserve"> פרישתו</w:t>
        </w:r>
      </w:ins>
      <w:ins w:id="58" w:author="אביה שקורי" w:date="2021-12-08T09:21:00Z">
        <w:r w:rsidR="007444B4">
          <w:rPr>
            <w:rFonts w:cs="David" w:hint="cs"/>
            <w:rtl/>
          </w:rPr>
          <w:t xml:space="preserve">. </w:t>
        </w:r>
      </w:ins>
    </w:p>
    <w:p w14:paraId="6C79B2AD" w14:textId="36F2EEA1" w:rsidR="008C3CE1" w:rsidRPr="008C3CE1" w:rsidRDefault="007444B4">
      <w:pPr>
        <w:tabs>
          <w:tab w:val="left" w:pos="26"/>
        </w:tabs>
        <w:spacing w:after="240" w:line="360" w:lineRule="auto"/>
        <w:jc w:val="both"/>
        <w:rPr>
          <w:ins w:id="59" w:author="אביה שקורי" w:date="2021-12-02T09:55:00Z"/>
          <w:rFonts w:cs="David"/>
          <w:rtl/>
          <w:rPrChange w:id="60" w:author="אביה שקורי" w:date="2021-12-02T09:55:00Z">
            <w:rPr>
              <w:ins w:id="61" w:author="אביה שקורי" w:date="2021-12-02T09:55:00Z"/>
              <w:rtl/>
            </w:rPr>
          </w:rPrChange>
        </w:rPr>
        <w:pPrChange w:id="62" w:author="אופיר טל" w:date="2021-12-14T13:03:00Z">
          <w:pPr/>
        </w:pPrChange>
      </w:pPr>
      <w:ins w:id="63" w:author="אביה שקורי" w:date="2021-12-08T09:21:00Z">
        <w:del w:id="64" w:author="אופיר טל" w:date="2021-12-14T13:03:00Z">
          <w:r w:rsidDel="008021A7">
            <w:rPr>
              <w:rFonts w:cs="David" w:hint="cs"/>
              <w:rtl/>
            </w:rPr>
            <w:lastRenderedPageBreak/>
            <w:delText>זאת</w:delText>
          </w:r>
        </w:del>
      </w:ins>
      <w:ins w:id="65" w:author="אביה שקורי" w:date="2021-12-08T09:20:00Z">
        <w:del w:id="66" w:author="אופיר טל" w:date="2021-12-14T13:03:00Z">
          <w:r w:rsidDel="008021A7">
            <w:rPr>
              <w:rFonts w:cs="David" w:hint="cs"/>
              <w:rtl/>
            </w:rPr>
            <w:delText xml:space="preserve"> </w:delText>
          </w:r>
        </w:del>
      </w:ins>
      <w:ins w:id="67" w:author="אביה שקורי" w:date="2021-12-02T14:17:00Z">
        <w:del w:id="68" w:author="אופיר טל" w:date="2021-12-14T13:03:00Z">
          <w:r w:rsidR="00D82939" w:rsidDel="008021A7">
            <w:rPr>
              <w:rFonts w:cs="David" w:hint="cs"/>
              <w:rtl/>
            </w:rPr>
            <w:delText>מ</w:delText>
          </w:r>
        </w:del>
      </w:ins>
      <w:ins w:id="69" w:author="אביה שקורי" w:date="2021-12-02T09:55:00Z">
        <w:del w:id="70" w:author="אופיר טל" w:date="2021-12-14T13:03:00Z">
          <w:r w:rsidR="008C3CE1" w:rsidRPr="008C3CE1" w:rsidDel="008021A7">
            <w:rPr>
              <w:rFonts w:cs="David" w:hint="eastAsia"/>
              <w:rtl/>
              <w:rPrChange w:id="71" w:author="אביה שקורי" w:date="2021-12-02T09:55:00Z">
                <w:rPr>
                  <w:rFonts w:hint="eastAsia"/>
                  <w:rtl/>
                </w:rPr>
              </w:rPrChange>
            </w:rPr>
            <w:delText>אחר</w:delText>
          </w:r>
        </w:del>
      </w:ins>
      <w:ins w:id="72" w:author="אביה שקורי" w:date="2021-12-08T09:18:00Z">
        <w:del w:id="73" w:author="אופיר טל" w:date="2021-12-14T13:03:00Z">
          <w:r w:rsidDel="008021A7">
            <w:rPr>
              <w:rFonts w:cs="David" w:hint="cs"/>
              <w:rtl/>
            </w:rPr>
            <w:delText xml:space="preserve"> </w:delText>
          </w:r>
        </w:del>
      </w:ins>
      <w:ins w:id="74" w:author="אביה שקורי" w:date="2021-12-08T09:21:00Z">
        <w:del w:id="75" w:author="אופיר טל" w:date="2021-12-09T09:34:00Z">
          <w:r w:rsidDel="00EC04F3">
            <w:rPr>
              <w:rFonts w:cs="David" w:hint="cs"/>
              <w:rtl/>
            </w:rPr>
            <w:delText>ו</w:delText>
          </w:r>
        </w:del>
      </w:ins>
      <w:ins w:id="76" w:author="אביה שקורי" w:date="2021-12-02T09:55:00Z">
        <w:del w:id="77" w:author="אופיר טל" w:date="2021-12-14T13:03:00Z">
          <w:r w:rsidR="008C3CE1" w:rsidRPr="008C3CE1" w:rsidDel="008021A7">
            <w:rPr>
              <w:rFonts w:cs="David"/>
              <w:rtl/>
              <w:rPrChange w:id="78" w:author="אביה שקורי" w:date="2021-12-02T09:55:00Z">
                <w:rPr>
                  <w:rtl/>
                </w:rPr>
              </w:rPrChange>
            </w:rPr>
            <w:delText xml:space="preserve">קביעת </w:delText>
          </w:r>
        </w:del>
      </w:ins>
      <w:ins w:id="79" w:author="אביה שקורי" w:date="2021-12-08T09:17:00Z">
        <w:del w:id="80" w:author="אופיר טל" w:date="2021-12-14T13:03:00Z">
          <w:r w:rsidRPr="007444B4" w:rsidDel="008021A7">
            <w:rPr>
              <w:rFonts w:cs="David" w:hint="cs"/>
              <w:rtl/>
            </w:rPr>
            <w:delText>גמלתו</w:delText>
          </w:r>
        </w:del>
      </w:ins>
      <w:ins w:id="81" w:author="אביה שקורי" w:date="2021-12-02T09:55:00Z">
        <w:del w:id="82" w:author="אופיר טל" w:date="2021-12-14T13:03:00Z">
          <w:r w:rsidR="008C3CE1" w:rsidRPr="008C3CE1" w:rsidDel="008021A7">
            <w:rPr>
              <w:rFonts w:cs="David"/>
              <w:rtl/>
              <w:rPrChange w:id="83" w:author="אביה שקורי" w:date="2021-12-02T09:55:00Z">
                <w:rPr>
                  <w:rtl/>
                </w:rPr>
              </w:rPrChange>
            </w:rPr>
            <w:delText xml:space="preserve"> הייתה מנוגדת להוראות ההסכם האחיד עליו הוחתם. בנוסף</w:delText>
          </w:r>
        </w:del>
      </w:ins>
      <w:ins w:id="84" w:author="אופיר טל" w:date="2021-12-14T13:03:00Z">
        <w:r w:rsidR="008021A7">
          <w:rPr>
            <w:rFonts w:cs="David" w:hint="cs"/>
            <w:rtl/>
          </w:rPr>
          <w:t>כמו כן יתבקש בית הדין הנכבד</w:t>
        </w:r>
      </w:ins>
      <w:ins w:id="85" w:author="אביה שקורי" w:date="2021-12-02T09:55:00Z">
        <w:r w:rsidR="008C3CE1" w:rsidRPr="008C3CE1">
          <w:rPr>
            <w:rFonts w:cs="David"/>
            <w:rtl/>
            <w:rPrChange w:id="86" w:author="אביה שקורי" w:date="2021-12-02T09:55:00Z">
              <w:rPr>
                <w:rtl/>
              </w:rPr>
            </w:rPrChange>
          </w:rPr>
          <w:t xml:space="preserve"> </w:t>
        </w:r>
      </w:ins>
      <w:ins w:id="87" w:author="אופיר טל" w:date="2021-12-14T13:03:00Z">
        <w:r w:rsidR="008021A7">
          <w:rPr>
            <w:rFonts w:cs="David" w:hint="cs"/>
            <w:rtl/>
          </w:rPr>
          <w:t>להורות לנתבעות לפצות את התובע</w:t>
        </w:r>
      </w:ins>
      <w:ins w:id="88" w:author="אביה שקורי" w:date="2021-12-02T09:55:00Z">
        <w:del w:id="89" w:author="אופיר טל" w:date="2021-12-14T13:03:00Z">
          <w:r w:rsidR="008C3CE1" w:rsidRPr="008C3CE1" w:rsidDel="008021A7">
            <w:rPr>
              <w:rFonts w:cs="David"/>
              <w:rtl/>
              <w:rPrChange w:id="90" w:author="אביה שקורי" w:date="2021-12-02T09:55:00Z">
                <w:rPr>
                  <w:rtl/>
                </w:rPr>
              </w:rPrChange>
            </w:rPr>
            <w:delText>לפצותו</w:delText>
          </w:r>
        </w:del>
        <w:r w:rsidR="008C3CE1" w:rsidRPr="008C3CE1">
          <w:rPr>
            <w:rFonts w:cs="David"/>
            <w:rtl/>
            <w:rPrChange w:id="91" w:author="אביה שקורי" w:date="2021-12-02T09:55:00Z">
              <w:rPr>
                <w:rtl/>
              </w:rPr>
            </w:rPrChange>
          </w:rPr>
          <w:t xml:space="preserve"> בגין הנזקים שנגרמו לו עקב התנהלות</w:t>
        </w:r>
      </w:ins>
      <w:ins w:id="92" w:author="אביה שקורי" w:date="2021-12-08T09:19:00Z">
        <w:r>
          <w:rPr>
            <w:rFonts w:cs="David" w:hint="cs"/>
            <w:rtl/>
          </w:rPr>
          <w:t xml:space="preserve">ן </w:t>
        </w:r>
      </w:ins>
      <w:ins w:id="93" w:author="אביה שקורי" w:date="2021-12-02T09:55:00Z">
        <w:r w:rsidR="008C3CE1" w:rsidRPr="008C3CE1">
          <w:rPr>
            <w:rFonts w:cs="David"/>
            <w:rtl/>
            <w:rPrChange w:id="94" w:author="אביה שקורי" w:date="2021-12-02T09:55:00Z">
              <w:rPr>
                <w:rtl/>
              </w:rPr>
            </w:rPrChange>
          </w:rPr>
          <w:t>הקלוקלת של הנתבעות ואופן הטיפול המזלזל בעניינו במהלך השנים.</w:t>
        </w:r>
      </w:ins>
    </w:p>
    <w:p w14:paraId="6CD4668F" w14:textId="20B963BE" w:rsidR="008C3CE1" w:rsidRPr="00901A33" w:rsidDel="008021A7" w:rsidRDefault="008C3CE1" w:rsidP="00F76678">
      <w:pPr>
        <w:tabs>
          <w:tab w:val="left" w:pos="26"/>
        </w:tabs>
        <w:spacing w:after="240" w:line="360" w:lineRule="auto"/>
        <w:jc w:val="both"/>
        <w:rPr>
          <w:del w:id="95" w:author="אופיר טל" w:date="2021-12-14T13:04:00Z"/>
          <w:rFonts w:cs="David"/>
        </w:rPr>
      </w:pP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 xml:space="preserve">מבוא ואקדמת </w:t>
      </w:r>
      <w:proofErr w:type="spellStart"/>
      <w:r w:rsidRPr="00901A33">
        <w:rPr>
          <w:rFonts w:hint="cs"/>
          <w:sz w:val="28"/>
          <w:rtl/>
          <w:lang w:eastAsia="en-US"/>
        </w:rPr>
        <w:t>מילין</w:t>
      </w:r>
      <w:proofErr w:type="spellEnd"/>
    </w:p>
    <w:p w14:paraId="3F40D70E" w14:textId="5F4A7015" w:rsidR="00F177F0" w:rsidRPr="00901A33" w:rsidRDefault="00946A22">
      <w:pPr>
        <w:pStyle w:val="11"/>
        <w:numPr>
          <w:ilvl w:val="0"/>
          <w:numId w:val="14"/>
        </w:numPr>
        <w:tabs>
          <w:tab w:val="clear" w:pos="502"/>
          <w:tab w:val="left" w:pos="656"/>
        </w:tabs>
        <w:spacing w:before="0" w:after="120" w:line="360" w:lineRule="auto"/>
        <w:ind w:left="657" w:right="0" w:hanging="629"/>
        <w:pPrChange w:id="96" w:author="אופיר טל" w:date="2021-12-14T13:04:00Z">
          <w:pPr>
            <w:pStyle w:val="11"/>
            <w:numPr>
              <w:numId w:val="14"/>
            </w:numPr>
            <w:tabs>
              <w:tab w:val="num" w:pos="502"/>
              <w:tab w:val="left" w:pos="656"/>
            </w:tabs>
            <w:spacing w:before="0" w:after="120" w:line="360" w:lineRule="auto"/>
            <w:ind w:left="657" w:right="360" w:hanging="629"/>
          </w:pPr>
        </w:pPrChange>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לתקופה של 4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pPr>
        <w:pStyle w:val="11"/>
        <w:numPr>
          <w:ilvl w:val="0"/>
          <w:numId w:val="14"/>
        </w:numPr>
        <w:tabs>
          <w:tab w:val="clear" w:pos="502"/>
          <w:tab w:val="left" w:pos="656"/>
        </w:tabs>
        <w:spacing w:before="0" w:after="240" w:line="360" w:lineRule="auto"/>
        <w:ind w:left="656" w:right="0" w:hanging="630"/>
        <w:pPrChange w:id="97" w:author="אופיר טל" w:date="2021-12-14T13:04:00Z">
          <w:pPr>
            <w:pStyle w:val="11"/>
            <w:numPr>
              <w:numId w:val="14"/>
            </w:numPr>
            <w:tabs>
              <w:tab w:val="num" w:pos="502"/>
              <w:tab w:val="left" w:pos="656"/>
            </w:tabs>
            <w:spacing w:before="0" w:after="240" w:line="360" w:lineRule="auto"/>
            <w:ind w:left="656" w:right="360" w:hanging="630"/>
          </w:pPr>
        </w:pPrChange>
      </w:pPr>
      <w:r w:rsidRPr="00901A33">
        <w:rPr>
          <w:rFonts w:hint="cs"/>
          <w:rtl/>
        </w:rPr>
        <w:t xml:space="preserve">חוזה הבכירים קובע כי </w:t>
      </w:r>
      <w:r w:rsidRPr="00901A33">
        <w:rPr>
          <w:rFonts w:ascii="David" w:hAnsi="David" w:hint="cs"/>
          <w:sz w:val="24"/>
          <w:rtl/>
        </w:rPr>
        <w:t>חוק שירות המדינה (</w:t>
      </w:r>
      <w:proofErr w:type="spellStart"/>
      <w:r w:rsidRPr="00901A33">
        <w:rPr>
          <w:rFonts w:ascii="David" w:hAnsi="David" w:hint="cs"/>
          <w:sz w:val="24"/>
          <w:rtl/>
        </w:rPr>
        <w:t>גימלאות</w:t>
      </w:r>
      <w:proofErr w:type="spellEnd"/>
      <w:r w:rsidRPr="00901A33">
        <w:rPr>
          <w:rFonts w:ascii="David" w:hAnsi="David" w:hint="cs"/>
          <w:sz w:val="24"/>
          <w:rtl/>
        </w:rPr>
        <w:t xml:space="preserve">) </w:t>
      </w:r>
      <w:r w:rsidRPr="00901A33">
        <w:rPr>
          <w:rtl/>
        </w:rPr>
        <w:t xml:space="preserve">(נוסח משולב), </w:t>
      </w:r>
      <w:proofErr w:type="spellStart"/>
      <w:r w:rsidRPr="00901A33">
        <w:rPr>
          <w:rtl/>
        </w:rPr>
        <w:t>התש"ל</w:t>
      </w:r>
      <w:proofErr w:type="spellEnd"/>
      <w:r w:rsidRPr="00901A33">
        <w:rPr>
          <w:rtl/>
        </w:rPr>
        <w:t xml:space="preserve"> – 1970</w:t>
      </w:r>
      <w:r w:rsidRPr="00901A33">
        <w:rPr>
          <w:rFonts w:hint="cs"/>
          <w:rtl/>
        </w:rPr>
        <w:t xml:space="preserve"> ("</w:t>
      </w:r>
      <w:r w:rsidRPr="00901A33">
        <w:rPr>
          <w:rFonts w:hint="cs"/>
          <w:b/>
          <w:bCs/>
          <w:rtl/>
        </w:rPr>
        <w:t xml:space="preserve">חוק </w:t>
      </w:r>
      <w:proofErr w:type="spellStart"/>
      <w:r w:rsidRPr="00901A33">
        <w:rPr>
          <w:rFonts w:hint="cs"/>
          <w:b/>
          <w:bCs/>
          <w:rtl/>
        </w:rPr>
        <w:t>הגימלאות</w:t>
      </w:r>
      <w:proofErr w:type="spellEnd"/>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 xml:space="preserve">(של חוק </w:t>
      </w:r>
      <w:proofErr w:type="spellStart"/>
      <w:r w:rsidR="00BE42FD" w:rsidRPr="00901A33">
        <w:rPr>
          <w:rFonts w:hint="cs"/>
          <w:rtl/>
        </w:rPr>
        <w:t>הגימלאות</w:t>
      </w:r>
      <w:proofErr w:type="spellEnd"/>
      <w:r w:rsidR="00BE42FD" w:rsidRPr="00901A33">
        <w:rPr>
          <w:rFonts w:hint="cs"/>
          <w:rtl/>
        </w:rPr>
        <w:t>).</w:t>
      </w:r>
      <w:r w:rsidR="00F177F0" w:rsidRPr="00901A33">
        <w:rPr>
          <w:rFonts w:hint="cs"/>
          <w:rtl/>
        </w:rPr>
        <w:t xml:space="preserve"> </w:t>
      </w:r>
    </w:p>
    <w:p w14:paraId="14F1D6C5" w14:textId="03342DEB" w:rsidR="00CC350F" w:rsidRPr="00901A33" w:rsidDel="008021A7" w:rsidRDefault="00DA639E" w:rsidP="00303211">
      <w:pPr>
        <w:pStyle w:val="11"/>
        <w:tabs>
          <w:tab w:val="left" w:pos="656"/>
        </w:tabs>
        <w:spacing w:before="0" w:after="240" w:line="360" w:lineRule="auto"/>
        <w:ind w:left="656" w:firstLine="0"/>
        <w:rPr>
          <w:del w:id="98" w:author="אופיר טל" w:date="2021-12-14T13:04:00Z"/>
          <w:rtl/>
        </w:rPr>
      </w:pPr>
      <w:r w:rsidRPr="00901A33">
        <w:rPr>
          <w:rFonts w:hint="cs"/>
          <w:b/>
          <w:bCs/>
          <w:rtl/>
        </w:rPr>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A35B76">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638F320D" w:rsidR="00946A22" w:rsidRPr="008021A7" w:rsidRDefault="00946A22">
      <w:pPr>
        <w:pStyle w:val="11"/>
        <w:numPr>
          <w:ilvl w:val="0"/>
          <w:numId w:val="14"/>
        </w:numPr>
        <w:tabs>
          <w:tab w:val="clear" w:pos="502"/>
          <w:tab w:val="left" w:pos="656"/>
        </w:tabs>
        <w:spacing w:before="0" w:after="240" w:line="360" w:lineRule="auto"/>
        <w:ind w:left="656" w:right="0" w:hanging="630"/>
        <w:pPrChange w:id="99" w:author="אופיר טל" w:date="2021-12-14T13:05:00Z">
          <w:pPr>
            <w:pStyle w:val="11"/>
            <w:numPr>
              <w:numId w:val="14"/>
            </w:numPr>
            <w:tabs>
              <w:tab w:val="num" w:pos="502"/>
              <w:tab w:val="left" w:pos="656"/>
            </w:tabs>
            <w:spacing w:before="0" w:after="240" w:line="360" w:lineRule="auto"/>
            <w:ind w:left="656" w:right="360" w:hanging="630"/>
          </w:pPr>
        </w:pPrChange>
      </w:pPr>
      <w:r w:rsidRPr="00A35B76">
        <w:rPr>
          <w:rFonts w:hint="cs"/>
          <w:rtl/>
        </w:rPr>
        <w:t>בני</w:t>
      </w:r>
      <w:r w:rsidRPr="008021A7">
        <w:rPr>
          <w:rFonts w:hint="eastAsia"/>
          <w:rtl/>
        </w:rPr>
        <w:t>גוד</w:t>
      </w:r>
      <w:r w:rsidRPr="008021A7">
        <w:rPr>
          <w:rtl/>
        </w:rPr>
        <w:t xml:space="preserve"> מוחלט להוראות החוזה, פיטרה </w:t>
      </w:r>
      <w:r w:rsidR="00E5176E" w:rsidRPr="008021A7">
        <w:rPr>
          <w:rFonts w:hint="eastAsia"/>
          <w:rtl/>
        </w:rPr>
        <w:t>ה</w:t>
      </w:r>
      <w:r w:rsidRPr="008021A7">
        <w:rPr>
          <w:rFonts w:hint="eastAsia"/>
          <w:rtl/>
        </w:rPr>
        <w:t>נתבעת</w:t>
      </w:r>
      <w:r w:rsidR="00CD4EA7" w:rsidRPr="008021A7">
        <w:rPr>
          <w:rtl/>
        </w:rPr>
        <w:t xml:space="preserve"> </w:t>
      </w:r>
      <w:r w:rsidRPr="008021A7">
        <w:rPr>
          <w:rFonts w:hint="eastAsia"/>
          <w:rtl/>
        </w:rPr>
        <w:t>את</w:t>
      </w:r>
      <w:r w:rsidRPr="008021A7">
        <w:rPr>
          <w:rtl/>
        </w:rPr>
        <w:t xml:space="preserve"> </w:t>
      </w:r>
      <w:r w:rsidRPr="008021A7">
        <w:rPr>
          <w:rFonts w:hint="eastAsia"/>
          <w:rtl/>
        </w:rPr>
        <w:t>התובע</w:t>
      </w:r>
      <w:r w:rsidR="00C524E0" w:rsidRPr="008021A7">
        <w:rPr>
          <w:rtl/>
        </w:rPr>
        <w:t xml:space="preserve">, </w:t>
      </w:r>
      <w:r w:rsidR="00CD4EA7" w:rsidRPr="008021A7">
        <w:rPr>
          <w:rFonts w:hint="eastAsia"/>
          <w:rtl/>
        </w:rPr>
        <w:t>ביום</w:t>
      </w:r>
      <w:r w:rsidR="00CD4EA7" w:rsidRPr="008021A7">
        <w:rPr>
          <w:rtl/>
        </w:rPr>
        <w:t xml:space="preserve"> </w:t>
      </w:r>
      <w:r w:rsidR="0032328C" w:rsidRPr="008021A7">
        <w:rPr>
          <w:rtl/>
        </w:rPr>
        <w:t xml:space="preserve">5 לאוגוסט </w:t>
      </w:r>
      <w:r w:rsidR="00C524E0" w:rsidRPr="008021A7">
        <w:rPr>
          <w:rtl/>
        </w:rPr>
        <w:t xml:space="preserve">2012, </w:t>
      </w:r>
      <w:r w:rsidR="00C524E0" w:rsidRPr="008021A7">
        <w:rPr>
          <w:rFonts w:hint="eastAsia"/>
          <w:b/>
          <w:bCs/>
          <w:rtl/>
        </w:rPr>
        <w:t>במהלך</w:t>
      </w:r>
      <w:r w:rsidR="00C524E0" w:rsidRPr="008021A7">
        <w:rPr>
          <w:b/>
          <w:bCs/>
          <w:rtl/>
        </w:rPr>
        <w:t xml:space="preserve"> </w:t>
      </w:r>
      <w:r w:rsidR="00C524E0" w:rsidRPr="008021A7">
        <w:rPr>
          <w:rFonts w:hint="eastAsia"/>
          <w:b/>
          <w:bCs/>
          <w:rtl/>
        </w:rPr>
        <w:t>התקופה</w:t>
      </w:r>
      <w:r w:rsidR="00C524E0" w:rsidRPr="008021A7">
        <w:rPr>
          <w:b/>
          <w:bCs/>
          <w:rtl/>
        </w:rPr>
        <w:t xml:space="preserve"> </w:t>
      </w:r>
      <w:r w:rsidR="00C524E0" w:rsidRPr="008021A7">
        <w:rPr>
          <w:rFonts w:hint="eastAsia"/>
          <w:b/>
          <w:bCs/>
          <w:rtl/>
        </w:rPr>
        <w:t>הקצובה</w:t>
      </w:r>
      <w:r w:rsidR="00C524E0" w:rsidRPr="008021A7">
        <w:rPr>
          <w:b/>
          <w:bCs/>
          <w:rtl/>
        </w:rPr>
        <w:t xml:space="preserve"> </w:t>
      </w:r>
      <w:r w:rsidR="00C524E0" w:rsidRPr="008021A7">
        <w:rPr>
          <w:rFonts w:hint="eastAsia"/>
          <w:b/>
          <w:bCs/>
          <w:rtl/>
        </w:rPr>
        <w:t>של</w:t>
      </w:r>
      <w:r w:rsidR="00C524E0" w:rsidRPr="008021A7">
        <w:rPr>
          <w:b/>
          <w:bCs/>
          <w:rtl/>
        </w:rPr>
        <w:t xml:space="preserve"> </w:t>
      </w:r>
      <w:r w:rsidR="00C524E0" w:rsidRPr="008021A7">
        <w:rPr>
          <w:rFonts w:hint="eastAsia"/>
          <w:b/>
          <w:bCs/>
          <w:rtl/>
        </w:rPr>
        <w:t>החוזה</w:t>
      </w:r>
      <w:r w:rsidR="001306F9" w:rsidRPr="008021A7">
        <w:rPr>
          <w:rtl/>
        </w:rPr>
        <w:t xml:space="preserve">, בטענה שהגיע לגיל פרישה </w:t>
      </w:r>
      <w:r w:rsidR="00EB3F2E" w:rsidRPr="008021A7">
        <w:rPr>
          <w:rtl/>
        </w:rPr>
        <w:t xml:space="preserve">(67) </w:t>
      </w:r>
      <w:r w:rsidR="001306F9" w:rsidRPr="008021A7">
        <w:rPr>
          <w:rFonts w:hint="eastAsia"/>
          <w:rtl/>
        </w:rPr>
        <w:t>בחודש</w:t>
      </w:r>
      <w:r w:rsidR="001306F9" w:rsidRPr="008021A7">
        <w:rPr>
          <w:rtl/>
        </w:rPr>
        <w:t xml:space="preserve"> </w:t>
      </w:r>
      <w:r w:rsidR="001306F9" w:rsidRPr="008021A7">
        <w:rPr>
          <w:rFonts w:hint="eastAsia"/>
          <w:rtl/>
        </w:rPr>
        <w:t>יולי</w:t>
      </w:r>
      <w:r w:rsidR="001306F9" w:rsidRPr="008021A7">
        <w:rPr>
          <w:rtl/>
        </w:rPr>
        <w:t xml:space="preserve"> 2012</w:t>
      </w:r>
      <w:ins w:id="100" w:author="אופיר טל" w:date="2021-12-14T13:05:00Z">
        <w:r w:rsidR="008021A7" w:rsidRPr="0015442C">
          <w:rPr>
            <w:rtl/>
            <w:rPrChange w:id="101" w:author="אופיר טל" w:date="2021-12-14T13:05:00Z">
              <w:rPr>
                <w:b/>
                <w:bCs/>
                <w:rtl/>
              </w:rPr>
            </w:rPrChange>
          </w:rPr>
          <w:t xml:space="preserve">. </w:t>
        </w:r>
      </w:ins>
      <w:ins w:id="102" w:author="אביה שקורי" w:date="2021-12-08T09:23:00Z">
        <w:del w:id="103" w:author="אופיר טל" w:date="2021-12-14T13:05:00Z">
          <w:r w:rsidR="007444B4" w:rsidRPr="008021A7" w:rsidDel="008021A7">
            <w:rPr>
              <w:b/>
              <w:bCs/>
              <w:rtl/>
              <w:rPrChange w:id="104" w:author="אופיר טל" w:date="2021-12-14T13:05:00Z">
                <w:rPr>
                  <w:b/>
                  <w:bCs/>
                  <w:highlight w:val="yellow"/>
                  <w:rtl/>
                </w:rPr>
              </w:rPrChange>
            </w:rPr>
            <w:delText>.</w:delText>
          </w:r>
        </w:del>
      </w:ins>
      <w:del w:id="105" w:author="אביה שקורי" w:date="2021-12-08T09:23:00Z">
        <w:r w:rsidR="00DA639E" w:rsidRPr="008021A7" w:rsidDel="007444B4">
          <w:rPr>
            <w:b/>
            <w:bCs/>
            <w:rtl/>
          </w:rPr>
          <w:delText xml:space="preserve">, זאת </w:delText>
        </w:r>
        <w:r w:rsidR="00EE6F2E" w:rsidRPr="008021A7" w:rsidDel="007444B4">
          <w:rPr>
            <w:rFonts w:hint="eastAsia"/>
            <w:b/>
            <w:bCs/>
            <w:rtl/>
          </w:rPr>
          <w:delText>למרות</w:delText>
        </w:r>
        <w:r w:rsidR="00EE6F2E" w:rsidRPr="008021A7" w:rsidDel="007444B4">
          <w:rPr>
            <w:b/>
            <w:bCs/>
            <w:rtl/>
          </w:rPr>
          <w:delText xml:space="preserve"> שחוק </w:delText>
        </w:r>
        <w:r w:rsidR="00EE6F2E" w:rsidRPr="008021A7" w:rsidDel="007444B4">
          <w:rPr>
            <w:rFonts w:hint="eastAsia"/>
            <w:b/>
            <w:bCs/>
            <w:rtl/>
          </w:rPr>
          <w:delText>הגימלאות</w:delText>
        </w:r>
        <w:r w:rsidR="00EE6F2E" w:rsidRPr="008021A7" w:rsidDel="007444B4">
          <w:rPr>
            <w:b/>
            <w:bCs/>
            <w:rtl/>
          </w:rPr>
          <w:delText xml:space="preserve"> </w:delText>
        </w:r>
        <w:r w:rsidR="001A1A0D" w:rsidRPr="008021A7" w:rsidDel="007444B4">
          <w:rPr>
            <w:b/>
            <w:bCs/>
            <w:rtl/>
          </w:rPr>
          <w:delText>– עליו התבססה בהודעת הפיטו</w:delText>
        </w:r>
        <w:r w:rsidR="008F56E4" w:rsidRPr="008021A7" w:rsidDel="007444B4">
          <w:rPr>
            <w:rFonts w:hint="eastAsia"/>
            <w:b/>
            <w:bCs/>
            <w:rtl/>
          </w:rPr>
          <w:delText>ר</w:delText>
        </w:r>
        <w:r w:rsidR="001A1A0D" w:rsidRPr="008021A7" w:rsidDel="007444B4">
          <w:rPr>
            <w:rFonts w:hint="eastAsia"/>
            <w:b/>
            <w:bCs/>
            <w:rtl/>
          </w:rPr>
          <w:delText>ים</w:delText>
        </w:r>
        <w:r w:rsidR="001A1A0D" w:rsidRPr="008021A7" w:rsidDel="007444B4">
          <w:rPr>
            <w:b/>
            <w:bCs/>
            <w:rtl/>
          </w:rPr>
          <w:delText xml:space="preserve"> - </w:delText>
        </w:r>
        <w:r w:rsidR="00EE6F2E" w:rsidRPr="008021A7" w:rsidDel="007444B4">
          <w:rPr>
            <w:rFonts w:hint="eastAsia"/>
            <w:b/>
            <w:bCs/>
            <w:rtl/>
          </w:rPr>
          <w:delText>לא</w:delText>
        </w:r>
        <w:r w:rsidR="00EE6F2E" w:rsidRPr="008021A7" w:rsidDel="007444B4">
          <w:rPr>
            <w:b/>
            <w:bCs/>
            <w:rtl/>
          </w:rPr>
          <w:delText xml:space="preserve"> </w:delText>
        </w:r>
        <w:r w:rsidR="00EE6F2E" w:rsidRPr="008021A7" w:rsidDel="007444B4">
          <w:rPr>
            <w:rFonts w:hint="eastAsia"/>
            <w:b/>
            <w:bCs/>
            <w:rtl/>
          </w:rPr>
          <w:delText>חל</w:delText>
        </w:r>
        <w:r w:rsidR="00EE6F2E" w:rsidRPr="008021A7" w:rsidDel="007444B4">
          <w:rPr>
            <w:b/>
            <w:bCs/>
            <w:rtl/>
          </w:rPr>
          <w:delText xml:space="preserve"> </w:delText>
        </w:r>
        <w:r w:rsidR="00EE6F2E" w:rsidRPr="008021A7" w:rsidDel="007444B4">
          <w:rPr>
            <w:rFonts w:hint="eastAsia"/>
            <w:b/>
            <w:bCs/>
            <w:rtl/>
          </w:rPr>
          <w:delText>על</w:delText>
        </w:r>
        <w:r w:rsidR="00EE6F2E" w:rsidRPr="008021A7" w:rsidDel="007444B4">
          <w:rPr>
            <w:b/>
            <w:bCs/>
            <w:rtl/>
          </w:rPr>
          <w:delText xml:space="preserve"> </w:delText>
        </w:r>
        <w:r w:rsidR="00EE6F2E" w:rsidRPr="008021A7" w:rsidDel="007444B4">
          <w:rPr>
            <w:rFonts w:hint="eastAsia"/>
            <w:b/>
            <w:bCs/>
            <w:rtl/>
          </w:rPr>
          <w:delText>התובע</w:delText>
        </w:r>
        <w:r w:rsidR="00EE6F2E" w:rsidRPr="008021A7" w:rsidDel="007444B4">
          <w:rPr>
            <w:b/>
            <w:bCs/>
            <w:rtl/>
          </w:rPr>
          <w:delText xml:space="preserve">, </w:delText>
        </w:r>
        <w:r w:rsidR="00EE6F2E" w:rsidRPr="008021A7" w:rsidDel="007444B4">
          <w:rPr>
            <w:rFonts w:hint="eastAsia"/>
            <w:b/>
            <w:bCs/>
            <w:rtl/>
          </w:rPr>
          <w:delText>כאמור</w:delText>
        </w:r>
        <w:r w:rsidR="00EE6F2E" w:rsidRPr="008021A7" w:rsidDel="007444B4">
          <w:rPr>
            <w:b/>
            <w:bCs/>
            <w:rtl/>
          </w:rPr>
          <w:delText xml:space="preserve"> </w:delText>
        </w:r>
        <w:r w:rsidR="00EE6F2E" w:rsidRPr="008021A7" w:rsidDel="007444B4">
          <w:rPr>
            <w:rFonts w:hint="eastAsia"/>
            <w:b/>
            <w:bCs/>
            <w:rtl/>
          </w:rPr>
          <w:delText>בהסכם</w:delText>
        </w:r>
        <w:r w:rsidR="00EE6F2E" w:rsidRPr="008021A7" w:rsidDel="007444B4">
          <w:rPr>
            <w:b/>
            <w:bCs/>
            <w:rtl/>
          </w:rPr>
          <w:delText xml:space="preserve"> </w:delText>
        </w:r>
        <w:r w:rsidR="00F76678" w:rsidRPr="008021A7" w:rsidDel="007444B4">
          <w:rPr>
            <w:rFonts w:hint="eastAsia"/>
            <w:b/>
            <w:bCs/>
            <w:rtl/>
          </w:rPr>
          <w:delText>האחיד</w:delText>
        </w:r>
        <w:r w:rsidR="00F76678" w:rsidRPr="008021A7" w:rsidDel="007444B4">
          <w:rPr>
            <w:b/>
            <w:bCs/>
            <w:rtl/>
          </w:rPr>
          <w:delText xml:space="preserve"> </w:delText>
        </w:r>
        <w:r w:rsidR="00EE6F2E" w:rsidRPr="008021A7" w:rsidDel="007444B4">
          <w:rPr>
            <w:rFonts w:hint="eastAsia"/>
            <w:b/>
            <w:bCs/>
            <w:rtl/>
          </w:rPr>
          <w:delText>שהיא</w:delText>
        </w:r>
        <w:r w:rsidR="00EE6F2E" w:rsidRPr="008021A7" w:rsidDel="007444B4">
          <w:rPr>
            <w:b/>
            <w:bCs/>
            <w:rtl/>
          </w:rPr>
          <w:delText xml:space="preserve"> </w:delText>
        </w:r>
        <w:r w:rsidR="00EE6F2E" w:rsidRPr="008021A7" w:rsidDel="007444B4">
          <w:rPr>
            <w:rFonts w:hint="eastAsia"/>
            <w:b/>
            <w:bCs/>
            <w:rtl/>
          </w:rPr>
          <w:delText>עצמה</w:delText>
        </w:r>
        <w:r w:rsidR="00EE6F2E" w:rsidRPr="008021A7" w:rsidDel="007444B4">
          <w:rPr>
            <w:b/>
            <w:bCs/>
            <w:rtl/>
          </w:rPr>
          <w:delText xml:space="preserve"> </w:delText>
        </w:r>
        <w:r w:rsidR="00EE6F2E" w:rsidRPr="008021A7" w:rsidDel="007444B4">
          <w:rPr>
            <w:rFonts w:hint="eastAsia"/>
            <w:b/>
            <w:bCs/>
            <w:rtl/>
          </w:rPr>
          <w:delText>ניסחה</w:delText>
        </w:r>
        <w:r w:rsidR="000B20AC" w:rsidRPr="008021A7" w:rsidDel="007444B4">
          <w:rPr>
            <w:b/>
            <w:bCs/>
            <w:rtl/>
          </w:rPr>
          <w:delText>.</w:delText>
        </w:r>
      </w:del>
    </w:p>
    <w:p w14:paraId="12F9843B" w14:textId="0B62F9E6" w:rsidR="00E5176E" w:rsidRPr="00901A33" w:rsidRDefault="00E5176E" w:rsidP="00A35B76">
      <w:pPr>
        <w:pStyle w:val="11"/>
        <w:tabs>
          <w:tab w:val="left" w:pos="656"/>
        </w:tabs>
        <w:spacing w:before="0" w:after="240" w:line="360" w:lineRule="auto"/>
        <w:ind w:left="656" w:firstLine="0"/>
        <w:rPr>
          <w:rtl/>
        </w:rPr>
      </w:pPr>
      <w:r w:rsidRPr="008021A7">
        <w:rPr>
          <w:rFonts w:hint="eastAsia"/>
          <w:rtl/>
        </w:rPr>
        <w:t>כמו</w:t>
      </w:r>
      <w:r w:rsidRPr="008021A7">
        <w:rPr>
          <w:rtl/>
        </w:rPr>
        <w:t xml:space="preserve"> כן</w:t>
      </w:r>
      <w:ins w:id="106" w:author="אופיר טל" w:date="2021-12-14T13:05:00Z">
        <w:r w:rsidR="0015442C">
          <w:rPr>
            <w:rFonts w:hint="cs"/>
            <w:rtl/>
          </w:rPr>
          <w:t xml:space="preserve"> </w:t>
        </w:r>
      </w:ins>
      <w:del w:id="107" w:author="אופיר טל" w:date="2021-12-14T13:05:00Z">
        <w:r w:rsidRPr="008021A7" w:rsidDel="0015442C">
          <w:rPr>
            <w:rtl/>
          </w:rPr>
          <w:delText xml:space="preserve">, </w:delText>
        </w:r>
      </w:del>
      <w:r w:rsidRPr="008021A7">
        <w:rPr>
          <w:b/>
          <w:bCs/>
          <w:rtl/>
        </w:rPr>
        <w:t xml:space="preserve">על פי מדיניות נציבות שירות המדינה, </w:t>
      </w:r>
      <w:r w:rsidRPr="008021A7">
        <w:rPr>
          <w:rFonts w:hint="eastAsia"/>
          <w:b/>
          <w:bCs/>
          <w:rtl/>
        </w:rPr>
        <w:t>במקרים</w:t>
      </w:r>
      <w:r w:rsidRPr="008021A7">
        <w:rPr>
          <w:b/>
          <w:bCs/>
          <w:rtl/>
        </w:rPr>
        <w:t xml:space="preserve"> </w:t>
      </w:r>
      <w:r w:rsidRPr="008021A7">
        <w:rPr>
          <w:rFonts w:hint="eastAsia"/>
          <w:b/>
          <w:bCs/>
          <w:rtl/>
        </w:rPr>
        <w:t>שבו</w:t>
      </w:r>
      <w:r w:rsidRPr="008021A7">
        <w:rPr>
          <w:b/>
          <w:bCs/>
          <w:rtl/>
        </w:rPr>
        <w:t xml:space="preserve"> </w:t>
      </w:r>
      <w:r w:rsidRPr="008021A7">
        <w:rPr>
          <w:rFonts w:hint="eastAsia"/>
          <w:b/>
          <w:bCs/>
          <w:rtl/>
        </w:rPr>
        <w:t>עובד</w:t>
      </w:r>
      <w:r w:rsidRPr="008021A7">
        <w:rPr>
          <w:b/>
          <w:bCs/>
          <w:rtl/>
        </w:rPr>
        <w:t xml:space="preserve"> </w:t>
      </w:r>
      <w:r w:rsidRPr="008021A7">
        <w:rPr>
          <w:rFonts w:hint="eastAsia"/>
          <w:b/>
          <w:bCs/>
          <w:rtl/>
        </w:rPr>
        <w:t>מגיע</w:t>
      </w:r>
      <w:r w:rsidRPr="008021A7">
        <w:rPr>
          <w:b/>
          <w:bCs/>
          <w:rtl/>
        </w:rPr>
        <w:t xml:space="preserve"> </w:t>
      </w:r>
      <w:r w:rsidRPr="008021A7">
        <w:rPr>
          <w:rFonts w:hint="eastAsia"/>
          <w:b/>
          <w:bCs/>
          <w:rtl/>
        </w:rPr>
        <w:t>לגיל</w:t>
      </w:r>
      <w:r w:rsidRPr="008021A7">
        <w:rPr>
          <w:b/>
          <w:bCs/>
          <w:rtl/>
        </w:rPr>
        <w:t xml:space="preserve"> </w:t>
      </w:r>
      <w:r w:rsidRPr="008021A7">
        <w:rPr>
          <w:rFonts w:hint="eastAsia"/>
          <w:b/>
          <w:bCs/>
          <w:rtl/>
        </w:rPr>
        <w:t>פרישה</w:t>
      </w:r>
      <w:r w:rsidRPr="008021A7">
        <w:rPr>
          <w:b/>
          <w:bCs/>
          <w:rtl/>
        </w:rPr>
        <w:t xml:space="preserve"> </w:t>
      </w:r>
      <w:r w:rsidRPr="008021A7">
        <w:rPr>
          <w:rFonts w:hint="eastAsia"/>
          <w:b/>
          <w:bCs/>
          <w:rtl/>
        </w:rPr>
        <w:t>במהלך</w:t>
      </w:r>
      <w:r w:rsidRPr="008021A7">
        <w:rPr>
          <w:b/>
          <w:bCs/>
          <w:rtl/>
        </w:rPr>
        <w:t xml:space="preserve"> </w:t>
      </w:r>
      <w:r w:rsidRPr="008021A7">
        <w:rPr>
          <w:rFonts w:hint="eastAsia"/>
          <w:b/>
          <w:bCs/>
          <w:rtl/>
        </w:rPr>
        <w:t>תקופת</w:t>
      </w:r>
      <w:r w:rsidRPr="008021A7">
        <w:rPr>
          <w:b/>
          <w:bCs/>
          <w:rtl/>
        </w:rPr>
        <w:t xml:space="preserve"> </w:t>
      </w:r>
      <w:r w:rsidRPr="008021A7">
        <w:rPr>
          <w:rFonts w:hint="eastAsia"/>
          <w:b/>
          <w:bCs/>
          <w:rtl/>
        </w:rPr>
        <w:t>עבודה</w:t>
      </w:r>
      <w:r w:rsidRPr="008021A7">
        <w:rPr>
          <w:b/>
          <w:bCs/>
          <w:rtl/>
        </w:rPr>
        <w:t xml:space="preserve"> </w:t>
      </w:r>
      <w:r w:rsidRPr="008021A7">
        <w:rPr>
          <w:rFonts w:hint="eastAsia"/>
          <w:b/>
          <w:bCs/>
          <w:rtl/>
        </w:rPr>
        <w:t>קצובה</w:t>
      </w:r>
      <w:r w:rsidRPr="008021A7">
        <w:rPr>
          <w:b/>
          <w:bCs/>
          <w:rtl/>
        </w:rPr>
        <w:t xml:space="preserve"> </w:t>
      </w:r>
      <w:r w:rsidRPr="008021A7">
        <w:rPr>
          <w:rFonts w:hint="eastAsia"/>
          <w:b/>
          <w:bCs/>
          <w:rtl/>
        </w:rPr>
        <w:t>שטרם</w:t>
      </w:r>
      <w:r w:rsidRPr="008021A7">
        <w:rPr>
          <w:b/>
          <w:bCs/>
          <w:rtl/>
        </w:rPr>
        <w:t xml:space="preserve"> </w:t>
      </w:r>
      <w:r w:rsidRPr="008021A7">
        <w:rPr>
          <w:rFonts w:hint="eastAsia"/>
          <w:b/>
          <w:bCs/>
          <w:rtl/>
        </w:rPr>
        <w:t>הסתיימה</w:t>
      </w:r>
      <w:r w:rsidRPr="008021A7">
        <w:rPr>
          <w:b/>
          <w:bCs/>
          <w:rtl/>
        </w:rPr>
        <w:t xml:space="preserve">, </w:t>
      </w:r>
      <w:r w:rsidRPr="008021A7">
        <w:rPr>
          <w:rFonts w:hint="eastAsia"/>
          <w:b/>
          <w:bCs/>
          <w:rtl/>
        </w:rPr>
        <w:t>מבוצעת</w:t>
      </w:r>
      <w:r w:rsidRPr="008021A7">
        <w:rPr>
          <w:b/>
          <w:bCs/>
          <w:rtl/>
        </w:rPr>
        <w:t xml:space="preserve"> </w:t>
      </w:r>
      <w:r w:rsidRPr="008021A7">
        <w:rPr>
          <w:rFonts w:hint="eastAsia"/>
          <w:b/>
          <w:bCs/>
          <w:rtl/>
        </w:rPr>
        <w:t>הארכת</w:t>
      </w:r>
      <w:r w:rsidRPr="008021A7">
        <w:rPr>
          <w:b/>
          <w:bCs/>
          <w:rtl/>
        </w:rPr>
        <w:t xml:space="preserve"> </w:t>
      </w:r>
      <w:r w:rsidRPr="008021A7">
        <w:rPr>
          <w:rFonts w:hint="eastAsia"/>
          <w:b/>
          <w:bCs/>
          <w:rtl/>
        </w:rPr>
        <w:t>שירות</w:t>
      </w:r>
      <w:ins w:id="108" w:author="אביה שקורי" w:date="2021-12-08T09:39:00Z">
        <w:r w:rsidR="00C03D84" w:rsidRPr="008021A7">
          <w:rPr>
            <w:b/>
            <w:bCs/>
            <w:rtl/>
          </w:rPr>
          <w:t>.</w:t>
        </w:r>
      </w:ins>
      <w:ins w:id="109" w:author="אופיר טל" w:date="2021-12-14T13:05:00Z">
        <w:r w:rsidR="0015442C">
          <w:rPr>
            <w:rFonts w:hint="cs"/>
            <w:b/>
            <w:bCs/>
            <w:rtl/>
          </w:rPr>
          <w:t xml:space="preserve"> </w:t>
        </w:r>
      </w:ins>
      <w:del w:id="110" w:author="אביה שקורי" w:date="2021-12-08T09:39:00Z">
        <w:r w:rsidRPr="008021A7" w:rsidDel="00C03D84">
          <w:rPr>
            <w:b/>
            <w:bCs/>
            <w:rtl/>
          </w:rPr>
          <w:delText xml:space="preserve"> (גם במקרים שחוק הגמלאות חל)</w:delText>
        </w:r>
        <w:r w:rsidRPr="008021A7" w:rsidDel="00C03D84">
          <w:rPr>
            <w:rtl/>
          </w:rPr>
          <w:delText xml:space="preserve">. </w:delText>
        </w:r>
      </w:del>
      <w:r w:rsidRPr="008021A7">
        <w:rPr>
          <w:rFonts w:hint="eastAsia"/>
          <w:rtl/>
        </w:rPr>
        <w:t>יצוין</w:t>
      </w:r>
      <w:r w:rsidRPr="008021A7">
        <w:rPr>
          <w:rtl/>
        </w:rPr>
        <w:t xml:space="preserve"> </w:t>
      </w:r>
      <w:r w:rsidRPr="008021A7">
        <w:rPr>
          <w:rFonts w:hint="eastAsia"/>
          <w:rtl/>
        </w:rPr>
        <w:t>כי</w:t>
      </w:r>
      <w:r w:rsidRPr="008021A7">
        <w:rPr>
          <w:rtl/>
        </w:rPr>
        <w:t xml:space="preserve"> </w:t>
      </w:r>
      <w:r w:rsidRPr="008021A7">
        <w:rPr>
          <w:rFonts w:hint="eastAsia"/>
          <w:rtl/>
        </w:rPr>
        <w:t>מדיניות</w:t>
      </w:r>
      <w:r w:rsidRPr="008021A7">
        <w:rPr>
          <w:rtl/>
        </w:rPr>
        <w:t xml:space="preserve"> </w:t>
      </w:r>
      <w:r w:rsidRPr="008021A7">
        <w:rPr>
          <w:rFonts w:hint="eastAsia"/>
          <w:rtl/>
        </w:rPr>
        <w:t>זאת</w:t>
      </w:r>
      <w:r w:rsidRPr="008021A7">
        <w:rPr>
          <w:rtl/>
        </w:rPr>
        <w:t xml:space="preserve"> </w:t>
      </w:r>
      <w:r w:rsidRPr="008021A7">
        <w:rPr>
          <w:rFonts w:hint="eastAsia"/>
          <w:rtl/>
        </w:rPr>
        <w:t>עלתה</w:t>
      </w:r>
      <w:r w:rsidRPr="008021A7">
        <w:rPr>
          <w:rtl/>
        </w:rPr>
        <w:t xml:space="preserve"> </w:t>
      </w:r>
      <w:r w:rsidRPr="008021A7">
        <w:rPr>
          <w:rFonts w:hint="eastAsia"/>
          <w:rtl/>
        </w:rPr>
        <w:t>על</w:t>
      </w:r>
      <w:r w:rsidRPr="008021A7">
        <w:rPr>
          <w:rtl/>
        </w:rPr>
        <w:t xml:space="preserve"> </w:t>
      </w:r>
      <w:r w:rsidRPr="008021A7">
        <w:rPr>
          <w:rFonts w:hint="eastAsia"/>
          <w:rtl/>
        </w:rPr>
        <w:t>הכתב</w:t>
      </w:r>
      <w:r w:rsidRPr="008021A7">
        <w:rPr>
          <w:rtl/>
        </w:rPr>
        <w:t xml:space="preserve"> </w:t>
      </w:r>
      <w:r w:rsidRPr="008021A7">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55A4B74D" w:rsidR="00082ADF" w:rsidRPr="00901A33" w:rsidRDefault="00082ADF">
      <w:pPr>
        <w:pStyle w:val="11"/>
        <w:numPr>
          <w:ilvl w:val="0"/>
          <w:numId w:val="14"/>
        </w:numPr>
        <w:tabs>
          <w:tab w:val="clear" w:pos="502"/>
          <w:tab w:val="left" w:pos="656"/>
        </w:tabs>
        <w:spacing w:before="0" w:after="240" w:line="360" w:lineRule="auto"/>
        <w:ind w:left="656" w:right="0" w:hanging="630"/>
        <w:pPrChange w:id="111" w:author="אופיר טל" w:date="2021-12-14T13:05:00Z">
          <w:pPr>
            <w:pStyle w:val="11"/>
            <w:numPr>
              <w:numId w:val="14"/>
            </w:numPr>
            <w:tabs>
              <w:tab w:val="num" w:pos="502"/>
              <w:tab w:val="left" w:pos="656"/>
            </w:tabs>
            <w:spacing w:before="0" w:after="240" w:line="360" w:lineRule="auto"/>
            <w:ind w:left="656" w:right="360" w:hanging="630"/>
          </w:pPr>
        </w:pPrChange>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ins w:id="112" w:author="אופיר טל" w:date="2021-12-14T13:06:00Z">
        <w:r w:rsidR="0015442C">
          <w:rPr>
            <w:rFonts w:hint="cs"/>
            <w:rtl/>
          </w:rPr>
          <w:t xml:space="preserve"> יצוין כי בהקשר זאת, ולאור פסק דינו של בית הדין הארצי לעבודה, לא נתבעים סעדים בגין האמור לעיל.</w:t>
        </w:r>
      </w:ins>
    </w:p>
    <w:p w14:paraId="127E8B7B" w14:textId="0746208B" w:rsidR="00125CB5" w:rsidRPr="00901A33" w:rsidRDefault="00BF5EB8">
      <w:pPr>
        <w:pStyle w:val="11"/>
        <w:numPr>
          <w:ilvl w:val="0"/>
          <w:numId w:val="14"/>
        </w:numPr>
        <w:tabs>
          <w:tab w:val="clear" w:pos="502"/>
          <w:tab w:val="left" w:pos="656"/>
        </w:tabs>
        <w:spacing w:before="0" w:after="240" w:line="360" w:lineRule="auto"/>
        <w:ind w:left="656" w:right="0" w:hanging="630"/>
        <w:pPrChange w:id="113" w:author="אופיר טל" w:date="2021-12-14T13:05:00Z">
          <w:pPr>
            <w:pStyle w:val="11"/>
            <w:numPr>
              <w:numId w:val="14"/>
            </w:numPr>
            <w:tabs>
              <w:tab w:val="num" w:pos="502"/>
              <w:tab w:val="left" w:pos="656"/>
            </w:tabs>
            <w:spacing w:before="0" w:after="240" w:line="360" w:lineRule="auto"/>
            <w:ind w:left="656" w:right="360" w:hanging="630"/>
          </w:pPr>
        </w:pPrChange>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w:t>
      </w:r>
      <w:del w:id="114" w:author="אופיר טל" w:date="2021-12-14T13:07:00Z">
        <w:r w:rsidRPr="00901A33" w:rsidDel="0015442C">
          <w:rPr>
            <w:rFonts w:hint="cs"/>
            <w:b/>
            <w:bCs/>
            <w:rtl/>
          </w:rPr>
          <w:delText>ק</w:delText>
        </w:r>
      </w:del>
      <w:ins w:id="115" w:author="אופיר טל" w:date="2021-12-14T13:07:00Z">
        <w:r w:rsidR="0015442C">
          <w:rPr>
            <w:rFonts w:hint="cs"/>
            <w:b/>
            <w:bCs/>
            <w:rtl/>
          </w:rPr>
          <w:t>ק</w:t>
        </w:r>
      </w:ins>
      <w:r w:rsidRPr="00901A33">
        <w:rPr>
          <w:rFonts w:hint="cs"/>
          <w:b/>
          <w:bCs/>
          <w:rtl/>
        </w:rPr>
        <w:t xml:space="preserve"> </w:t>
      </w:r>
      <w:proofErr w:type="spellStart"/>
      <w:r w:rsidR="00125CB5" w:rsidRPr="00901A33">
        <w:rPr>
          <w:rFonts w:hint="cs"/>
          <w:b/>
          <w:bCs/>
          <w:rtl/>
        </w:rPr>
        <w:t>הגימלאות</w:t>
      </w:r>
      <w:proofErr w:type="spellEnd"/>
      <w:r w:rsidR="00125CB5" w:rsidRPr="00901A33">
        <w:rPr>
          <w:rFonts w:hint="cs"/>
          <w:b/>
          <w:bCs/>
          <w:rtl/>
        </w:rPr>
        <w:t xml:space="preserve">,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proofErr w:type="spellStart"/>
      <w:r w:rsidR="00C524E0" w:rsidRPr="00901A33">
        <w:rPr>
          <w:rFonts w:hint="eastAsia"/>
          <w:b/>
          <w:bCs/>
          <w:rtl/>
        </w:rPr>
        <w:t>גימלה</w:t>
      </w:r>
      <w:proofErr w:type="spellEnd"/>
      <w:r w:rsidR="00C524E0" w:rsidRPr="00901A33">
        <w:rPr>
          <w:rFonts w:hint="cs"/>
          <w:rtl/>
        </w:rPr>
        <w:t>).</w:t>
      </w:r>
      <w:r w:rsidR="00236FE8" w:rsidRPr="00901A33">
        <w:rPr>
          <w:rFonts w:hint="cs"/>
          <w:rtl/>
        </w:rPr>
        <w:t xml:space="preserve"> </w:t>
      </w:r>
    </w:p>
    <w:p w14:paraId="1BB9A7C1" w14:textId="5FE9D41E" w:rsidR="005210A2" w:rsidRPr="00901A33" w:rsidRDefault="005210A2" w:rsidP="00A35B76">
      <w:pPr>
        <w:pStyle w:val="11"/>
        <w:tabs>
          <w:tab w:val="left" w:pos="656"/>
        </w:tabs>
        <w:spacing w:before="0" w:after="240" w:line="360" w:lineRule="auto"/>
        <w:ind w:left="656" w:firstLine="0"/>
      </w:pPr>
      <w:r w:rsidRPr="00901A33">
        <w:rPr>
          <w:rFonts w:hint="cs"/>
          <w:rtl/>
        </w:rPr>
        <w:lastRenderedPageBreak/>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w:t>
      </w:r>
      <w:proofErr w:type="spellStart"/>
      <w:r w:rsidRPr="00901A33">
        <w:rPr>
          <w:rFonts w:hint="cs"/>
          <w:rtl/>
        </w:rPr>
        <w:t>לגימלאות</w:t>
      </w:r>
      <w:proofErr w:type="spellEnd"/>
      <w:r w:rsidRPr="00901A33">
        <w:rPr>
          <w:rFonts w:hint="cs"/>
          <w:rtl/>
        </w:rPr>
        <w:t>,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pPr>
        <w:pStyle w:val="11"/>
        <w:numPr>
          <w:ilvl w:val="0"/>
          <w:numId w:val="14"/>
        </w:numPr>
        <w:tabs>
          <w:tab w:val="clear" w:pos="502"/>
          <w:tab w:val="left" w:pos="656"/>
        </w:tabs>
        <w:spacing w:before="0" w:after="240" w:line="360" w:lineRule="auto"/>
        <w:ind w:left="656" w:right="0" w:hanging="630"/>
        <w:pPrChange w:id="116" w:author="אופיר טל" w:date="2021-12-14T13:05:00Z">
          <w:pPr>
            <w:pStyle w:val="11"/>
            <w:numPr>
              <w:numId w:val="14"/>
            </w:numPr>
            <w:tabs>
              <w:tab w:val="num" w:pos="502"/>
              <w:tab w:val="left" w:pos="656"/>
            </w:tabs>
            <w:spacing w:before="0" w:after="240" w:line="360" w:lineRule="auto"/>
            <w:ind w:left="656" w:right="360" w:hanging="630"/>
          </w:pPr>
        </w:pPrChange>
      </w:pPr>
      <w:r w:rsidRPr="00901A33">
        <w:rPr>
          <w:rFonts w:hint="cs"/>
          <w:rtl/>
        </w:rPr>
        <w:t xml:space="preserve">עם קבלת ההודעה על גובה </w:t>
      </w:r>
      <w:proofErr w:type="spellStart"/>
      <w:r w:rsidRPr="00901A33">
        <w:rPr>
          <w:rFonts w:hint="cs"/>
          <w:rtl/>
        </w:rPr>
        <w:t>הגימלה</w:t>
      </w:r>
      <w:proofErr w:type="spellEnd"/>
      <w:r w:rsidRPr="00901A33">
        <w:rPr>
          <w:rFonts w:hint="cs"/>
          <w:rtl/>
        </w:rPr>
        <w:t xml:space="preserve">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pPr>
        <w:pStyle w:val="11"/>
        <w:numPr>
          <w:ilvl w:val="0"/>
          <w:numId w:val="14"/>
        </w:numPr>
        <w:tabs>
          <w:tab w:val="clear" w:pos="502"/>
          <w:tab w:val="left" w:pos="656"/>
        </w:tabs>
        <w:spacing w:before="0" w:after="240" w:line="360" w:lineRule="auto"/>
        <w:ind w:left="656" w:right="0" w:hanging="630"/>
        <w:pPrChange w:id="117" w:author="אופיר טל" w:date="2021-12-14T13:05:00Z">
          <w:pPr>
            <w:pStyle w:val="11"/>
            <w:numPr>
              <w:numId w:val="14"/>
            </w:numPr>
            <w:tabs>
              <w:tab w:val="num" w:pos="502"/>
              <w:tab w:val="left" w:pos="656"/>
            </w:tabs>
            <w:spacing w:before="0" w:after="240" w:line="360" w:lineRule="auto"/>
            <w:ind w:left="656" w:right="360" w:hanging="630"/>
          </w:pPr>
        </w:pPrChange>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58E61A90" w:rsidR="0071685F" w:rsidRPr="00901A33" w:rsidRDefault="005210A2">
      <w:pPr>
        <w:pStyle w:val="11"/>
        <w:numPr>
          <w:ilvl w:val="0"/>
          <w:numId w:val="14"/>
        </w:numPr>
        <w:tabs>
          <w:tab w:val="clear" w:pos="502"/>
          <w:tab w:val="left" w:pos="656"/>
        </w:tabs>
        <w:spacing w:before="0" w:after="240" w:line="360" w:lineRule="auto"/>
        <w:ind w:left="656" w:right="0" w:hanging="630"/>
        <w:pPrChange w:id="118" w:author="אופיר טל" w:date="2021-12-14T13:05:00Z">
          <w:pPr>
            <w:pStyle w:val="11"/>
            <w:numPr>
              <w:numId w:val="14"/>
            </w:numPr>
            <w:tabs>
              <w:tab w:val="num" w:pos="502"/>
              <w:tab w:val="left" w:pos="656"/>
            </w:tabs>
            <w:spacing w:before="0" w:after="240" w:line="360" w:lineRule="auto"/>
            <w:ind w:left="656" w:right="360" w:hanging="630"/>
          </w:pPr>
        </w:pPrChange>
      </w:pPr>
      <w:r w:rsidRPr="00901A33">
        <w:rPr>
          <w:rFonts w:hint="cs"/>
          <w:rtl/>
        </w:rPr>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 xml:space="preserve">ועל מנת שתביעתו לא תתיישן, </w:t>
      </w:r>
      <w:del w:id="119" w:author="אופיר טל" w:date="2021-12-14T13:07:00Z">
        <w:r w:rsidR="00125CB5" w:rsidRPr="00901A33" w:rsidDel="0015442C">
          <w:rPr>
            <w:rFonts w:hint="cs"/>
            <w:rtl/>
          </w:rPr>
          <w:delText xml:space="preserve">נאלץ </w:delText>
        </w:r>
      </w:del>
      <w:ins w:id="120" w:author="אופיר טל" w:date="2021-12-14T13:07:00Z">
        <w:r w:rsidR="0015442C">
          <w:rPr>
            <w:rFonts w:hint="cs"/>
            <w:rtl/>
          </w:rPr>
          <w:t xml:space="preserve">פנה </w:t>
        </w:r>
      </w:ins>
      <w:r w:rsidR="00125CB5" w:rsidRPr="00901A33">
        <w:rPr>
          <w:rFonts w:hint="cs"/>
          <w:rtl/>
        </w:rPr>
        <w:t xml:space="preserve">התובע </w:t>
      </w:r>
      <w:del w:id="121" w:author="אופיר טל" w:date="2021-12-14T13:07:00Z">
        <w:r w:rsidR="00125CB5" w:rsidRPr="00901A33" w:rsidDel="0015442C">
          <w:rPr>
            <w:rFonts w:hint="cs"/>
            <w:rtl/>
          </w:rPr>
          <w:delText xml:space="preserve">לפנות </w:delText>
        </w:r>
      </w:del>
      <w:r w:rsidR="00125CB5" w:rsidRPr="00901A33">
        <w:rPr>
          <w:rFonts w:hint="cs"/>
          <w:rtl/>
        </w:rPr>
        <w:t>לבית דין נכבד זה</w:t>
      </w:r>
      <w:ins w:id="122" w:author="אופיר טל" w:date="2021-12-14T13:07:00Z">
        <w:r w:rsidR="0015442C">
          <w:rPr>
            <w:rFonts w:hint="cs"/>
            <w:rtl/>
          </w:rPr>
          <w:t>, ובעקבות הליכים שהתקיימו במסגרת התי</w:t>
        </w:r>
      </w:ins>
      <w:ins w:id="123" w:author="אופיר טל" w:date="2021-12-14T13:08:00Z">
        <w:r w:rsidR="0015442C">
          <w:rPr>
            <w:rFonts w:hint="cs"/>
            <w:rtl/>
          </w:rPr>
          <w:t>ק שבכותרת ובבית הדין הארצי לעבודה, מוגש כתב תביעה מתוקן זה</w:t>
        </w:r>
      </w:ins>
      <w:r w:rsidRPr="00901A33">
        <w:rPr>
          <w:rFonts w:hint="cs"/>
          <w:rtl/>
        </w:rPr>
        <w:t xml:space="preserve">. </w:t>
      </w: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15442C" w:rsidRDefault="001907C8">
      <w:pPr>
        <w:pStyle w:val="11"/>
        <w:numPr>
          <w:ilvl w:val="0"/>
          <w:numId w:val="14"/>
        </w:numPr>
        <w:spacing w:before="0" w:after="240" w:line="360" w:lineRule="auto"/>
        <w:ind w:left="510" w:right="0" w:hanging="425"/>
        <w:rPr>
          <w:rtl/>
        </w:rPr>
        <w:pPrChange w:id="124" w:author="אופיר טל" w:date="2021-12-14T13:08:00Z">
          <w:pPr>
            <w:pStyle w:val="11"/>
            <w:spacing w:before="0" w:after="240" w:line="360" w:lineRule="auto"/>
            <w:ind w:left="510" w:firstLine="0"/>
          </w:pPr>
        </w:pPrChange>
      </w:pPr>
      <w:r w:rsidRPr="00A35B76">
        <w:rPr>
          <w:rFonts w:hint="cs"/>
          <w:rtl/>
        </w:rPr>
        <w:t>התובע</w:t>
      </w:r>
      <w:r w:rsidR="00CD659C" w:rsidRPr="0015442C">
        <w:rPr>
          <w:rtl/>
        </w:rPr>
        <w:t xml:space="preserve"> החל לעבוד </w:t>
      </w:r>
      <w:r w:rsidR="00EC64F3" w:rsidRPr="0015442C">
        <w:rPr>
          <w:rFonts w:hint="eastAsia"/>
          <w:rtl/>
        </w:rPr>
        <w:t>אצל</w:t>
      </w:r>
      <w:r w:rsidR="00EC64F3" w:rsidRPr="0015442C">
        <w:rPr>
          <w:rtl/>
        </w:rPr>
        <w:t xml:space="preserve"> </w:t>
      </w:r>
      <w:r w:rsidR="00EC64F3" w:rsidRPr="0015442C">
        <w:rPr>
          <w:rFonts w:hint="eastAsia"/>
          <w:rtl/>
        </w:rPr>
        <w:t>ה</w:t>
      </w:r>
      <w:r w:rsidR="00CD659C" w:rsidRPr="0015442C">
        <w:rPr>
          <w:rFonts w:hint="eastAsia"/>
          <w:rtl/>
        </w:rPr>
        <w:t>נתבעת</w:t>
      </w:r>
      <w:r w:rsidR="009D44F9" w:rsidRPr="0015442C">
        <w:rPr>
          <w:rtl/>
        </w:rPr>
        <w:t xml:space="preserve"> </w:t>
      </w:r>
      <w:r w:rsidR="00262792" w:rsidRPr="0015442C">
        <w:rPr>
          <w:rFonts w:hint="eastAsia"/>
          <w:rtl/>
        </w:rPr>
        <w:t>בשנת</w:t>
      </w:r>
      <w:r w:rsidR="00262792" w:rsidRPr="0015442C">
        <w:rPr>
          <w:rtl/>
        </w:rPr>
        <w:t xml:space="preserve"> 1964 </w:t>
      </w:r>
      <w:r w:rsidR="009D44F9" w:rsidRPr="0015442C">
        <w:rPr>
          <w:rFonts w:hint="eastAsia"/>
          <w:rtl/>
        </w:rPr>
        <w:t>כעובד</w:t>
      </w:r>
      <w:r w:rsidR="009D44F9" w:rsidRPr="0015442C">
        <w:rPr>
          <w:rtl/>
        </w:rPr>
        <w:t xml:space="preserve"> </w:t>
      </w:r>
      <w:r w:rsidR="009D44F9" w:rsidRPr="0015442C">
        <w:rPr>
          <w:rFonts w:hint="eastAsia"/>
          <w:rtl/>
        </w:rPr>
        <w:t>ארעי</w:t>
      </w:r>
      <w:r w:rsidR="00262792" w:rsidRPr="0015442C">
        <w:rPr>
          <w:rtl/>
        </w:rPr>
        <w:t xml:space="preserve"> לתקופה של </w:t>
      </w:r>
      <w:r w:rsidR="00BA2B80" w:rsidRPr="0015442C">
        <w:rPr>
          <w:rtl/>
        </w:rPr>
        <w:t xml:space="preserve">8 </w:t>
      </w:r>
      <w:r w:rsidR="00262792" w:rsidRPr="0015442C">
        <w:rPr>
          <w:rFonts w:hint="eastAsia"/>
          <w:rtl/>
        </w:rPr>
        <w:t>חודשים</w:t>
      </w:r>
      <w:r w:rsidR="00767AE5" w:rsidRPr="0015442C">
        <w:rPr>
          <w:rtl/>
        </w:rPr>
        <w:t xml:space="preserve">. </w:t>
      </w:r>
      <w:r w:rsidR="00767AE5" w:rsidRPr="0015442C">
        <w:rPr>
          <w:rFonts w:hint="eastAsia"/>
          <w:rtl/>
        </w:rPr>
        <w:t>התובע</w:t>
      </w:r>
      <w:r w:rsidR="009D44F9" w:rsidRPr="0015442C">
        <w:rPr>
          <w:rtl/>
        </w:rPr>
        <w:t xml:space="preserve"> חזר לעבוד </w:t>
      </w:r>
      <w:r w:rsidR="00EC64F3" w:rsidRPr="0015442C">
        <w:rPr>
          <w:rFonts w:hint="eastAsia"/>
          <w:rtl/>
        </w:rPr>
        <w:t>אצל</w:t>
      </w:r>
      <w:r w:rsidR="00EC64F3" w:rsidRPr="0015442C">
        <w:rPr>
          <w:rtl/>
        </w:rPr>
        <w:t xml:space="preserve"> </w:t>
      </w:r>
      <w:r w:rsidR="00C524E0" w:rsidRPr="0015442C">
        <w:rPr>
          <w:rFonts w:hint="eastAsia"/>
          <w:rtl/>
        </w:rPr>
        <w:t>ה</w:t>
      </w:r>
      <w:r w:rsidR="00EC64F3" w:rsidRPr="0015442C">
        <w:rPr>
          <w:rFonts w:hint="eastAsia"/>
          <w:rtl/>
        </w:rPr>
        <w:t>נתבעת</w:t>
      </w:r>
      <w:r w:rsidR="00EC64F3" w:rsidRPr="0015442C">
        <w:rPr>
          <w:rtl/>
        </w:rPr>
        <w:t xml:space="preserve"> </w:t>
      </w:r>
      <w:r w:rsidR="0073389D" w:rsidRPr="0015442C">
        <w:rPr>
          <w:rFonts w:hint="eastAsia"/>
          <w:rtl/>
        </w:rPr>
        <w:t>במשרד</w:t>
      </w:r>
      <w:r w:rsidR="0073389D" w:rsidRPr="0015442C">
        <w:rPr>
          <w:rtl/>
        </w:rPr>
        <w:t xml:space="preserve"> האוצר </w:t>
      </w:r>
      <w:r w:rsidR="00EC64F3" w:rsidRPr="0015442C">
        <w:rPr>
          <w:rFonts w:hint="eastAsia"/>
          <w:rtl/>
        </w:rPr>
        <w:t>ע</w:t>
      </w:r>
      <w:r w:rsidR="00EC64F3" w:rsidRPr="0015442C">
        <w:rPr>
          <w:rtl/>
        </w:rPr>
        <w:t xml:space="preserve">"פ כתב מינוי כעובד קבוע החל </w:t>
      </w:r>
      <w:r w:rsidR="00EC64F3" w:rsidRPr="0015442C">
        <w:rPr>
          <w:rFonts w:hint="eastAsia"/>
          <w:b/>
          <w:bCs/>
          <w:rtl/>
          <w:rPrChange w:id="125" w:author="אופיר טל" w:date="2021-12-14T13:08:00Z">
            <w:rPr>
              <w:rFonts w:hint="eastAsia"/>
              <w:rtl/>
            </w:rPr>
          </w:rPrChange>
        </w:rPr>
        <w:t>מחודש</w:t>
      </w:r>
      <w:r w:rsidR="00EC64F3" w:rsidRPr="0015442C">
        <w:rPr>
          <w:b/>
          <w:bCs/>
          <w:rtl/>
          <w:rPrChange w:id="126" w:author="אופיר טל" w:date="2021-12-14T13:08:00Z">
            <w:rPr>
              <w:rtl/>
            </w:rPr>
          </w:rPrChange>
        </w:rPr>
        <w:t xml:space="preserve"> </w:t>
      </w:r>
      <w:r w:rsidR="00EC64F3" w:rsidRPr="0015442C">
        <w:rPr>
          <w:rFonts w:hint="eastAsia"/>
          <w:b/>
          <w:bCs/>
          <w:rtl/>
          <w:rPrChange w:id="127" w:author="אופיר טל" w:date="2021-12-14T13:08:00Z">
            <w:rPr>
              <w:rFonts w:hint="eastAsia"/>
              <w:rtl/>
            </w:rPr>
          </w:rPrChange>
        </w:rPr>
        <w:t>יולי</w:t>
      </w:r>
      <w:r w:rsidR="00484542" w:rsidRPr="00A35B76">
        <w:rPr>
          <w:rFonts w:hint="cs"/>
          <w:b/>
          <w:bCs/>
          <w:rtl/>
        </w:rPr>
        <w:t xml:space="preserve"> </w:t>
      </w:r>
      <w:r w:rsidR="009D44F9" w:rsidRPr="0015442C">
        <w:rPr>
          <w:b/>
          <w:bCs/>
          <w:rtl/>
        </w:rPr>
        <w:t>1970</w:t>
      </w:r>
      <w:r w:rsidR="00484542" w:rsidRPr="0015442C">
        <w:rPr>
          <w:b/>
          <w:bCs/>
          <w:rtl/>
        </w:rPr>
        <w:t>.</w:t>
      </w:r>
      <w:r w:rsidR="00F9574E" w:rsidRPr="0015442C">
        <w:rPr>
          <w:rtl/>
          <w:rPrChange w:id="128" w:author="אופיר טל" w:date="2021-12-14T13:08:00Z">
            <w:rPr>
              <w:b/>
              <w:bCs/>
              <w:rtl/>
            </w:rPr>
          </w:rPrChange>
        </w:rPr>
        <w:t xml:space="preserve"> </w:t>
      </w:r>
      <w:r w:rsidR="00F9574E" w:rsidRPr="00A35B76">
        <w:rPr>
          <w:rFonts w:hint="cs"/>
          <w:rtl/>
        </w:rPr>
        <w:t xml:space="preserve">העסקת התובע בכתב מינוי הסתיימה </w:t>
      </w:r>
      <w:r w:rsidR="00F9574E" w:rsidRPr="0015442C">
        <w:rPr>
          <w:rFonts w:hint="eastAsia"/>
          <w:b/>
          <w:bCs/>
          <w:rtl/>
        </w:rPr>
        <w:t>בשנת</w:t>
      </w:r>
      <w:r w:rsidR="00F9574E" w:rsidRPr="0015442C">
        <w:rPr>
          <w:b/>
          <w:bCs/>
          <w:rtl/>
        </w:rPr>
        <w:t xml:space="preserve">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w:t>
      </w:r>
      <w:proofErr w:type="spellStart"/>
      <w:r w:rsidRPr="00F76678">
        <w:rPr>
          <w:rFonts w:hint="cs"/>
          <w:b/>
          <w:bCs/>
          <w:rtl/>
        </w:rPr>
        <w:t>הכל</w:t>
      </w:r>
      <w:proofErr w:type="spellEnd"/>
      <w:r w:rsidRPr="00F76678">
        <w:rPr>
          <w:rFonts w:hint="cs"/>
          <w:b/>
          <w:bCs/>
          <w:rtl/>
        </w:rPr>
        <w:t xml:space="preserve">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proofErr w:type="spellStart"/>
      <w:r w:rsidRPr="00901A33">
        <w:rPr>
          <w:rFonts w:hint="eastAsia"/>
          <w:rtl/>
        </w:rPr>
        <w:t>גימלת</w:t>
      </w:r>
      <w:proofErr w:type="spellEnd"/>
      <w:r w:rsidRPr="00901A33">
        <w:rPr>
          <w:rtl/>
        </w:rPr>
        <w:t xml:space="preserve"> </w:t>
      </w:r>
      <w:r w:rsidRPr="00901A33">
        <w:rPr>
          <w:rFonts w:hint="eastAsia"/>
          <w:rtl/>
        </w:rPr>
        <w:t>התובע</w:t>
      </w:r>
      <w:r w:rsidRPr="00901A33">
        <w:rPr>
          <w:rtl/>
        </w:rPr>
        <w:t xml:space="preserve">. </w:t>
      </w:r>
      <w:r w:rsidRPr="0015442C">
        <w:rPr>
          <w:rFonts w:hint="eastAsia"/>
          <w:b/>
          <w:bCs/>
          <w:rtl/>
          <w:rPrChange w:id="129" w:author="אופיר טל" w:date="2021-12-14T13:09:00Z">
            <w:rPr>
              <w:rFonts w:hint="eastAsia"/>
              <w:rtl/>
            </w:rPr>
          </w:rPrChange>
        </w:rPr>
        <w:t>לפיכך</w:t>
      </w:r>
      <w:r w:rsidRPr="0015442C">
        <w:rPr>
          <w:b/>
          <w:bCs/>
          <w:rtl/>
          <w:rPrChange w:id="130" w:author="אופיר טל" w:date="2021-12-14T13:09:00Z">
            <w:rPr>
              <w:rtl/>
            </w:rPr>
          </w:rPrChange>
        </w:rPr>
        <w:t xml:space="preserve">, </w:t>
      </w:r>
      <w:r w:rsidR="007533B2" w:rsidRPr="0015442C">
        <w:rPr>
          <w:rFonts w:hint="eastAsia"/>
          <w:b/>
          <w:bCs/>
          <w:rtl/>
          <w:rPrChange w:id="131" w:author="אופיר טל" w:date="2021-12-14T13:09:00Z">
            <w:rPr>
              <w:rFonts w:hint="eastAsia"/>
              <w:rtl/>
            </w:rPr>
          </w:rPrChange>
        </w:rPr>
        <w:t>ועל</w:t>
      </w:r>
      <w:r w:rsidR="007533B2" w:rsidRPr="0015442C">
        <w:rPr>
          <w:b/>
          <w:bCs/>
          <w:rtl/>
          <w:rPrChange w:id="132" w:author="אופיר טל" w:date="2021-12-14T13:09:00Z">
            <w:rPr>
              <w:rtl/>
            </w:rPr>
          </w:rPrChange>
        </w:rPr>
        <w:t xml:space="preserve"> </w:t>
      </w:r>
      <w:r w:rsidR="007533B2" w:rsidRPr="0015442C">
        <w:rPr>
          <w:rFonts w:hint="eastAsia"/>
          <w:b/>
          <w:bCs/>
          <w:rtl/>
          <w:rPrChange w:id="133" w:author="אופיר טל" w:date="2021-12-14T13:09:00Z">
            <w:rPr>
              <w:rFonts w:hint="eastAsia"/>
              <w:rtl/>
            </w:rPr>
          </w:rPrChange>
        </w:rPr>
        <w:t>פי</w:t>
      </w:r>
      <w:r w:rsidRPr="0015442C">
        <w:rPr>
          <w:b/>
          <w:bCs/>
          <w:rtl/>
          <w:rPrChange w:id="134" w:author="אופיר טל" w:date="2021-12-14T13:09:00Z">
            <w:rPr>
              <w:rtl/>
            </w:rPr>
          </w:rPrChange>
        </w:rPr>
        <w:t xml:space="preserve"> </w:t>
      </w:r>
      <w:r w:rsidRPr="0015442C">
        <w:rPr>
          <w:rFonts w:hint="eastAsia"/>
          <w:b/>
          <w:bCs/>
          <w:rtl/>
          <w:rPrChange w:id="135" w:author="אופיר טל" w:date="2021-12-14T13:09:00Z">
            <w:rPr>
              <w:rFonts w:hint="eastAsia"/>
              <w:rtl/>
            </w:rPr>
          </w:rPrChange>
        </w:rPr>
        <w:t>הנחיות</w:t>
      </w:r>
      <w:r w:rsidRPr="0015442C">
        <w:rPr>
          <w:b/>
          <w:bCs/>
          <w:rtl/>
          <w:rPrChange w:id="136" w:author="אופיר טל" w:date="2021-12-14T13:09:00Z">
            <w:rPr>
              <w:rtl/>
            </w:rPr>
          </w:rPrChange>
        </w:rPr>
        <w:t xml:space="preserve"> </w:t>
      </w:r>
      <w:proofErr w:type="spellStart"/>
      <w:r w:rsidRPr="0015442C">
        <w:rPr>
          <w:rFonts w:hint="eastAsia"/>
          <w:b/>
          <w:bCs/>
          <w:rtl/>
          <w:rPrChange w:id="137" w:author="אופיר טל" w:date="2021-12-14T13:09:00Z">
            <w:rPr>
              <w:rFonts w:hint="eastAsia"/>
              <w:rtl/>
            </w:rPr>
          </w:rPrChange>
        </w:rPr>
        <w:t>מינהלת</w:t>
      </w:r>
      <w:proofErr w:type="spellEnd"/>
      <w:r w:rsidRPr="0015442C">
        <w:rPr>
          <w:b/>
          <w:bCs/>
          <w:rtl/>
          <w:rPrChange w:id="138" w:author="אופיר טל" w:date="2021-12-14T13:09:00Z">
            <w:rPr>
              <w:rtl/>
            </w:rPr>
          </w:rPrChange>
        </w:rPr>
        <w:t xml:space="preserve"> </w:t>
      </w:r>
      <w:proofErr w:type="spellStart"/>
      <w:r w:rsidRPr="0015442C">
        <w:rPr>
          <w:rFonts w:hint="eastAsia"/>
          <w:b/>
          <w:bCs/>
          <w:rtl/>
          <w:rPrChange w:id="139" w:author="אופיר טל" w:date="2021-12-14T13:09:00Z">
            <w:rPr>
              <w:rFonts w:hint="eastAsia"/>
              <w:rtl/>
            </w:rPr>
          </w:rPrChange>
        </w:rPr>
        <w:t>הגימלאות</w:t>
      </w:r>
      <w:proofErr w:type="spellEnd"/>
      <w:r w:rsidRPr="0015442C">
        <w:rPr>
          <w:b/>
          <w:bCs/>
          <w:rtl/>
          <w:rPrChange w:id="140" w:author="אופיר טל" w:date="2021-12-14T13:09:00Z">
            <w:rPr>
              <w:rtl/>
            </w:rPr>
          </w:rPrChange>
        </w:rPr>
        <w:t xml:space="preserve">, </w:t>
      </w:r>
      <w:r w:rsidRPr="0015442C">
        <w:rPr>
          <w:rFonts w:hint="eastAsia"/>
          <w:b/>
          <w:bCs/>
          <w:rtl/>
          <w:rPrChange w:id="141" w:author="אופיר טל" w:date="2021-12-14T13:09:00Z">
            <w:rPr>
              <w:rFonts w:hint="eastAsia"/>
              <w:rtl/>
            </w:rPr>
          </w:rPrChange>
        </w:rPr>
        <w:t>נוהלו</w:t>
      </w:r>
      <w:r w:rsidRPr="0015442C">
        <w:rPr>
          <w:b/>
          <w:bCs/>
          <w:rtl/>
          <w:rPrChange w:id="142" w:author="אופיר טל" w:date="2021-12-14T13:09:00Z">
            <w:rPr>
              <w:rtl/>
            </w:rPr>
          </w:rPrChange>
        </w:rPr>
        <w:t xml:space="preserve"> </w:t>
      </w:r>
      <w:r w:rsidRPr="0015442C">
        <w:rPr>
          <w:rFonts w:hint="eastAsia"/>
          <w:b/>
          <w:bCs/>
          <w:rtl/>
          <w:rPrChange w:id="143" w:author="אופיר טל" w:date="2021-12-14T13:09:00Z">
            <w:rPr>
              <w:rFonts w:hint="eastAsia"/>
              <w:rtl/>
            </w:rPr>
          </w:rPrChange>
        </w:rPr>
        <w:t>המגעים</w:t>
      </w:r>
      <w:r w:rsidRPr="0015442C">
        <w:rPr>
          <w:b/>
          <w:bCs/>
          <w:rtl/>
          <w:rPrChange w:id="144" w:author="אופיר טל" w:date="2021-12-14T13:09:00Z">
            <w:rPr>
              <w:rtl/>
            </w:rPr>
          </w:rPrChange>
        </w:rPr>
        <w:t xml:space="preserve"> </w:t>
      </w:r>
      <w:r w:rsidRPr="0015442C">
        <w:rPr>
          <w:rFonts w:hint="eastAsia"/>
          <w:b/>
          <w:bCs/>
          <w:rtl/>
          <w:rPrChange w:id="145" w:author="אופיר טל" w:date="2021-12-14T13:09:00Z">
            <w:rPr>
              <w:rFonts w:hint="eastAsia"/>
              <w:rtl/>
            </w:rPr>
          </w:rPrChange>
        </w:rPr>
        <w:t>בעניין</w:t>
      </w:r>
      <w:r w:rsidRPr="0015442C">
        <w:rPr>
          <w:b/>
          <w:bCs/>
          <w:rtl/>
          <w:rPrChange w:id="146" w:author="אופיר טל" w:date="2021-12-14T13:09:00Z">
            <w:rPr>
              <w:rtl/>
            </w:rPr>
          </w:rPrChange>
        </w:rPr>
        <w:t xml:space="preserve"> </w:t>
      </w:r>
      <w:proofErr w:type="spellStart"/>
      <w:r w:rsidRPr="0015442C">
        <w:rPr>
          <w:rFonts w:hint="eastAsia"/>
          <w:b/>
          <w:bCs/>
          <w:rtl/>
          <w:rPrChange w:id="147" w:author="אופיר טל" w:date="2021-12-14T13:09:00Z">
            <w:rPr>
              <w:rFonts w:hint="eastAsia"/>
              <w:rtl/>
            </w:rPr>
          </w:rPrChange>
        </w:rPr>
        <w:t>גימלאות</w:t>
      </w:r>
      <w:proofErr w:type="spellEnd"/>
      <w:r w:rsidRPr="0015442C">
        <w:rPr>
          <w:b/>
          <w:bCs/>
          <w:rtl/>
          <w:rPrChange w:id="148" w:author="אופיר טל" w:date="2021-12-14T13:09:00Z">
            <w:rPr>
              <w:rtl/>
            </w:rPr>
          </w:rPrChange>
        </w:rPr>
        <w:t xml:space="preserve"> </w:t>
      </w:r>
      <w:r w:rsidRPr="0015442C">
        <w:rPr>
          <w:rFonts w:hint="eastAsia"/>
          <w:b/>
          <w:bCs/>
          <w:rtl/>
          <w:rPrChange w:id="149" w:author="אופיר טל" w:date="2021-12-14T13:09:00Z">
            <w:rPr>
              <w:rFonts w:hint="eastAsia"/>
              <w:rtl/>
            </w:rPr>
          </w:rPrChange>
        </w:rPr>
        <w:t>התובע</w:t>
      </w:r>
      <w:r w:rsidR="000904E5" w:rsidRPr="0015442C">
        <w:rPr>
          <w:b/>
          <w:bCs/>
          <w:rtl/>
          <w:rPrChange w:id="150" w:author="אופיר טל" w:date="2021-12-14T13:09:00Z">
            <w:rPr>
              <w:rtl/>
            </w:rPr>
          </w:rPrChange>
        </w:rPr>
        <w:t>,</w:t>
      </w:r>
      <w:r w:rsidRPr="0015442C">
        <w:rPr>
          <w:b/>
          <w:bCs/>
          <w:rtl/>
          <w:rPrChange w:id="151" w:author="אופיר טל" w:date="2021-12-14T13:09:00Z">
            <w:rPr>
              <w:rtl/>
            </w:rPr>
          </w:rPrChange>
        </w:rPr>
        <w:t xml:space="preserve"> לאחר פרישתו הכפויה</w:t>
      </w:r>
      <w:r w:rsidR="000904E5" w:rsidRPr="0015442C">
        <w:rPr>
          <w:b/>
          <w:bCs/>
          <w:rtl/>
          <w:rPrChange w:id="152" w:author="אופיר טל" w:date="2021-12-14T13:09:00Z">
            <w:rPr>
              <w:rtl/>
            </w:rPr>
          </w:rPrChange>
        </w:rPr>
        <w:t>,</w:t>
      </w:r>
      <w:r w:rsidRPr="0015442C">
        <w:rPr>
          <w:b/>
          <w:bCs/>
          <w:rtl/>
          <w:rPrChange w:id="153" w:author="אופיר טל" w:date="2021-12-14T13:09:00Z">
            <w:rPr>
              <w:rtl/>
            </w:rPr>
          </w:rPrChange>
        </w:rPr>
        <w:t xml:space="preserve"> מול נציבות שרות המדינה</w:t>
      </w:r>
      <w:r w:rsidRPr="00901A33">
        <w:rPr>
          <w:rtl/>
        </w:rPr>
        <w:t xml:space="preserve">.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24581968"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lastRenderedPageBreak/>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w:t>
      </w:r>
      <w:ins w:id="154" w:author="אופיר טל" w:date="2021-12-14T13:09:00Z">
        <w:r w:rsidR="0015442C">
          <w:rPr>
            <w:rFonts w:hint="cs"/>
            <w:rtl/>
          </w:rPr>
          <w:t xml:space="preserve">הפורמלית </w:t>
        </w:r>
      </w:ins>
      <w:r w:rsidRPr="00901A33">
        <w:rPr>
          <w:rtl/>
        </w:rPr>
        <w:t xml:space="preserve">בעניין גובה </w:t>
      </w:r>
      <w:proofErr w:type="spellStart"/>
      <w:r w:rsidR="00916238" w:rsidRPr="00901A33">
        <w:rPr>
          <w:rFonts w:hint="eastAsia"/>
          <w:rtl/>
        </w:rPr>
        <w:t>הגימלה</w:t>
      </w:r>
      <w:proofErr w:type="spellEnd"/>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ins w:id="155" w:author="אופיר טל" w:date="2021-12-14T13:09:00Z">
        <w:r w:rsidR="0015442C">
          <w:rPr>
            <w:rFonts w:hint="cs"/>
            <w:rtl/>
          </w:rPr>
          <w:t xml:space="preserve"> יצוין כי כסעד חלופי מתבקש בית הדין הנכבד לתת ארכ</w:t>
        </w:r>
      </w:ins>
      <w:ins w:id="156" w:author="אופיר טל" w:date="2021-12-14T13:10:00Z">
        <w:r w:rsidR="0015442C">
          <w:rPr>
            <w:rFonts w:hint="cs"/>
            <w:rtl/>
          </w:rPr>
          <w:t>ה להגשת ערעור גמלה על החלטתו של נתבע 3 כאמור.</w:t>
        </w:r>
      </w:ins>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proofErr w:type="spellStart"/>
      <w:r w:rsidR="0069538D" w:rsidRPr="00901A33">
        <w:rPr>
          <w:rStyle w:val="emailstyle17"/>
          <w:rFonts w:ascii="Times New Roman" w:hAnsi="Times New Roman" w:cs="David" w:hint="cs"/>
          <w:b/>
          <w:bCs/>
          <w:color w:val="auto"/>
          <w:sz w:val="24"/>
          <w:rtl/>
        </w:rPr>
        <w:t>גימלתו</w:t>
      </w:r>
      <w:proofErr w:type="spellEnd"/>
      <w:r w:rsidR="0069538D" w:rsidRPr="00901A33">
        <w:rPr>
          <w:rStyle w:val="emailstyle17"/>
          <w:rFonts w:ascii="Times New Roman" w:hAnsi="Times New Roman" w:cs="David" w:hint="cs"/>
          <w:b/>
          <w:bCs/>
          <w:color w:val="auto"/>
          <w:sz w:val="24"/>
          <w:rtl/>
        </w:rPr>
        <w:t xml:space="preserve">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 xml:space="preserve">שרכישת הזכויות כאמור הביאה להקטנת </w:t>
      </w:r>
      <w:proofErr w:type="spellStart"/>
      <w:r w:rsidRPr="00901A33">
        <w:rPr>
          <w:rStyle w:val="emailstyle17"/>
          <w:rFonts w:ascii="Times New Roman" w:hAnsi="Times New Roman" w:cs="David" w:hint="cs"/>
          <w:b/>
          <w:bCs/>
          <w:color w:val="auto"/>
          <w:sz w:val="24"/>
          <w:rtl/>
        </w:rPr>
        <w:t>הגימלה</w:t>
      </w:r>
      <w:proofErr w:type="spellEnd"/>
      <w:r w:rsidRPr="00901A33">
        <w:rPr>
          <w:rStyle w:val="emailstyle17"/>
          <w:rFonts w:ascii="Times New Roman" w:hAnsi="Times New Roman" w:cs="David" w:hint="cs"/>
          <w:b/>
          <w:bCs/>
          <w:color w:val="auto"/>
          <w:sz w:val="24"/>
          <w:rtl/>
        </w:rPr>
        <w:t xml:space="preserve">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62D370EA"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w:t>
      </w:r>
      <w:ins w:id="157" w:author="אופיר טל" w:date="2021-12-14T13:10:00Z">
        <w:r w:rsidR="0015442C">
          <w:rPr>
            <w:rStyle w:val="emailstyle17"/>
            <w:rFonts w:cs="David" w:hint="cs"/>
            <w:color w:val="auto"/>
            <w:sz w:val="22"/>
            <w:rtl/>
          </w:rPr>
          <w:t>י</w:t>
        </w:r>
      </w:ins>
      <w:r w:rsidR="00D56542" w:rsidRPr="00901A33">
        <w:rPr>
          <w:rStyle w:val="emailstyle17"/>
          <w:rFonts w:cs="David" w:hint="cs"/>
          <w:color w:val="auto"/>
          <w:sz w:val="22"/>
          <w:rtl/>
        </w:rPr>
        <w:t>רותו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proofErr w:type="spellStart"/>
      <w:r w:rsidR="009B108F" w:rsidRPr="00901A33">
        <w:rPr>
          <w:rStyle w:val="emailstyle17"/>
          <w:rFonts w:cs="David" w:hint="eastAsia"/>
          <w:sz w:val="22"/>
          <w:rtl/>
        </w:rPr>
        <w:t>המח</w:t>
      </w:r>
      <w:r w:rsidR="00BC17B9" w:rsidRPr="00901A33">
        <w:rPr>
          <w:rStyle w:val="emailstyle17"/>
          <w:rFonts w:cs="David"/>
          <w:sz w:val="22"/>
          <w:rtl/>
        </w:rPr>
        <w:t>"ר</w:t>
      </w:r>
      <w:proofErr w:type="spellEnd"/>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proofErr w:type="spellStart"/>
      <w:r w:rsidR="00BC17B9" w:rsidRPr="00901A33">
        <w:rPr>
          <w:rStyle w:val="emailstyle17"/>
          <w:rFonts w:cs="David" w:hint="eastAsia"/>
          <w:sz w:val="22"/>
          <w:rtl/>
        </w:rPr>
        <w:t>שהיתה</w:t>
      </w:r>
      <w:proofErr w:type="spellEnd"/>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proofErr w:type="spellStart"/>
      <w:r w:rsidR="009B108F" w:rsidRPr="00901A33">
        <w:rPr>
          <w:rStyle w:val="emailstyle17"/>
          <w:rFonts w:cs="David" w:hint="eastAsia"/>
          <w:sz w:val="22"/>
          <w:rtl/>
        </w:rPr>
        <w:t>המח</w:t>
      </w:r>
      <w:r w:rsidR="009B108F" w:rsidRPr="00901A33">
        <w:rPr>
          <w:rStyle w:val="emailstyle17"/>
          <w:rFonts w:cs="David"/>
          <w:sz w:val="22"/>
          <w:rtl/>
        </w:rPr>
        <w:t>"ר</w:t>
      </w:r>
      <w:proofErr w:type="spellEnd"/>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58"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158"/>
    </w:p>
    <w:p w14:paraId="6A171834" w14:textId="1EFCC275" w:rsidR="0071685F" w:rsidRPr="00901A33" w:rsidRDefault="0000250F" w:rsidP="00FD014E">
      <w:pPr>
        <w:pStyle w:val="11"/>
        <w:numPr>
          <w:ilvl w:val="0"/>
          <w:numId w:val="14"/>
        </w:numPr>
        <w:tabs>
          <w:tab w:val="clear" w:pos="502"/>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w:t>
      </w:r>
      <w:r w:rsidR="007D01A0" w:rsidRPr="00901A33">
        <w:rPr>
          <w:rStyle w:val="emailstyle17"/>
          <w:rFonts w:ascii="Times New Roman" w:hAnsi="Times New Roman" w:cs="David" w:hint="cs"/>
          <w:color w:val="auto"/>
          <w:rtl/>
        </w:rPr>
        <w:lastRenderedPageBreak/>
        <w:t xml:space="preserve">(מינויים) (חוזה מיוחד), </w:t>
      </w:r>
      <w:proofErr w:type="spellStart"/>
      <w:r w:rsidR="007D01A0" w:rsidRPr="00901A33">
        <w:rPr>
          <w:rStyle w:val="emailstyle17"/>
          <w:rFonts w:ascii="Times New Roman" w:hAnsi="Times New Roman" w:cs="David" w:hint="cs"/>
          <w:color w:val="auto"/>
          <w:rtl/>
        </w:rPr>
        <w:t>התש"ך</w:t>
      </w:r>
      <w:proofErr w:type="spellEnd"/>
      <w:r w:rsidR="007D01A0" w:rsidRPr="00901A33">
        <w:rPr>
          <w:rStyle w:val="emailstyle17"/>
          <w:rFonts w:ascii="Times New Roman" w:hAnsi="Times New Roman" w:cs="David" w:hint="cs"/>
          <w:color w:val="auto"/>
          <w:rtl/>
        </w:rPr>
        <w:t xml:space="preserve">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7C650A71" w14:textId="3F6F7FCA" w:rsidR="00C461DF" w:rsidRPr="00E948FB" w:rsidRDefault="00A00D04" w:rsidP="00E948FB">
      <w:pPr>
        <w:pStyle w:val="11"/>
        <w:numPr>
          <w:ilvl w:val="0"/>
          <w:numId w:val="14"/>
        </w:numPr>
        <w:spacing w:before="0" w:after="240" w:line="360" w:lineRule="auto"/>
        <w:ind w:left="530" w:right="0" w:hanging="450"/>
        <w:rPr>
          <w:rStyle w:val="emailstyle17"/>
          <w:rFonts w:ascii="Times New Roman" w:hAnsi="Times New Roman" w:cs="David"/>
          <w:color w:val="auto"/>
        </w:rPr>
      </w:pPr>
      <w:r w:rsidRPr="00E948FB">
        <w:rPr>
          <w:rStyle w:val="emailstyle17"/>
          <w:rFonts w:ascii="Times New Roman" w:hAnsi="Times New Roman" w:cs="David" w:hint="eastAsia"/>
          <w:color w:val="auto"/>
          <w:rtl/>
        </w:rPr>
        <w:t>כך</w:t>
      </w:r>
      <w:r w:rsidRPr="00E948FB">
        <w:rPr>
          <w:rStyle w:val="emailstyle17"/>
          <w:rFonts w:ascii="Times New Roman" w:hAnsi="Times New Roman" w:cs="David"/>
          <w:color w:val="auto"/>
          <w:rtl/>
        </w:rPr>
        <w:t>, לדוגמא,</w:t>
      </w:r>
      <w:r w:rsidR="00633FAE" w:rsidRPr="00E948FB">
        <w:rPr>
          <w:rStyle w:val="emailstyle17"/>
          <w:rFonts w:ascii="Times New Roman" w:hAnsi="Times New Roman" w:cs="David" w:hint="cs"/>
          <w:color w:val="auto"/>
          <w:rtl/>
        </w:rPr>
        <w:t xml:space="preserve"> החל מאמצע </w:t>
      </w:r>
      <w:r w:rsidR="009B2DD9" w:rsidRPr="00E948FB">
        <w:rPr>
          <w:rStyle w:val="emailstyle17"/>
          <w:rFonts w:ascii="Times New Roman" w:hAnsi="Times New Roman" w:cs="David" w:hint="cs"/>
          <w:color w:val="auto"/>
          <w:rtl/>
        </w:rPr>
        <w:t>ש</w:t>
      </w:r>
      <w:r w:rsidR="00633FAE" w:rsidRPr="00E948FB">
        <w:rPr>
          <w:rStyle w:val="emailstyle17"/>
          <w:rFonts w:ascii="Times New Roman" w:hAnsi="Times New Roman" w:cs="David" w:hint="cs"/>
          <w:color w:val="auto"/>
          <w:rtl/>
        </w:rPr>
        <w:t>נ</w:t>
      </w:r>
      <w:r w:rsidR="009B2DD9" w:rsidRPr="00E948FB">
        <w:rPr>
          <w:rStyle w:val="emailstyle17"/>
          <w:rFonts w:ascii="Times New Roman" w:hAnsi="Times New Roman" w:cs="David" w:hint="cs"/>
          <w:color w:val="auto"/>
          <w:rtl/>
        </w:rPr>
        <w:t xml:space="preserve">ות התשעים </w:t>
      </w:r>
      <w:r w:rsidR="00D51CEB" w:rsidRPr="00E948FB">
        <w:rPr>
          <w:rStyle w:val="emailstyle17"/>
          <w:rFonts w:ascii="Times New Roman" w:hAnsi="Times New Roman" w:cs="David"/>
          <w:color w:val="auto"/>
          <w:rtl/>
        </w:rPr>
        <w:t xml:space="preserve">שינתה נתבעת </w:t>
      </w:r>
      <w:r w:rsidR="00633FAE" w:rsidRPr="00E948FB">
        <w:rPr>
          <w:rStyle w:val="emailstyle17"/>
          <w:rFonts w:ascii="Times New Roman" w:hAnsi="Times New Roman" w:cs="David" w:hint="cs"/>
          <w:color w:val="auto"/>
          <w:rtl/>
        </w:rPr>
        <w:t xml:space="preserve">2 </w:t>
      </w:r>
      <w:r w:rsidR="00D51CEB" w:rsidRPr="00E948FB">
        <w:rPr>
          <w:rStyle w:val="emailstyle17"/>
          <w:rFonts w:ascii="Times New Roman" w:hAnsi="Times New Roman" w:cs="David"/>
          <w:color w:val="auto"/>
          <w:rtl/>
        </w:rPr>
        <w:t xml:space="preserve">את </w:t>
      </w:r>
      <w:r w:rsidR="00633FAE" w:rsidRPr="00E948FB">
        <w:rPr>
          <w:rStyle w:val="emailstyle17"/>
          <w:rFonts w:ascii="Times New Roman" w:hAnsi="Times New Roman" w:cs="David" w:hint="cs"/>
          <w:color w:val="auto"/>
          <w:rtl/>
        </w:rPr>
        <w:t xml:space="preserve">נוסח </w:t>
      </w:r>
      <w:r w:rsidR="00D51CEB" w:rsidRPr="00E948FB">
        <w:rPr>
          <w:rStyle w:val="emailstyle17"/>
          <w:rFonts w:ascii="Times New Roman" w:hAnsi="Times New Roman" w:cs="David"/>
          <w:color w:val="auto"/>
          <w:rtl/>
        </w:rPr>
        <w:t xml:space="preserve">החוזה שהוצע לעובדים </w:t>
      </w:r>
      <w:r w:rsidR="00430A54" w:rsidRPr="00E948FB">
        <w:rPr>
          <w:rStyle w:val="emailstyle17"/>
          <w:rFonts w:ascii="Times New Roman" w:hAnsi="Times New Roman" w:cs="David" w:hint="eastAsia"/>
          <w:color w:val="auto"/>
          <w:rtl/>
        </w:rPr>
        <w:t>אחרים</w:t>
      </w:r>
      <w:r w:rsidR="00430A54" w:rsidRPr="00E948FB">
        <w:rPr>
          <w:rStyle w:val="emailstyle17"/>
          <w:rFonts w:ascii="Times New Roman" w:hAnsi="Times New Roman" w:cs="David"/>
          <w:color w:val="auto"/>
          <w:rtl/>
        </w:rPr>
        <w:t xml:space="preserve"> </w:t>
      </w:r>
      <w:r w:rsidR="00D51CEB" w:rsidRPr="00E948FB">
        <w:rPr>
          <w:rStyle w:val="emailstyle17"/>
          <w:rFonts w:ascii="Times New Roman" w:hAnsi="Times New Roman" w:cs="David" w:hint="eastAsia"/>
          <w:color w:val="auto"/>
          <w:rtl/>
        </w:rPr>
        <w:t>במעמד</w:t>
      </w:r>
      <w:r w:rsidR="00D51CEB" w:rsidRPr="00E948FB">
        <w:rPr>
          <w:rStyle w:val="emailstyle17"/>
          <w:rFonts w:ascii="Times New Roman" w:hAnsi="Times New Roman" w:cs="David"/>
          <w:color w:val="auto"/>
          <w:rtl/>
        </w:rPr>
        <w:t xml:space="preserve"> </w:t>
      </w:r>
      <w:r w:rsidR="00D51CEB" w:rsidRPr="00E948FB">
        <w:rPr>
          <w:rStyle w:val="emailstyle17"/>
          <w:rFonts w:ascii="Times New Roman" w:hAnsi="Times New Roman" w:cs="David" w:hint="eastAsia"/>
          <w:color w:val="auto"/>
          <w:rtl/>
        </w:rPr>
        <w:t>דומה</w:t>
      </w:r>
      <w:r w:rsidR="00D51CEB" w:rsidRPr="00E948FB">
        <w:rPr>
          <w:rStyle w:val="emailstyle17"/>
          <w:rFonts w:ascii="Times New Roman" w:hAnsi="Times New Roman" w:cs="David"/>
          <w:color w:val="auto"/>
          <w:rtl/>
        </w:rPr>
        <w:t xml:space="preserve"> </w:t>
      </w:r>
      <w:r w:rsidR="00D51CEB" w:rsidRPr="00E948FB">
        <w:rPr>
          <w:rStyle w:val="emailstyle17"/>
          <w:rFonts w:ascii="Times New Roman" w:hAnsi="Times New Roman" w:cs="David" w:hint="eastAsia"/>
          <w:color w:val="auto"/>
          <w:rtl/>
        </w:rPr>
        <w:t>לזה</w:t>
      </w:r>
      <w:r w:rsidR="00D51CEB" w:rsidRPr="00E948FB">
        <w:rPr>
          <w:rStyle w:val="emailstyle17"/>
          <w:rFonts w:ascii="Times New Roman" w:hAnsi="Times New Roman" w:cs="David"/>
          <w:color w:val="auto"/>
          <w:rtl/>
        </w:rPr>
        <w:t xml:space="preserve"> </w:t>
      </w:r>
      <w:r w:rsidR="00D51CEB" w:rsidRPr="00E948FB">
        <w:rPr>
          <w:rStyle w:val="emailstyle17"/>
          <w:rFonts w:ascii="Times New Roman" w:hAnsi="Times New Roman" w:cs="David" w:hint="eastAsia"/>
          <w:color w:val="auto"/>
          <w:rtl/>
        </w:rPr>
        <w:t>של</w:t>
      </w:r>
      <w:r w:rsidR="00D51CEB" w:rsidRPr="00E948FB">
        <w:rPr>
          <w:rStyle w:val="emailstyle17"/>
          <w:rFonts w:ascii="Times New Roman" w:hAnsi="Times New Roman" w:cs="David"/>
          <w:color w:val="auto"/>
          <w:rtl/>
        </w:rPr>
        <w:t xml:space="preserve"> </w:t>
      </w:r>
      <w:r w:rsidR="00D51CEB" w:rsidRPr="00E948FB">
        <w:rPr>
          <w:rStyle w:val="emailstyle17"/>
          <w:rFonts w:ascii="Times New Roman" w:hAnsi="Times New Roman" w:cs="David" w:hint="eastAsia"/>
          <w:color w:val="auto"/>
          <w:rtl/>
        </w:rPr>
        <w:t>התובע</w:t>
      </w:r>
      <w:r w:rsidR="00D85911" w:rsidRPr="00E948FB">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E948FB">
        <w:rPr>
          <w:rStyle w:val="emailstyle17"/>
          <w:rFonts w:ascii="Times New Roman" w:hAnsi="Times New Roman" w:cs="David" w:hint="cs"/>
          <w:color w:val="auto"/>
          <w:rtl/>
        </w:rPr>
        <w:t xml:space="preserve"> </w:t>
      </w:r>
      <w:r w:rsidR="009B2DD9" w:rsidRPr="00E948FB">
        <w:rPr>
          <w:rStyle w:val="emailstyle17"/>
          <w:rFonts w:ascii="Times New Roman" w:hAnsi="Times New Roman" w:cs="David" w:hint="cs"/>
          <w:color w:val="auto"/>
          <w:rtl/>
        </w:rPr>
        <w:t xml:space="preserve">בעקבות זאת </w:t>
      </w:r>
      <w:r w:rsidR="00D51CEB" w:rsidRPr="00E948FB">
        <w:rPr>
          <w:rStyle w:val="emailstyle17"/>
          <w:rFonts w:ascii="Times New Roman" w:hAnsi="Times New Roman" w:cs="David" w:hint="cs"/>
          <w:color w:val="auto"/>
          <w:rtl/>
        </w:rPr>
        <w:t xml:space="preserve">פנה סגן נציב שרות </w:t>
      </w:r>
      <w:r w:rsidR="00A23774" w:rsidRPr="00E948FB">
        <w:rPr>
          <w:rStyle w:val="emailstyle17"/>
          <w:rFonts w:ascii="Times New Roman" w:hAnsi="Times New Roman" w:cs="David" w:hint="cs"/>
          <w:color w:val="auto"/>
          <w:rtl/>
        </w:rPr>
        <w:t xml:space="preserve">המדינה </w:t>
      </w:r>
      <w:r w:rsidR="009B2DD9" w:rsidRPr="00E948FB">
        <w:rPr>
          <w:rStyle w:val="emailstyle17"/>
          <w:rFonts w:ascii="Times New Roman" w:hAnsi="Times New Roman" w:cs="David" w:hint="cs"/>
          <w:color w:val="auto"/>
          <w:rtl/>
        </w:rPr>
        <w:t xml:space="preserve">בשנת 1995 </w:t>
      </w:r>
      <w:r w:rsidR="00726756" w:rsidRPr="00E948FB">
        <w:rPr>
          <w:rStyle w:val="emailstyle17"/>
          <w:rFonts w:ascii="Times New Roman" w:hAnsi="Times New Roman" w:cs="David" w:hint="cs"/>
          <w:color w:val="auto"/>
          <w:rtl/>
        </w:rPr>
        <w:t xml:space="preserve">לתובע, </w:t>
      </w:r>
      <w:r w:rsidR="00D51CEB" w:rsidRPr="00E948FB">
        <w:rPr>
          <w:rStyle w:val="emailstyle17"/>
          <w:rFonts w:ascii="Times New Roman" w:hAnsi="Times New Roman" w:cs="David" w:hint="cs"/>
          <w:color w:val="auto"/>
          <w:rtl/>
        </w:rPr>
        <w:t>וביקש לשנות את מנגנון הארכת תוקפו של החוזה</w:t>
      </w:r>
      <w:r w:rsidR="00D85911" w:rsidRPr="00E948FB">
        <w:rPr>
          <w:rStyle w:val="emailstyle17"/>
          <w:rFonts w:ascii="Times New Roman" w:hAnsi="Times New Roman" w:cs="David" w:hint="cs"/>
          <w:color w:val="auto"/>
          <w:rtl/>
        </w:rPr>
        <w:t xml:space="preserve"> שבידו</w:t>
      </w:r>
      <w:r w:rsidR="00D51CEB" w:rsidRPr="00E948FB">
        <w:rPr>
          <w:rStyle w:val="emailstyle17"/>
          <w:rFonts w:ascii="Times New Roman" w:hAnsi="Times New Roman" w:cs="David" w:hint="cs"/>
          <w:color w:val="auto"/>
          <w:rtl/>
        </w:rPr>
        <w:t xml:space="preserve">, כך </w:t>
      </w:r>
      <w:r w:rsidR="00AF11A6" w:rsidRPr="00E948FB">
        <w:rPr>
          <w:rStyle w:val="emailstyle17"/>
          <w:rFonts w:ascii="Times New Roman" w:hAnsi="Times New Roman" w:cs="David" w:hint="cs"/>
          <w:color w:val="auto"/>
          <w:rtl/>
        </w:rPr>
        <w:t>ש</w:t>
      </w:r>
      <w:r w:rsidR="00D51CEB" w:rsidRPr="00E948FB">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E948FB">
        <w:rPr>
          <w:rStyle w:val="emailstyle17"/>
          <w:rFonts w:ascii="Times New Roman" w:hAnsi="Times New Roman" w:cs="David" w:hint="cs"/>
          <w:color w:val="auto"/>
          <w:rtl/>
        </w:rPr>
        <w:t xml:space="preserve">  </w:t>
      </w:r>
      <w:r w:rsidR="00633FAE" w:rsidRPr="00E948FB">
        <w:rPr>
          <w:rStyle w:val="emailstyle17"/>
          <w:rFonts w:ascii="Times New Roman" w:hAnsi="Times New Roman" w:cs="David" w:hint="cs"/>
          <w:color w:val="auto"/>
          <w:rtl/>
        </w:rPr>
        <w:t>ל</w:t>
      </w:r>
      <w:r w:rsidR="00672EE8" w:rsidRPr="00E948FB">
        <w:rPr>
          <w:rStyle w:val="emailstyle17"/>
          <w:rFonts w:ascii="Times New Roman" w:hAnsi="Times New Roman" w:cs="David" w:hint="cs"/>
          <w:color w:val="auto"/>
          <w:rtl/>
        </w:rPr>
        <w:t xml:space="preserve">עובדים </w:t>
      </w:r>
      <w:r w:rsidR="00A23774" w:rsidRPr="00E948FB">
        <w:rPr>
          <w:rStyle w:val="emailstyle17"/>
          <w:rFonts w:ascii="Times New Roman" w:hAnsi="Times New Roman" w:cs="David" w:hint="cs"/>
          <w:color w:val="auto"/>
          <w:rtl/>
        </w:rPr>
        <w:t>בכירים</w:t>
      </w:r>
      <w:r w:rsidR="00D51CEB" w:rsidRPr="00E948FB">
        <w:rPr>
          <w:rStyle w:val="emailstyle17"/>
          <w:rFonts w:ascii="Times New Roman" w:hAnsi="Times New Roman" w:cs="David" w:hint="cs"/>
          <w:color w:val="auto"/>
          <w:rtl/>
        </w:rPr>
        <w:t>)</w:t>
      </w:r>
      <w:r w:rsidR="00672EE8" w:rsidRPr="00E948FB">
        <w:rPr>
          <w:rStyle w:val="emailstyle17"/>
          <w:rFonts w:ascii="Times New Roman" w:hAnsi="Times New Roman" w:cs="David" w:hint="cs"/>
          <w:color w:val="auto"/>
          <w:rtl/>
        </w:rPr>
        <w:t>,</w:t>
      </w:r>
      <w:r w:rsidR="00A23774" w:rsidRPr="00E948FB">
        <w:rPr>
          <w:rStyle w:val="emailstyle17"/>
          <w:rFonts w:ascii="Times New Roman" w:hAnsi="Times New Roman" w:cs="David" w:hint="cs"/>
          <w:color w:val="auto"/>
          <w:rtl/>
        </w:rPr>
        <w:t xml:space="preserve"> בתמורה לשינוי תנאי הפרישה</w:t>
      </w:r>
      <w:r w:rsidR="00A65C2C" w:rsidRPr="00E948FB">
        <w:rPr>
          <w:rStyle w:val="emailstyle17"/>
          <w:rFonts w:ascii="Times New Roman" w:hAnsi="Times New Roman" w:cs="David" w:hint="cs"/>
          <w:color w:val="auto"/>
          <w:rtl/>
        </w:rPr>
        <w:t xml:space="preserve"> (כך ש - </w:t>
      </w:r>
      <w:r w:rsidR="00EE4B7B" w:rsidRPr="00E948FB">
        <w:rPr>
          <w:rStyle w:val="emailstyle17"/>
          <w:rFonts w:ascii="Times New Roman" w:hAnsi="Times New Roman" w:cs="David" w:hint="cs"/>
          <w:color w:val="auto"/>
          <w:rtl/>
        </w:rPr>
        <w:t>50% מהפ</w:t>
      </w:r>
      <w:r w:rsidR="00D85911" w:rsidRPr="00E948FB">
        <w:rPr>
          <w:rStyle w:val="emailstyle17"/>
          <w:rFonts w:ascii="Times New Roman" w:hAnsi="Times New Roman" w:cs="David" w:hint="cs"/>
          <w:color w:val="auto"/>
          <w:rtl/>
        </w:rPr>
        <w:t xml:space="preserve">נסיה </w:t>
      </w:r>
      <w:r w:rsidR="00156400" w:rsidRPr="00E948FB">
        <w:rPr>
          <w:rStyle w:val="emailstyle17"/>
          <w:rFonts w:ascii="Times New Roman" w:hAnsi="Times New Roman" w:cs="David" w:hint="cs"/>
          <w:color w:val="auto"/>
          <w:rtl/>
        </w:rPr>
        <w:t xml:space="preserve">תחושב </w:t>
      </w:r>
      <w:r w:rsidR="00337EAF" w:rsidRPr="00E948FB">
        <w:rPr>
          <w:rStyle w:val="emailstyle17"/>
          <w:rFonts w:ascii="Times New Roman" w:hAnsi="Times New Roman" w:cs="David" w:hint="cs"/>
          <w:color w:val="auto"/>
          <w:rtl/>
        </w:rPr>
        <w:t xml:space="preserve">תמיד </w:t>
      </w:r>
      <w:r w:rsidR="00EE4B7B" w:rsidRPr="00E948FB">
        <w:rPr>
          <w:rStyle w:val="emailstyle17"/>
          <w:rFonts w:ascii="Times New Roman" w:hAnsi="Times New Roman" w:cs="David" w:hint="cs"/>
          <w:color w:val="auto"/>
          <w:rtl/>
        </w:rPr>
        <w:t xml:space="preserve">לפי משכורת החוזה הגבוהה, גם אם תקופת העבודה בחוזה </w:t>
      </w:r>
      <w:r w:rsidR="00577511" w:rsidRPr="00E948FB">
        <w:rPr>
          <w:rStyle w:val="emailstyle17"/>
          <w:rFonts w:ascii="Times New Roman" w:hAnsi="Times New Roman" w:cs="David" w:hint="cs"/>
          <w:color w:val="auto"/>
          <w:rtl/>
        </w:rPr>
        <w:t xml:space="preserve">הבכירים </w:t>
      </w:r>
      <w:r w:rsidR="00EE4B7B" w:rsidRPr="00E948FB">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4236759A"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כתב המשנה לנציב שרות המדינה לתובע, ב</w:t>
      </w:r>
      <w:r w:rsidR="007E1304">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59"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159"/>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lastRenderedPageBreak/>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xml:space="preserve">, </w:t>
      </w:r>
      <w:proofErr w:type="spellStart"/>
      <w:r w:rsidR="00726756" w:rsidRPr="00901A33">
        <w:rPr>
          <w:rFonts w:hint="cs"/>
          <w:rtl/>
        </w:rPr>
        <w:t>שהיתה</w:t>
      </w:r>
      <w:proofErr w:type="spellEnd"/>
      <w:r w:rsidR="00726756" w:rsidRPr="00901A33">
        <w:rPr>
          <w:rFonts w:hint="cs"/>
          <w:rtl/>
        </w:rPr>
        <w:t xml:space="preserve">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60"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160"/>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proofErr w:type="spellStart"/>
      <w:r w:rsidR="00CA01DF" w:rsidRPr="00901A33">
        <w:rPr>
          <w:rFonts w:hint="cs"/>
          <w:rtl/>
        </w:rPr>
        <w:t>מי</w:t>
      </w:r>
      <w:r w:rsidR="00577511" w:rsidRPr="00901A33">
        <w:rPr>
          <w:rFonts w:hint="cs"/>
          <w:rtl/>
        </w:rPr>
        <w:t>י</w:t>
      </w:r>
      <w:r w:rsidR="00CA01DF" w:rsidRPr="00901A33">
        <w:rPr>
          <w:rFonts w:hint="cs"/>
          <w:rtl/>
        </w:rPr>
        <w:t>ד</w:t>
      </w:r>
      <w:proofErr w:type="spellEnd"/>
      <w:r w:rsidR="00CA01DF" w:rsidRPr="00901A33">
        <w:rPr>
          <w:rFonts w:hint="cs"/>
          <w:rtl/>
        </w:rPr>
        <w:t xml:space="preserve">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 xml:space="preserve">פרטים שהיא </w:t>
      </w:r>
      <w:r w:rsidR="00004E72" w:rsidRPr="00901A33">
        <w:rPr>
          <w:rFonts w:hint="cs"/>
          <w:rtl/>
        </w:rPr>
        <w:lastRenderedPageBreak/>
        <w:t>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w:t>
      </w:r>
      <w:proofErr w:type="spellStart"/>
      <w:r w:rsidRPr="00901A33">
        <w:rPr>
          <w:rStyle w:val="emailstyle17"/>
          <w:rFonts w:ascii="Times New Roman" w:hAnsi="Times New Roman" w:cs="David" w:hint="cs"/>
          <w:color w:val="auto"/>
          <w:rtl/>
        </w:rPr>
        <w:t>גימלאים</w:t>
      </w:r>
      <w:proofErr w:type="spellEnd"/>
      <w:r w:rsidRPr="00901A33">
        <w:rPr>
          <w:rStyle w:val="emailstyle17"/>
          <w:rFonts w:ascii="Times New Roman" w:hAnsi="Times New Roman" w:cs="David" w:hint="cs"/>
          <w:color w:val="auto"/>
          <w:rtl/>
        </w:rPr>
        <w:t xml:space="preserve">,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161"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161"/>
    <w:p w14:paraId="26E151CC" w14:textId="77777777" w:rsidR="00B568AE" w:rsidRDefault="004839D9" w:rsidP="00EB3925">
      <w:pPr>
        <w:pStyle w:val="11"/>
        <w:numPr>
          <w:ilvl w:val="0"/>
          <w:numId w:val="14"/>
        </w:numPr>
        <w:spacing w:before="0" w:after="240" w:line="360" w:lineRule="auto"/>
        <w:ind w:left="510" w:right="0" w:hanging="425"/>
        <w:rPr>
          <w:ins w:id="162" w:author="אופיר טל" w:date="2021-12-14T13:49:00Z"/>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w:t>
      </w:r>
      <w:ins w:id="163" w:author="אופיר טל" w:date="2021-12-14T13:49:00Z">
        <w:r w:rsidR="00B568AE">
          <w:rPr>
            <w:rStyle w:val="emailstyle17"/>
            <w:rFonts w:ascii="Times New Roman" w:hAnsi="Times New Roman" w:cs="David" w:hint="cs"/>
            <w:color w:val="auto"/>
            <w:rtl/>
          </w:rPr>
          <w:t xml:space="preserve">באותה עת סבר התובע כי סעיף 18 לחוק </w:t>
        </w:r>
        <w:proofErr w:type="spellStart"/>
        <w:r w:rsidR="00B568AE">
          <w:rPr>
            <w:rStyle w:val="emailstyle17"/>
            <w:rFonts w:ascii="Times New Roman" w:hAnsi="Times New Roman" w:cs="David" w:hint="cs"/>
            <w:color w:val="auto"/>
            <w:rtl/>
          </w:rPr>
          <w:t>הגימלאות</w:t>
        </w:r>
        <w:proofErr w:type="spellEnd"/>
        <w:r w:rsidR="00B568AE">
          <w:rPr>
            <w:rStyle w:val="emailstyle17"/>
            <w:rFonts w:ascii="Times New Roman" w:hAnsi="Times New Roman" w:cs="David" w:hint="cs"/>
            <w:color w:val="auto"/>
            <w:rtl/>
          </w:rPr>
          <w:t xml:space="preserve"> אינו חל עליו, ועל כן קיבל את הודעתה בתדהמה ממש.</w:t>
        </w:r>
      </w:ins>
    </w:p>
    <w:p w14:paraId="44052A60" w14:textId="283C4F64" w:rsidR="0032017F" w:rsidRPr="00901A33" w:rsidDel="00B568AE" w:rsidRDefault="00666881" w:rsidP="00EB3925">
      <w:pPr>
        <w:pStyle w:val="11"/>
        <w:numPr>
          <w:ilvl w:val="0"/>
          <w:numId w:val="14"/>
        </w:numPr>
        <w:spacing w:before="0" w:after="240" w:line="360" w:lineRule="auto"/>
        <w:ind w:left="510" w:right="0" w:hanging="425"/>
        <w:rPr>
          <w:del w:id="164" w:author="אופיר טל" w:date="2021-12-14T13:49:00Z"/>
          <w:rStyle w:val="emailstyle17"/>
          <w:rFonts w:ascii="Times New Roman" w:hAnsi="Times New Roman" w:cs="David"/>
          <w:color w:val="auto"/>
        </w:rPr>
      </w:pPr>
      <w:del w:id="165" w:author="אופיר טל" w:date="2021-12-14T13:49:00Z">
        <w:r w:rsidRPr="00901A33" w:rsidDel="00B568AE">
          <w:rPr>
            <w:rStyle w:val="emailstyle17"/>
            <w:rFonts w:ascii="Times New Roman" w:hAnsi="Times New Roman" w:cs="David" w:hint="cs"/>
            <w:color w:val="auto"/>
            <w:rtl/>
          </w:rPr>
          <w:delText xml:space="preserve">למרבה התדהמה </w:delText>
        </w:r>
        <w:r w:rsidRPr="00D8199D" w:rsidDel="00B568AE">
          <w:rPr>
            <w:rStyle w:val="emailstyle17"/>
            <w:rFonts w:ascii="Times New Roman" w:hAnsi="Times New Roman" w:cs="David" w:hint="eastAsia"/>
            <w:b/>
            <w:bCs/>
            <w:color w:val="auto"/>
            <w:highlight w:val="yellow"/>
            <w:rtl/>
            <w:rPrChange w:id="166" w:author="אביה שקורי" w:date="2021-12-08T09:52:00Z">
              <w:rPr>
                <w:rStyle w:val="emailstyle17"/>
                <w:rFonts w:ascii="Times New Roman" w:hAnsi="Times New Roman" w:cs="David" w:hint="eastAsia"/>
                <w:b/>
                <w:bCs/>
                <w:color w:val="auto"/>
                <w:rtl/>
              </w:rPr>
            </w:rPrChange>
          </w:rPr>
          <w:delText>הסתמכה</w:delText>
        </w:r>
        <w:r w:rsidRPr="00D8199D" w:rsidDel="00B568AE">
          <w:rPr>
            <w:rStyle w:val="emailstyle17"/>
            <w:rFonts w:ascii="Times New Roman" w:hAnsi="Times New Roman" w:cs="David"/>
            <w:b/>
            <w:bCs/>
            <w:color w:val="auto"/>
            <w:highlight w:val="yellow"/>
            <w:rtl/>
            <w:rPrChange w:id="167" w:author="אביה שקורי" w:date="2021-12-08T09:52:00Z">
              <w:rPr>
                <w:rStyle w:val="emailstyle17"/>
                <w:rFonts w:ascii="Times New Roman" w:hAnsi="Times New Roman" w:cs="David"/>
                <w:b/>
                <w:bCs/>
                <w:color w:val="auto"/>
                <w:rtl/>
              </w:rPr>
            </w:rPrChange>
          </w:rPr>
          <w:delText xml:space="preserve"> גב' כלב על סעיף 18 לחוק </w:delText>
        </w:r>
        <w:r w:rsidRPr="00D8199D" w:rsidDel="00B568AE">
          <w:rPr>
            <w:rStyle w:val="emailstyle17"/>
            <w:rFonts w:ascii="Times New Roman" w:hAnsi="Times New Roman" w:cs="David" w:hint="eastAsia"/>
            <w:b/>
            <w:bCs/>
            <w:color w:val="auto"/>
            <w:highlight w:val="yellow"/>
            <w:rtl/>
            <w:rPrChange w:id="168" w:author="אביה שקורי" w:date="2021-12-08T09:52:00Z">
              <w:rPr>
                <w:rStyle w:val="emailstyle17"/>
                <w:rFonts w:ascii="Times New Roman" w:hAnsi="Times New Roman" w:cs="David" w:hint="eastAsia"/>
                <w:b/>
                <w:bCs/>
                <w:color w:val="auto"/>
                <w:rtl/>
              </w:rPr>
            </w:rPrChange>
          </w:rPr>
          <w:delText>הגימלאות</w:delText>
        </w:r>
        <w:r w:rsidRPr="00D8199D" w:rsidDel="00B568AE">
          <w:rPr>
            <w:rStyle w:val="emailstyle17"/>
            <w:rFonts w:ascii="Times New Roman" w:hAnsi="Times New Roman" w:cs="David"/>
            <w:b/>
            <w:bCs/>
            <w:color w:val="auto"/>
            <w:highlight w:val="yellow"/>
            <w:rtl/>
            <w:rPrChange w:id="169"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70" w:author="אביה שקורי" w:date="2021-12-08T09:52:00Z">
              <w:rPr>
                <w:rStyle w:val="emailstyle17"/>
                <w:rFonts w:ascii="Times New Roman" w:hAnsi="Times New Roman" w:cs="David" w:hint="eastAsia"/>
                <w:b/>
                <w:bCs/>
                <w:color w:val="auto"/>
                <w:rtl/>
              </w:rPr>
            </w:rPrChange>
          </w:rPr>
          <w:delText>על</w:delText>
        </w:r>
        <w:r w:rsidR="004839D9" w:rsidRPr="00D8199D" w:rsidDel="00B568AE">
          <w:rPr>
            <w:rStyle w:val="emailstyle17"/>
            <w:rFonts w:ascii="Times New Roman" w:hAnsi="Times New Roman" w:cs="David"/>
            <w:b/>
            <w:bCs/>
            <w:color w:val="auto"/>
            <w:highlight w:val="yellow"/>
            <w:rtl/>
            <w:rPrChange w:id="171"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72" w:author="אביה שקורי" w:date="2021-12-08T09:52:00Z">
              <w:rPr>
                <w:rStyle w:val="emailstyle17"/>
                <w:rFonts w:ascii="Times New Roman" w:hAnsi="Times New Roman" w:cs="David" w:hint="eastAsia"/>
                <w:b/>
                <w:bCs/>
                <w:color w:val="auto"/>
                <w:rtl/>
              </w:rPr>
            </w:rPrChange>
          </w:rPr>
          <w:delText>אף</w:delText>
        </w:r>
        <w:r w:rsidR="004839D9" w:rsidRPr="00D8199D" w:rsidDel="00B568AE">
          <w:rPr>
            <w:rStyle w:val="emailstyle17"/>
            <w:rFonts w:ascii="Times New Roman" w:hAnsi="Times New Roman" w:cs="David"/>
            <w:b/>
            <w:bCs/>
            <w:color w:val="auto"/>
            <w:highlight w:val="yellow"/>
            <w:rtl/>
            <w:rPrChange w:id="173"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174" w:author="אביה שקורי" w:date="2021-12-08T09:52:00Z">
              <w:rPr>
                <w:rStyle w:val="emailstyle17"/>
                <w:rFonts w:ascii="Times New Roman" w:hAnsi="Times New Roman" w:cs="David" w:hint="eastAsia"/>
                <w:b/>
                <w:bCs/>
                <w:color w:val="auto"/>
                <w:rtl/>
              </w:rPr>
            </w:rPrChange>
          </w:rPr>
          <w:delText>ש</w:delText>
        </w:r>
        <w:r w:rsidRPr="00D8199D" w:rsidDel="00B568AE">
          <w:rPr>
            <w:rStyle w:val="emailstyle17"/>
            <w:rFonts w:ascii="Times New Roman" w:hAnsi="Times New Roman" w:cs="David" w:hint="eastAsia"/>
            <w:b/>
            <w:bCs/>
            <w:color w:val="auto"/>
            <w:highlight w:val="yellow"/>
            <w:rtl/>
            <w:rPrChange w:id="175" w:author="אביה שקורי" w:date="2021-12-08T09:52:00Z">
              <w:rPr>
                <w:rStyle w:val="emailstyle17"/>
                <w:rFonts w:ascii="Times New Roman" w:hAnsi="Times New Roman" w:cs="David" w:hint="eastAsia"/>
                <w:b/>
                <w:bCs/>
                <w:color w:val="auto"/>
                <w:rtl/>
              </w:rPr>
            </w:rPrChange>
          </w:rPr>
          <w:delText>חוזה</w:delText>
        </w:r>
        <w:r w:rsidRPr="00D8199D" w:rsidDel="00B568AE">
          <w:rPr>
            <w:rStyle w:val="emailstyle17"/>
            <w:rFonts w:ascii="Times New Roman" w:hAnsi="Times New Roman" w:cs="David"/>
            <w:b/>
            <w:bCs/>
            <w:color w:val="auto"/>
            <w:highlight w:val="yellow"/>
            <w:rtl/>
            <w:rPrChange w:id="176" w:author="אביה שקורי" w:date="2021-12-08T09:52:00Z">
              <w:rPr>
                <w:rStyle w:val="emailstyle17"/>
                <w:rFonts w:ascii="Times New Roman" w:hAnsi="Times New Roman" w:cs="David"/>
                <w:b/>
                <w:bCs/>
                <w:color w:val="auto"/>
                <w:rtl/>
              </w:rPr>
            </w:rPrChange>
          </w:rPr>
          <w:delText xml:space="preserve"> העבודה שניסחה הנתבעת קבע בפירוש </w:delText>
        </w:r>
        <w:r w:rsidRPr="00D8199D" w:rsidDel="00B568AE">
          <w:rPr>
            <w:rStyle w:val="emailstyle17"/>
            <w:rFonts w:ascii="Times New Roman" w:hAnsi="Times New Roman" w:cs="David" w:hint="eastAsia"/>
            <w:b/>
            <w:bCs/>
            <w:color w:val="auto"/>
            <w:highlight w:val="yellow"/>
            <w:u w:val="single"/>
            <w:rtl/>
            <w:rPrChange w:id="177" w:author="אביה שקורי" w:date="2021-12-08T09:52:00Z">
              <w:rPr>
                <w:rStyle w:val="emailstyle17"/>
                <w:rFonts w:ascii="Times New Roman" w:hAnsi="Times New Roman" w:cs="David" w:hint="eastAsia"/>
                <w:b/>
                <w:bCs/>
                <w:color w:val="auto"/>
                <w:u w:val="single"/>
                <w:rtl/>
              </w:rPr>
            </w:rPrChange>
          </w:rPr>
          <w:delText>שאינו</w:delText>
        </w:r>
        <w:r w:rsidRPr="00D8199D" w:rsidDel="00B568AE">
          <w:rPr>
            <w:rStyle w:val="emailstyle17"/>
            <w:rFonts w:ascii="Times New Roman" w:hAnsi="Times New Roman" w:cs="David"/>
            <w:b/>
            <w:bCs/>
            <w:color w:val="auto"/>
            <w:highlight w:val="yellow"/>
            <w:u w:val="single"/>
            <w:rtl/>
            <w:rPrChange w:id="178"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79" w:author="אביה שקורי" w:date="2021-12-08T09:52:00Z">
              <w:rPr>
                <w:rStyle w:val="emailstyle17"/>
                <w:rFonts w:ascii="Times New Roman" w:hAnsi="Times New Roman" w:cs="David" w:hint="eastAsia"/>
                <w:b/>
                <w:bCs/>
                <w:color w:val="auto"/>
                <w:u w:val="single"/>
                <w:rtl/>
              </w:rPr>
            </w:rPrChange>
          </w:rPr>
          <w:delText>חל</w:delText>
        </w:r>
        <w:r w:rsidRPr="00D8199D" w:rsidDel="00B568AE">
          <w:rPr>
            <w:rStyle w:val="emailstyle17"/>
            <w:rFonts w:ascii="Times New Roman" w:hAnsi="Times New Roman" w:cs="David"/>
            <w:b/>
            <w:bCs/>
            <w:color w:val="auto"/>
            <w:highlight w:val="yellow"/>
            <w:u w:val="single"/>
            <w:rtl/>
            <w:rPrChange w:id="180"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81" w:author="אביה שקורי" w:date="2021-12-08T09:52:00Z">
              <w:rPr>
                <w:rStyle w:val="emailstyle17"/>
                <w:rFonts w:ascii="Times New Roman" w:hAnsi="Times New Roman" w:cs="David" w:hint="eastAsia"/>
                <w:b/>
                <w:bCs/>
                <w:color w:val="auto"/>
                <w:u w:val="single"/>
                <w:rtl/>
              </w:rPr>
            </w:rPrChange>
          </w:rPr>
          <w:delText>על</w:delText>
        </w:r>
        <w:r w:rsidRPr="00D8199D" w:rsidDel="00B568AE">
          <w:rPr>
            <w:rStyle w:val="emailstyle17"/>
            <w:rFonts w:ascii="Times New Roman" w:hAnsi="Times New Roman" w:cs="David"/>
            <w:b/>
            <w:bCs/>
            <w:color w:val="auto"/>
            <w:highlight w:val="yellow"/>
            <w:u w:val="single"/>
            <w:rtl/>
            <w:rPrChange w:id="182"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183" w:author="אביה שקורי" w:date="2021-12-08T09:52:00Z">
              <w:rPr>
                <w:rStyle w:val="emailstyle17"/>
                <w:rFonts w:ascii="Times New Roman" w:hAnsi="Times New Roman" w:cs="David" w:hint="eastAsia"/>
                <w:b/>
                <w:bCs/>
                <w:color w:val="auto"/>
                <w:u w:val="single"/>
                <w:rtl/>
              </w:rPr>
            </w:rPrChange>
          </w:rPr>
          <w:delText>התובע</w:delText>
        </w:r>
        <w:r w:rsidRPr="00D8199D" w:rsidDel="00B568AE">
          <w:rPr>
            <w:rStyle w:val="emailstyle17"/>
            <w:rFonts w:ascii="Times New Roman" w:hAnsi="Times New Roman" w:cs="David"/>
            <w:color w:val="auto"/>
            <w:highlight w:val="yellow"/>
            <w:rtl/>
            <w:rPrChange w:id="184" w:author="אביה שקורי" w:date="2021-12-08T09:52:00Z">
              <w:rPr>
                <w:rStyle w:val="emailstyle17"/>
                <w:rFonts w:ascii="Times New Roman" w:hAnsi="Times New Roman" w:cs="David"/>
                <w:color w:val="auto"/>
                <w:rtl/>
              </w:rPr>
            </w:rPrChange>
          </w:rPr>
          <w:delText>!</w:delText>
        </w:r>
      </w:del>
    </w:p>
    <w:p w14:paraId="15378EFA" w14:textId="4C5CBD5A" w:rsidR="00666881" w:rsidRPr="00901A33" w:rsidRDefault="00B568AE" w:rsidP="00D74F54">
      <w:pPr>
        <w:pStyle w:val="11"/>
        <w:spacing w:before="0" w:after="240" w:line="360" w:lineRule="auto"/>
        <w:ind w:left="510" w:firstLine="0"/>
        <w:rPr>
          <w:rStyle w:val="emailstyle17"/>
          <w:rFonts w:ascii="Times New Roman" w:hAnsi="Times New Roman" w:cs="David"/>
          <w:color w:val="auto"/>
        </w:rPr>
      </w:pPr>
      <w:ins w:id="185" w:author="אופיר טל" w:date="2021-12-14T13:49:00Z">
        <w:r>
          <w:rPr>
            <w:rStyle w:val="emailstyle17"/>
            <w:rFonts w:ascii="Times New Roman" w:hAnsi="Times New Roman" w:cs="David" w:hint="cs"/>
            <w:color w:val="auto"/>
            <w:rtl/>
          </w:rPr>
          <w:lastRenderedPageBreak/>
          <w:t xml:space="preserve">בהתאם, </w:t>
        </w:r>
      </w:ins>
      <w:r w:rsidR="00666881"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00666881"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86"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186"/>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637E7EFF" w14:textId="1CD902D5" w:rsidR="003B377B" w:rsidDel="00B568AE" w:rsidRDefault="003B377B" w:rsidP="00091F94">
      <w:pPr>
        <w:pStyle w:val="11"/>
        <w:spacing w:before="0" w:after="240" w:line="360" w:lineRule="auto"/>
        <w:ind w:left="510" w:firstLine="0"/>
        <w:rPr>
          <w:del w:id="187" w:author="אופיר טל" w:date="2021-12-14T13:49:00Z"/>
          <w:rStyle w:val="emailstyle17"/>
          <w:rFonts w:ascii="Times New Roman" w:hAnsi="Times New Roman" w:cs="David"/>
          <w:color w:val="auto"/>
          <w:rtl/>
        </w:rPr>
      </w:pPr>
    </w:p>
    <w:p w14:paraId="792E87A0" w14:textId="77777777" w:rsidR="00B568AE" w:rsidRDefault="00B568AE" w:rsidP="00091F94">
      <w:pPr>
        <w:pStyle w:val="11"/>
        <w:spacing w:before="0" w:after="240" w:line="360" w:lineRule="auto"/>
        <w:ind w:left="510" w:firstLine="0"/>
        <w:rPr>
          <w:ins w:id="188" w:author="אופיר טל" w:date="2021-12-14T13:49:00Z"/>
          <w:rStyle w:val="emailstyle17"/>
          <w:rFonts w:ascii="Times New Roman" w:hAnsi="Times New Roman" w:cs="David"/>
          <w:color w:val="auto"/>
          <w:rtl/>
        </w:rPr>
      </w:pPr>
    </w:p>
    <w:p w14:paraId="1D962352" w14:textId="4C4E76C0"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 xml:space="preserve">בכתב </w:t>
      </w:r>
      <w:proofErr w:type="spellStart"/>
      <w:r w:rsidR="005F206E" w:rsidRPr="00901A33">
        <w:rPr>
          <w:rStyle w:val="emailstyle17"/>
          <w:rFonts w:ascii="Times New Roman" w:hAnsi="Times New Roman" w:cs="David" w:hint="cs"/>
          <w:color w:val="auto"/>
          <w:rtl/>
        </w:rPr>
        <w:t>לחשבת</w:t>
      </w:r>
      <w:proofErr w:type="spellEnd"/>
      <w:r w:rsidR="005F206E" w:rsidRPr="00901A33">
        <w:rPr>
          <w:rStyle w:val="emailstyle17"/>
          <w:rFonts w:ascii="Times New Roman" w:hAnsi="Times New Roman" w:cs="David" w:hint="cs"/>
          <w:color w:val="auto"/>
          <w:rtl/>
        </w:rPr>
        <w:t xml:space="preserve">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w:t>
      </w:r>
      <w:proofErr w:type="spellStart"/>
      <w:r w:rsidR="00C21B94" w:rsidRPr="00901A33">
        <w:rPr>
          <w:rFonts w:hint="cs"/>
          <w:rtl/>
        </w:rPr>
        <w:t>למילגות</w:t>
      </w:r>
      <w:proofErr w:type="spellEnd"/>
      <w:r w:rsidR="00C21B94" w:rsidRPr="00901A33">
        <w:rPr>
          <w:rFonts w:hint="cs"/>
          <w:rtl/>
        </w:rPr>
        <w:t xml:space="preserve">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189"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189"/>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70B8B07F" w14:textId="77777777" w:rsidR="007C0B1F"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לפיו כל </w:t>
      </w:r>
      <w:r w:rsidR="00034FF4" w:rsidRPr="00901A33">
        <w:rPr>
          <w:rStyle w:val="emailstyle17"/>
          <w:rFonts w:ascii="Times New Roman" w:hAnsi="Times New Roman" w:cs="David" w:hint="cs"/>
          <w:color w:val="auto"/>
          <w:rtl/>
        </w:rPr>
        <w:lastRenderedPageBreak/>
        <w:t>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w:t>
      </w:r>
    </w:p>
    <w:p w14:paraId="37E59C82" w14:textId="77777777" w:rsidR="00176D16" w:rsidRPr="00901A33" w:rsidRDefault="00034FF4"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29BE7B5"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90"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7C0B1F">
        <w:rPr>
          <w:rFonts w:hint="cs"/>
          <w:i/>
          <w:iCs/>
          <w:sz w:val="24"/>
          <w:rtl/>
        </w:rPr>
        <w:t xml:space="preserve">וכן </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190"/>
    <w:p w14:paraId="1CE12F33" w14:textId="28774B20" w:rsidR="002B142B"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24600762" w14:textId="77777777" w:rsidR="007C0B1F" w:rsidRPr="00901A33" w:rsidRDefault="007C0B1F" w:rsidP="007C0B1F">
      <w:pPr>
        <w:pStyle w:val="11"/>
        <w:spacing w:before="0" w:line="360" w:lineRule="auto"/>
        <w:ind w:left="510" w:right="360" w:firstLine="0"/>
        <w:rPr>
          <w:rStyle w:val="emailstyle17"/>
          <w:rFonts w:ascii="Times New Roman" w:hAnsi="Times New Roman" w:cs="David"/>
          <w:color w:val="auto"/>
        </w:rPr>
      </w:pPr>
    </w:p>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 xml:space="preserve">פרשה </w:t>
      </w:r>
      <w:proofErr w:type="spellStart"/>
      <w:r w:rsidR="004513E5" w:rsidRPr="00901A33">
        <w:rPr>
          <w:rFonts w:hint="cs"/>
          <w:szCs w:val="24"/>
          <w:rtl/>
          <w:lang w:eastAsia="en-US"/>
        </w:rPr>
        <w:t>ל</w:t>
      </w:r>
      <w:r w:rsidRPr="00901A33">
        <w:rPr>
          <w:rFonts w:hint="cs"/>
          <w:szCs w:val="24"/>
          <w:rtl/>
          <w:lang w:eastAsia="en-US"/>
        </w:rPr>
        <w:t>גימלה</w:t>
      </w:r>
      <w:proofErr w:type="spellEnd"/>
      <w:r w:rsidRPr="00901A33">
        <w:rPr>
          <w:rFonts w:hint="cs"/>
          <w:szCs w:val="24"/>
          <w:rtl/>
          <w:lang w:eastAsia="en-US"/>
        </w:rPr>
        <w:t xml:space="preserve">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proofErr w:type="spellStart"/>
      <w:r w:rsidRPr="00901A33">
        <w:rPr>
          <w:rStyle w:val="emailstyle17"/>
          <w:rFonts w:ascii="Times New Roman" w:hAnsi="Times New Roman" w:cs="David" w:hint="cs"/>
          <w:color w:val="auto"/>
          <w:rtl/>
        </w:rPr>
        <w:t>לקיצבאות</w:t>
      </w:r>
      <w:proofErr w:type="spellEnd"/>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w:t>
      </w:r>
      <w:proofErr w:type="spellStart"/>
      <w:r w:rsidR="00091F94" w:rsidRPr="00901A33">
        <w:rPr>
          <w:rStyle w:val="emailstyle17"/>
          <w:rFonts w:ascii="Times New Roman" w:hAnsi="Times New Roman" w:cs="David" w:hint="cs"/>
          <w:color w:val="auto"/>
          <w:rtl/>
        </w:rPr>
        <w:t>לגימלאות</w:t>
      </w:r>
      <w:proofErr w:type="spellEnd"/>
      <w:r w:rsidR="00091F94"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proofErr w:type="spellStart"/>
      <w:r w:rsidRPr="00901A33">
        <w:rPr>
          <w:rStyle w:val="emailstyle17"/>
          <w:rFonts w:ascii="Times New Roman" w:hAnsi="Times New Roman" w:cs="David" w:hint="cs"/>
          <w:color w:val="auto"/>
          <w:rtl/>
        </w:rPr>
        <w:t>התקשי"ר</w:t>
      </w:r>
      <w:proofErr w:type="spellEnd"/>
      <w:r w:rsidRPr="00901A33">
        <w:rPr>
          <w:rStyle w:val="emailstyle17"/>
          <w:rFonts w:ascii="Times New Roman" w:hAnsi="Times New Roman" w:cs="David" w:hint="cs"/>
          <w:color w:val="auto"/>
          <w:rtl/>
        </w:rPr>
        <w:t xml:space="preserve">,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 xml:space="preserve">שיעור </w:t>
      </w:r>
      <w:proofErr w:type="spellStart"/>
      <w:r w:rsidRPr="00901A33">
        <w:rPr>
          <w:rStyle w:val="emailstyle17"/>
          <w:rFonts w:ascii="Times New Roman" w:hAnsi="Times New Roman" w:cs="David" w:hint="cs"/>
          <w:b/>
          <w:bCs/>
          <w:color w:val="auto"/>
          <w:rtl/>
        </w:rPr>
        <w:t>הגימלה</w:t>
      </w:r>
      <w:proofErr w:type="spellEnd"/>
      <w:r w:rsidRPr="00901A33">
        <w:rPr>
          <w:rStyle w:val="emailstyle17"/>
          <w:rFonts w:ascii="Times New Roman" w:hAnsi="Times New Roman" w:cs="David" w:hint="cs"/>
          <w:b/>
          <w:bCs/>
          <w:color w:val="auto"/>
          <w:rtl/>
        </w:rPr>
        <w:t xml:space="preserve">, יהיה "לפי 2% </w:t>
      </w:r>
      <w:proofErr w:type="spellStart"/>
      <w:r w:rsidRPr="00901A33">
        <w:rPr>
          <w:rStyle w:val="emailstyle17"/>
          <w:rFonts w:ascii="Times New Roman" w:hAnsi="Times New Roman" w:cs="David" w:hint="cs"/>
          <w:b/>
          <w:bCs/>
          <w:color w:val="auto"/>
          <w:rtl/>
        </w:rPr>
        <w:t>קיצבה</w:t>
      </w:r>
      <w:proofErr w:type="spellEnd"/>
      <w:r w:rsidRPr="00901A33">
        <w:rPr>
          <w:rStyle w:val="emailstyle17"/>
          <w:rFonts w:ascii="Times New Roman" w:hAnsi="Times New Roman" w:cs="David" w:hint="cs"/>
          <w:b/>
          <w:bCs/>
          <w:color w:val="auto"/>
          <w:rtl/>
        </w:rPr>
        <w:t xml:space="preserve">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5C3BB2F8" w:rsidR="003E0852" w:rsidRPr="00901A33" w:rsidRDefault="008453A3" w:rsidP="007C0B1F">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191"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007C0B1F">
        <w:rPr>
          <w:rFonts w:hint="cs"/>
          <w:i/>
          <w:iCs/>
          <w:sz w:val="24"/>
          <w:u w:val="single"/>
          <w:rtl/>
        </w:rPr>
        <w:t>8</w:t>
      </w:r>
      <w:r w:rsidRPr="00901A33">
        <w:rPr>
          <w:i/>
          <w:iCs/>
          <w:sz w:val="24"/>
          <w:u w:val="single"/>
          <w:rtl/>
        </w:rPr>
        <w:t xml:space="preserve"> א' – </w:t>
      </w:r>
      <w:r w:rsidR="007C0B1F">
        <w:rPr>
          <w:rFonts w:hint="cs"/>
          <w:i/>
          <w:iCs/>
          <w:sz w:val="24"/>
          <w:u w:val="single"/>
          <w:rtl/>
        </w:rPr>
        <w:t>8</w:t>
      </w:r>
      <w:r w:rsidRPr="00901A33">
        <w:rPr>
          <w:i/>
          <w:iCs/>
          <w:sz w:val="24"/>
          <w:u w:val="single"/>
          <w:rtl/>
        </w:rPr>
        <w:t xml:space="preserve"> ב'.</w:t>
      </w:r>
    </w:p>
    <w:bookmarkEnd w:id="191"/>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066AB909" w:rsidR="003E0852" w:rsidRPr="00901A33" w:rsidRDefault="004F4E48" w:rsidP="007C0B1F">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192"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7C0B1F">
        <w:rPr>
          <w:rFonts w:hint="cs"/>
          <w:i/>
          <w:iCs/>
          <w:sz w:val="24"/>
          <w:u w:val="single"/>
          <w:rtl/>
        </w:rPr>
        <w:t>9</w:t>
      </w:r>
      <w:r w:rsidR="008453A3" w:rsidRPr="00901A33">
        <w:rPr>
          <w:i/>
          <w:iCs/>
          <w:sz w:val="24"/>
          <w:u w:val="single"/>
          <w:rtl/>
        </w:rPr>
        <w:t>.</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192"/>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6653C72F" w14:textId="77777777" w:rsidR="003B377B" w:rsidRPr="003B377B" w:rsidRDefault="00606CEF" w:rsidP="00B63209">
      <w:pPr>
        <w:pStyle w:val="11"/>
        <w:numPr>
          <w:ilvl w:val="0"/>
          <w:numId w:val="14"/>
        </w:numPr>
        <w:spacing w:before="0" w:after="240" w:line="360" w:lineRule="auto"/>
        <w:ind w:left="510" w:right="0" w:hanging="425"/>
        <w:rPr>
          <w:b/>
          <w:bCs/>
          <w:szCs w:val="28"/>
          <w:u w:val="single"/>
        </w:rPr>
      </w:pPr>
      <w:r w:rsidRPr="00901A33">
        <w:rPr>
          <w:rFonts w:hint="cs"/>
          <w:sz w:val="24"/>
          <w:rtl/>
        </w:rPr>
        <w:t xml:space="preserve">בעקבות הודעת </w:t>
      </w:r>
      <w:proofErr w:type="spellStart"/>
      <w:r w:rsidRPr="00901A33">
        <w:rPr>
          <w:rFonts w:hint="cs"/>
          <w:sz w:val="24"/>
          <w:rtl/>
        </w:rPr>
        <w:t>הנש"מ</w:t>
      </w:r>
      <w:proofErr w:type="spellEnd"/>
      <w:r w:rsidRPr="00901A33">
        <w:rPr>
          <w:rFonts w:hint="cs"/>
          <w:sz w:val="24"/>
          <w:rtl/>
        </w:rPr>
        <w:t xml:space="preserve">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w:t>
      </w:r>
      <w:proofErr w:type="spellStart"/>
      <w:r w:rsidR="006D2E74" w:rsidRPr="00901A33">
        <w:rPr>
          <w:rFonts w:hint="cs"/>
          <w:sz w:val="24"/>
          <w:rtl/>
        </w:rPr>
        <w:t>לגימלאות</w:t>
      </w:r>
      <w:proofErr w:type="spellEnd"/>
      <w:r w:rsidR="006D2E74" w:rsidRPr="00901A33">
        <w:rPr>
          <w:rFonts w:hint="cs"/>
          <w:sz w:val="24"/>
          <w:rtl/>
        </w:rPr>
        <w:t>,</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w:t>
      </w:r>
      <w:proofErr w:type="spellStart"/>
      <w:r w:rsidR="00B314F0" w:rsidRPr="00901A33">
        <w:rPr>
          <w:rFonts w:hint="cs"/>
          <w:sz w:val="24"/>
          <w:rtl/>
        </w:rPr>
        <w:t>גימלאות</w:t>
      </w:r>
      <w:proofErr w:type="spellEnd"/>
      <w:r w:rsidR="00B314F0" w:rsidRPr="00901A33">
        <w:rPr>
          <w:rFonts w:hint="cs"/>
          <w:sz w:val="24"/>
          <w:rtl/>
        </w:rPr>
        <w:t xml:space="preserve">" מיום 10.12.2012, בחתימת </w:t>
      </w:r>
      <w:r w:rsidRPr="00901A33">
        <w:rPr>
          <w:rFonts w:hint="cs"/>
          <w:sz w:val="24"/>
          <w:rtl/>
        </w:rPr>
        <w:t>גב' חנה שוורץ, מנהלת תח</w:t>
      </w:r>
      <w:r w:rsidR="003B377B">
        <w:rPr>
          <w:rFonts w:hint="cs"/>
          <w:sz w:val="24"/>
          <w:rtl/>
        </w:rPr>
        <w:t xml:space="preserve">ום בכיר (גמלאות) </w:t>
      </w:r>
      <w:proofErr w:type="spellStart"/>
      <w:r w:rsidR="003B377B">
        <w:rPr>
          <w:rFonts w:hint="cs"/>
          <w:sz w:val="24"/>
          <w:rtl/>
        </w:rPr>
        <w:t>במינהל</w:t>
      </w:r>
      <w:proofErr w:type="spellEnd"/>
      <w:r w:rsidR="003B377B">
        <w:rPr>
          <w:rFonts w:hint="cs"/>
          <w:sz w:val="24"/>
          <w:rtl/>
        </w:rPr>
        <w:t xml:space="preserve"> </w:t>
      </w:r>
      <w:proofErr w:type="spellStart"/>
      <w:r w:rsidR="003B377B">
        <w:rPr>
          <w:rFonts w:hint="cs"/>
          <w:sz w:val="24"/>
          <w:rtl/>
        </w:rPr>
        <w:t>הגימלאות</w:t>
      </w:r>
      <w:proofErr w:type="spellEnd"/>
      <w:r w:rsidR="00A26DC6" w:rsidRPr="00901A33">
        <w:rPr>
          <w:rFonts w:hint="cs"/>
          <w:sz w:val="24"/>
          <w:rtl/>
        </w:rPr>
        <w:t>.</w:t>
      </w:r>
      <w:r w:rsidR="003B377B">
        <w:rPr>
          <w:rFonts w:hint="cs"/>
          <w:sz w:val="24"/>
          <w:rtl/>
        </w:rPr>
        <w:t xml:space="preserve"> יצוין כי לשיטתה זכאי התובע לפנסיה בשיעור של 70% מהמשכורת הקובעת של חוזה בכירים בהתאם לתקופת שירות של 42 שנים ושמונה חודשים!</w:t>
      </w:r>
      <w:r w:rsidR="003B377B">
        <w:rPr>
          <w:rFonts w:hint="cs"/>
          <w:sz w:val="24"/>
        </w:rPr>
        <w:t xml:space="preserve"> </w:t>
      </w:r>
      <w:r w:rsidR="003B377B">
        <w:rPr>
          <w:rFonts w:hint="cs"/>
          <w:sz w:val="24"/>
          <w:rtl/>
        </w:rPr>
        <w:t xml:space="preserve"> </w:t>
      </w:r>
    </w:p>
    <w:p w14:paraId="164601A9" w14:textId="77777777" w:rsidR="003B377B" w:rsidRPr="00901A33" w:rsidRDefault="003B377B" w:rsidP="003B377B">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Pr="00901A33">
        <w:rPr>
          <w:rFonts w:hint="cs"/>
          <w:i/>
          <w:iCs/>
          <w:rtl/>
        </w:rPr>
        <w:t xml:space="preserve"> רצ"ב </w:t>
      </w:r>
      <w:bookmarkStart w:id="193" w:name="_Hlk18184499"/>
      <w:r w:rsidRPr="00901A33">
        <w:rPr>
          <w:rFonts w:hint="cs"/>
          <w:i/>
          <w:iCs/>
          <w:rtl/>
        </w:rPr>
        <w:t xml:space="preserve">מכתב אישור </w:t>
      </w:r>
      <w:proofErr w:type="spellStart"/>
      <w:r w:rsidRPr="00901A33">
        <w:rPr>
          <w:rFonts w:hint="cs"/>
          <w:i/>
          <w:iCs/>
          <w:rtl/>
        </w:rPr>
        <w:t>גימלאות</w:t>
      </w:r>
      <w:proofErr w:type="spellEnd"/>
      <w:r w:rsidRPr="00901A33">
        <w:rPr>
          <w:rFonts w:hint="cs"/>
          <w:i/>
          <w:iCs/>
          <w:rtl/>
        </w:rPr>
        <w:t xml:space="preserve"> מיום 10.12.12,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כנספח 1</w:t>
      </w:r>
      <w:r>
        <w:rPr>
          <w:rFonts w:hint="cs"/>
          <w:i/>
          <w:iCs/>
          <w:sz w:val="24"/>
          <w:u w:val="single"/>
          <w:rtl/>
        </w:rPr>
        <w:t>0</w:t>
      </w:r>
      <w:r w:rsidRPr="00901A33">
        <w:rPr>
          <w:i/>
          <w:iCs/>
          <w:sz w:val="24"/>
          <w:u w:val="single"/>
          <w:rtl/>
        </w:rPr>
        <w:t>.</w:t>
      </w:r>
    </w:p>
    <w:bookmarkEnd w:id="193"/>
    <w:p w14:paraId="401F6350" w14:textId="4DDD5006" w:rsidR="003B377B" w:rsidRPr="00901A33" w:rsidRDefault="003B377B" w:rsidP="003B377B">
      <w:pPr>
        <w:pStyle w:val="11"/>
        <w:spacing w:before="0" w:after="240" w:line="360" w:lineRule="auto"/>
        <w:ind w:left="510" w:firstLine="0"/>
        <w:rPr>
          <w:rStyle w:val="emailstyle17"/>
          <w:rFonts w:ascii="Times New Roman" w:hAnsi="Times New Roman" w:cs="David"/>
          <w:b/>
          <w:bCs/>
          <w:color w:val="auto"/>
          <w:szCs w:val="28"/>
          <w:u w:val="single"/>
          <w:rtl/>
        </w:rPr>
      </w:pPr>
      <w:r>
        <w:rPr>
          <w:rFonts w:hint="cs"/>
          <w:sz w:val="24"/>
          <w:rtl/>
        </w:rPr>
        <w:t>כמובן שבפועל</w:t>
      </w:r>
      <w:r w:rsidR="00A26DC6" w:rsidRPr="00901A33">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התובע לא קיבל ואינו מקבל פנסיה בשיעור זה. </w:t>
      </w:r>
      <w:r w:rsidRPr="00901A33">
        <w:rPr>
          <w:rStyle w:val="emailstyle17"/>
          <w:rFonts w:ascii="Times New Roman" w:hAnsi="Times New Roman" w:cs="David" w:hint="cs"/>
          <w:color w:val="auto"/>
          <w:rtl/>
        </w:rPr>
        <w:t>רק בתחילת ינואר 2013 קיבל התובע לראשונה תלוש פנסיה המפרט את התשלומים ששולמו לו ב-1.1.2013, (רטרואקטיבית מ-31.7.2012)</w:t>
      </w:r>
      <w:r>
        <w:rPr>
          <w:rStyle w:val="emailstyle17"/>
          <w:rFonts w:ascii="Times New Roman" w:hAnsi="Times New Roman" w:cs="David" w:hint="cs"/>
          <w:color w:val="auto"/>
          <w:rtl/>
        </w:rPr>
        <w:t>, וראה מה הפנסיה שהוא מקבל בפועל.</w:t>
      </w:r>
    </w:p>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proofErr w:type="spellStart"/>
      <w:r w:rsidR="00435A41" w:rsidRPr="00901A33">
        <w:rPr>
          <w:rStyle w:val="emailstyle17"/>
          <w:rFonts w:ascii="Times New Roman" w:hAnsi="Times New Roman" w:cs="David" w:hint="eastAsia"/>
          <w:color w:val="auto"/>
          <w:sz w:val="24"/>
          <w:rtl/>
        </w:rPr>
        <w:t>הגימלה</w:t>
      </w:r>
      <w:proofErr w:type="spellEnd"/>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06DAE012" w14:textId="77777777" w:rsidR="003B377B" w:rsidRDefault="003B377B" w:rsidP="003B377B">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proofErr w:type="spellStart"/>
      <w:r w:rsidR="0052271B" w:rsidRPr="00901A33">
        <w:rPr>
          <w:rStyle w:val="emailstyle17"/>
          <w:rFonts w:ascii="Times New Roman" w:hAnsi="Times New Roman" w:cs="David" w:hint="eastAsia"/>
          <w:b/>
          <w:bCs/>
          <w:color w:val="auto"/>
          <w:sz w:val="24"/>
          <w:rtl/>
        </w:rPr>
        <w:t>לגימלה</w:t>
      </w:r>
      <w:proofErr w:type="spellEnd"/>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w:t>
      </w:r>
      <w:proofErr w:type="spellStart"/>
      <w:r w:rsidR="00577511" w:rsidRPr="00901A33">
        <w:rPr>
          <w:rStyle w:val="emailstyle17"/>
          <w:rFonts w:ascii="Times New Roman" w:hAnsi="Times New Roman" w:cs="David" w:hint="cs"/>
          <w:color w:val="auto"/>
          <w:sz w:val="24"/>
          <w:rtl/>
        </w:rPr>
        <w:t>הכל</w:t>
      </w:r>
      <w:proofErr w:type="spellEnd"/>
      <w:r w:rsidR="00577511" w:rsidRPr="00901A33">
        <w:rPr>
          <w:rStyle w:val="emailstyle17"/>
          <w:rFonts w:ascii="Times New Roman" w:hAnsi="Times New Roman" w:cs="David" w:hint="cs"/>
          <w:color w:val="auto"/>
          <w:sz w:val="24"/>
          <w:rtl/>
        </w:rPr>
        <w:t xml:space="preserve">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proofErr w:type="spellStart"/>
      <w:r w:rsidR="00124814" w:rsidRPr="00901A33">
        <w:rPr>
          <w:rStyle w:val="emailstyle17"/>
          <w:rFonts w:ascii="Times New Roman" w:hAnsi="Times New Roman" w:cs="David" w:hint="cs"/>
          <w:b/>
          <w:bCs/>
          <w:color w:val="auto"/>
          <w:sz w:val="24"/>
          <w:u w:val="single"/>
          <w:rtl/>
        </w:rPr>
        <w:t>גימלה</w:t>
      </w:r>
      <w:proofErr w:type="spellEnd"/>
      <w:r w:rsidR="00124814" w:rsidRPr="00901A33">
        <w:rPr>
          <w:rStyle w:val="emailstyle17"/>
          <w:rFonts w:ascii="Times New Roman" w:hAnsi="Times New Roman" w:cs="David" w:hint="cs"/>
          <w:b/>
          <w:bCs/>
          <w:color w:val="auto"/>
          <w:sz w:val="24"/>
          <w:u w:val="single"/>
          <w:rtl/>
        </w:rPr>
        <w:t xml:space="preserve">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lastRenderedPageBreak/>
        <w:tab/>
      </w:r>
      <w:proofErr w:type="spellStart"/>
      <w:r w:rsidRPr="00901A33">
        <w:rPr>
          <w:rStyle w:val="emailstyle17"/>
          <w:rFonts w:ascii="Times New Roman" w:hAnsi="Times New Roman" w:cs="David" w:hint="cs"/>
          <w:color w:val="auto"/>
          <w:sz w:val="24"/>
          <w:rtl/>
        </w:rPr>
        <w:t>גימלה</w:t>
      </w:r>
      <w:proofErr w:type="spellEnd"/>
      <w:r w:rsidRPr="00901A33">
        <w:rPr>
          <w:rStyle w:val="emailstyle17"/>
          <w:rFonts w:ascii="Times New Roman" w:hAnsi="Times New Roman" w:cs="David" w:hint="cs"/>
          <w:color w:val="auto"/>
          <w:sz w:val="24"/>
          <w:rtl/>
        </w:rPr>
        <w:t xml:space="preserve">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 xml:space="preserve">דרגה הגבוהה ביותר בסולם דירוג </w:t>
      </w:r>
      <w:proofErr w:type="spellStart"/>
      <w:r w:rsidR="00BE14DA" w:rsidRPr="00901A33">
        <w:rPr>
          <w:rStyle w:val="emailstyle17"/>
          <w:rFonts w:ascii="Times New Roman" w:hAnsi="Times New Roman" w:cs="David" w:hint="cs"/>
          <w:color w:val="auto"/>
          <w:sz w:val="24"/>
          <w:rtl/>
        </w:rPr>
        <w:t>המח"</w:t>
      </w:r>
      <w:r w:rsidR="00895329" w:rsidRPr="00901A33">
        <w:rPr>
          <w:rStyle w:val="emailstyle17"/>
          <w:rFonts w:ascii="Times New Roman" w:hAnsi="Times New Roman" w:cs="David" w:hint="cs"/>
          <w:color w:val="auto"/>
          <w:sz w:val="24"/>
          <w:rtl/>
        </w:rPr>
        <w:t>ר</w:t>
      </w:r>
      <w:proofErr w:type="spellEnd"/>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w:t>
      </w:r>
      <w:proofErr w:type="spellStart"/>
      <w:r w:rsidR="0052271B" w:rsidRPr="00901A33">
        <w:rPr>
          <w:rStyle w:val="emailstyle17"/>
          <w:rFonts w:ascii="Times New Roman" w:hAnsi="Times New Roman" w:cs="David" w:hint="cs"/>
          <w:b/>
          <w:bCs/>
          <w:color w:val="auto"/>
          <w:sz w:val="24"/>
          <w:rtl/>
        </w:rPr>
        <w:t>לגימלה</w:t>
      </w:r>
      <w:proofErr w:type="spellEnd"/>
      <w:r w:rsidR="0052271B" w:rsidRPr="00901A33">
        <w:rPr>
          <w:rStyle w:val="emailstyle17"/>
          <w:rFonts w:ascii="Times New Roman" w:hAnsi="Times New Roman" w:cs="David" w:hint="cs"/>
          <w:b/>
          <w:bCs/>
          <w:color w:val="auto"/>
          <w:sz w:val="24"/>
          <w:rtl/>
        </w:rPr>
        <w:t xml:space="preserve">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proofErr w:type="spellStart"/>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proofErr w:type="spellEnd"/>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proofErr w:type="spellStart"/>
      <w:r w:rsidR="002E597B" w:rsidRPr="00901A33">
        <w:rPr>
          <w:rStyle w:val="emailstyle17"/>
          <w:rFonts w:ascii="Times New Roman" w:hAnsi="Times New Roman" w:cs="David" w:hint="cs"/>
          <w:color w:val="auto"/>
          <w:sz w:val="24"/>
          <w:rtl/>
        </w:rPr>
        <w:t>מהגימלאות</w:t>
      </w:r>
      <w:proofErr w:type="spellEnd"/>
      <w:r w:rsidR="002E597B"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proofErr w:type="spellStart"/>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proofErr w:type="spellEnd"/>
      <w:r w:rsidR="00A26DC6" w:rsidRPr="00901A33">
        <w:rPr>
          <w:rStyle w:val="emailstyle17"/>
          <w:rFonts w:ascii="Times New Roman" w:hAnsi="Times New Roman" w:cs="David" w:hint="cs"/>
          <w:color w:val="auto"/>
          <w:sz w:val="24"/>
          <w:rtl/>
        </w:rPr>
        <w:t>,</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w:t>
      </w:r>
      <w:proofErr w:type="spellStart"/>
      <w:r w:rsidR="00C92FE1" w:rsidRPr="00901A33">
        <w:rPr>
          <w:rStyle w:val="emailstyle17"/>
          <w:rFonts w:ascii="Times New Roman" w:hAnsi="Times New Roman" w:cs="David" w:hint="cs"/>
          <w:color w:val="auto"/>
          <w:sz w:val="24"/>
          <w:rtl/>
        </w:rPr>
        <w:t>הגימלאות</w:t>
      </w:r>
      <w:proofErr w:type="spellEnd"/>
      <w:r w:rsidR="00C92FE1" w:rsidRPr="00901A33">
        <w:rPr>
          <w:rStyle w:val="emailstyle17"/>
          <w:rFonts w:ascii="Times New Roman" w:hAnsi="Times New Roman" w:cs="David" w:hint="cs"/>
          <w:color w:val="auto"/>
          <w:sz w:val="24"/>
          <w:rtl/>
        </w:rPr>
        <w:t xml:space="preserve">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w:t>
      </w:r>
      <w:proofErr w:type="spellStart"/>
      <w:r w:rsidR="00A26DC6" w:rsidRPr="00901A33">
        <w:rPr>
          <w:rStyle w:val="emailstyle17"/>
          <w:rFonts w:ascii="Times New Roman" w:hAnsi="Times New Roman" w:cs="David" w:hint="cs"/>
          <w:color w:val="auto"/>
          <w:sz w:val="24"/>
          <w:rtl/>
        </w:rPr>
        <w:t>הגימלאות</w:t>
      </w:r>
      <w:proofErr w:type="spellEnd"/>
      <w:r w:rsidR="00A26DC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כאילו היה מדובר </w:t>
      </w:r>
      <w:proofErr w:type="spellStart"/>
      <w:r w:rsidR="007E5580" w:rsidRPr="00901A33">
        <w:rPr>
          <w:rStyle w:val="emailstyle17"/>
          <w:rFonts w:ascii="Times New Roman" w:hAnsi="Times New Roman" w:cs="David" w:hint="cs"/>
          <w:b/>
          <w:bCs/>
          <w:color w:val="auto"/>
          <w:sz w:val="24"/>
          <w:rtl/>
        </w:rPr>
        <w:t>בגימלה</w:t>
      </w:r>
      <w:proofErr w:type="spellEnd"/>
      <w:r w:rsidR="007E5580" w:rsidRPr="00901A33">
        <w:rPr>
          <w:rStyle w:val="emailstyle17"/>
          <w:rFonts w:ascii="Times New Roman" w:hAnsi="Times New Roman" w:cs="David" w:hint="cs"/>
          <w:b/>
          <w:bCs/>
          <w:color w:val="auto"/>
          <w:sz w:val="24"/>
          <w:rtl/>
        </w:rPr>
        <w:t xml:space="preserve">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 xml:space="preserve">לתובע משולמות שתי </w:t>
      </w:r>
      <w:proofErr w:type="spellStart"/>
      <w:r w:rsidRPr="00901A33">
        <w:rPr>
          <w:rStyle w:val="emailstyle17"/>
          <w:rFonts w:ascii="Times New Roman" w:hAnsi="Times New Roman" w:cs="David" w:hint="cs"/>
          <w:color w:val="auto"/>
          <w:sz w:val="24"/>
          <w:rtl/>
        </w:rPr>
        <w:t>גימלאות</w:t>
      </w:r>
      <w:proofErr w:type="spellEnd"/>
      <w:r w:rsidRPr="00901A33">
        <w:rPr>
          <w:rStyle w:val="emailstyle17"/>
          <w:rFonts w:ascii="Times New Roman" w:hAnsi="Times New Roman" w:cs="David" w:hint="cs"/>
          <w:color w:val="auto"/>
          <w:sz w:val="24"/>
          <w:rtl/>
        </w:rPr>
        <w:t xml:space="preserve">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w:t>
      </w:r>
      <w:proofErr w:type="spellStart"/>
      <w:r w:rsidR="00810A8C" w:rsidRPr="00901A33">
        <w:rPr>
          <w:rStyle w:val="emailstyle17"/>
          <w:rFonts w:ascii="Times New Roman" w:hAnsi="Times New Roman" w:cs="David" w:hint="cs"/>
          <w:color w:val="auto"/>
          <w:sz w:val="24"/>
          <w:rtl/>
        </w:rPr>
        <w:t>הגימלה</w:t>
      </w:r>
      <w:proofErr w:type="spellEnd"/>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526659FC"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60732F" w:rsidRPr="00901A33">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w:t>
      </w:r>
      <w:proofErr w:type="spellStart"/>
      <w:r w:rsidR="0060732F" w:rsidRPr="00901A33">
        <w:rPr>
          <w:rStyle w:val="emailstyle17"/>
          <w:rFonts w:ascii="Times New Roman" w:hAnsi="Times New Roman" w:cs="David" w:hint="cs"/>
          <w:color w:val="auto"/>
          <w:sz w:val="24"/>
          <w:rtl/>
        </w:rPr>
        <w:t>גימלה</w:t>
      </w:r>
      <w:proofErr w:type="spellEnd"/>
      <w:r w:rsidR="0060732F" w:rsidRPr="00901A33">
        <w:rPr>
          <w:rStyle w:val="emailstyle17"/>
          <w:rFonts w:ascii="Times New Roman" w:hAnsi="Times New Roman" w:cs="David" w:hint="cs"/>
          <w:color w:val="auto"/>
          <w:sz w:val="24"/>
          <w:rtl/>
        </w:rPr>
        <w:t xml:space="preserve">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proofErr w:type="spellStart"/>
      <w:r w:rsidR="0060732F" w:rsidRPr="00901A33">
        <w:rPr>
          <w:rStyle w:val="emailstyle17"/>
          <w:rFonts w:ascii="Times New Roman" w:hAnsi="Times New Roman" w:cs="David" w:hint="cs"/>
          <w:b/>
          <w:bCs/>
          <w:color w:val="auto"/>
          <w:sz w:val="24"/>
          <w:rtl/>
        </w:rPr>
        <w:t>גימלה</w:t>
      </w:r>
      <w:proofErr w:type="spellEnd"/>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w:t>
      </w:r>
      <w:proofErr w:type="spellStart"/>
      <w:r w:rsidR="004A6302" w:rsidRPr="00901A33">
        <w:rPr>
          <w:rStyle w:val="emailstyle17"/>
          <w:rFonts w:ascii="Times New Roman" w:hAnsi="Times New Roman" w:cs="David" w:hint="cs"/>
          <w:color w:val="auto"/>
          <w:sz w:val="24"/>
          <w:rtl/>
        </w:rPr>
        <w:t>גימלה</w:t>
      </w:r>
      <w:proofErr w:type="spellEnd"/>
      <w:r w:rsidR="004A6302" w:rsidRPr="00901A33">
        <w:rPr>
          <w:rStyle w:val="emailstyle17"/>
          <w:rFonts w:ascii="Times New Roman" w:hAnsi="Times New Roman" w:cs="David" w:hint="cs"/>
          <w:color w:val="auto"/>
          <w:sz w:val="24"/>
          <w:rtl/>
        </w:rPr>
        <w:t xml:space="preserve">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 xml:space="preserve">מתחת לדרגת השיא בסולם דרגות </w:t>
      </w:r>
      <w:proofErr w:type="spellStart"/>
      <w:r w:rsidR="009B108F" w:rsidRPr="00901A33">
        <w:rPr>
          <w:rStyle w:val="emailstyle17"/>
          <w:rFonts w:ascii="Times New Roman" w:hAnsi="Times New Roman" w:cs="David" w:hint="cs"/>
          <w:color w:val="auto"/>
          <w:sz w:val="24"/>
          <w:rtl/>
        </w:rPr>
        <w:t>המח"ר</w:t>
      </w:r>
      <w:proofErr w:type="spellEnd"/>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BE3DBCA" w:rsidR="00810A8C" w:rsidRPr="00901A33" w:rsidRDefault="00B63209" w:rsidP="000454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proofErr w:type="spellStart"/>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proofErr w:type="spellEnd"/>
      <w:r w:rsidR="00810A8C" w:rsidRPr="00901A33">
        <w:rPr>
          <w:rStyle w:val="emailstyle17"/>
          <w:rFonts w:ascii="Times New Roman" w:hAnsi="Times New Roman" w:cs="David"/>
          <w:i/>
          <w:iCs/>
          <w:color w:val="auto"/>
          <w:sz w:val="24"/>
          <w:rtl/>
        </w:rPr>
        <w:t xml:space="preserve"> לדוגמה (של חודש </w:t>
      </w:r>
      <w:r w:rsidR="00045433">
        <w:rPr>
          <w:rStyle w:val="emailstyle17"/>
          <w:rFonts w:ascii="Times New Roman" w:hAnsi="Times New Roman" w:cs="David" w:hint="cs"/>
          <w:i/>
          <w:iCs/>
          <w:color w:val="auto"/>
          <w:sz w:val="24"/>
          <w:rtl/>
        </w:rPr>
        <w:t>יולי</w:t>
      </w:r>
      <w:r w:rsidR="00810A8C" w:rsidRPr="00901A33">
        <w:rPr>
          <w:rStyle w:val="emailstyle17"/>
          <w:rFonts w:ascii="Times New Roman" w:hAnsi="Times New Roman" w:cs="David"/>
          <w:i/>
          <w:iCs/>
          <w:color w:val="auto"/>
          <w:sz w:val="24"/>
          <w:rtl/>
        </w:rPr>
        <w:t xml:space="preserve"> 2019), המפרט את שיעורי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(באחוזים) ואת סכומי </w:t>
      </w:r>
      <w:proofErr w:type="spellStart"/>
      <w:r w:rsidR="00810A8C" w:rsidRPr="00901A33">
        <w:rPr>
          <w:rStyle w:val="emailstyle17"/>
          <w:rFonts w:ascii="Times New Roman" w:hAnsi="Times New Roman" w:cs="David" w:hint="eastAsia"/>
          <w:i/>
          <w:iCs/>
          <w:color w:val="auto"/>
          <w:sz w:val="24"/>
          <w:rtl/>
        </w:rPr>
        <w:t>הגימלה</w:t>
      </w:r>
      <w:proofErr w:type="spellEnd"/>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w:t>
      </w:r>
      <w:r w:rsidR="007C0B1F">
        <w:rPr>
          <w:rFonts w:hint="cs"/>
          <w:i/>
          <w:iCs/>
          <w:sz w:val="24"/>
          <w:u w:val="single"/>
          <w:rtl/>
        </w:rPr>
        <w:t>1</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A35B76">
        <w:rPr>
          <w:rStyle w:val="emailstyle17"/>
          <w:rFonts w:ascii="Times New Roman" w:hAnsi="Times New Roman" w:cs="David" w:hint="eastAsia"/>
          <w:color w:val="auto"/>
          <w:sz w:val="24"/>
          <w:rtl/>
        </w:rPr>
        <w:t>מן</w:t>
      </w:r>
      <w:r w:rsidRPr="00B568AE">
        <w:rPr>
          <w:rStyle w:val="emailstyle17"/>
          <w:rFonts w:ascii="Times New Roman" w:hAnsi="Times New Roman" w:cs="David"/>
          <w:color w:val="auto"/>
          <w:sz w:val="24"/>
          <w:rtl/>
        </w:rPr>
        <w:t xml:space="preserve"> הראוי לציין עוד, שבדיעבד התברר לתובע </w:t>
      </w:r>
      <w:r w:rsidR="00B63209" w:rsidRPr="00B568AE">
        <w:rPr>
          <w:rStyle w:val="emailstyle17"/>
          <w:rFonts w:ascii="Times New Roman" w:hAnsi="Times New Roman" w:cs="David" w:hint="eastAsia"/>
          <w:color w:val="auto"/>
          <w:sz w:val="24"/>
          <w:rtl/>
        </w:rPr>
        <w:t>שרכישת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הזכויות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שביצע</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עבור</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תקופת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עבודתו</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במעמד</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של</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ארעי</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שנעשתה</w:t>
      </w:r>
      <w:r w:rsidRPr="00B568AE">
        <w:rPr>
          <w:rStyle w:val="emailstyle17"/>
          <w:rFonts w:ascii="Times New Roman" w:hAnsi="Times New Roman" w:cs="David"/>
          <w:color w:val="auto"/>
          <w:sz w:val="24"/>
          <w:rtl/>
        </w:rPr>
        <w:t xml:space="preserve"> לאחר שהובהר לו כי אם יעשה זאת תוגדל  </w:t>
      </w:r>
      <w:proofErr w:type="spellStart"/>
      <w:r w:rsidRPr="00B568AE">
        <w:rPr>
          <w:rStyle w:val="emailstyle17"/>
          <w:rFonts w:ascii="Times New Roman" w:hAnsi="Times New Roman" w:cs="David" w:hint="eastAsia"/>
          <w:color w:val="auto"/>
          <w:sz w:val="24"/>
          <w:rtl/>
        </w:rPr>
        <w:t>גימלתו</w:t>
      </w:r>
      <w:proofErr w:type="spellEnd"/>
      <w:r w:rsidRPr="00B568AE">
        <w:rPr>
          <w:rStyle w:val="emailstyle17"/>
          <w:rFonts w:ascii="Times New Roman" w:hAnsi="Times New Roman" w:cs="David"/>
          <w:color w:val="auto"/>
          <w:sz w:val="24"/>
          <w:rtl/>
        </w:rPr>
        <w:t xml:space="preserve"> בגין תקופת המינוי ב-1.33%, לא רק שלא התממשה</w:t>
      </w:r>
      <w:r w:rsidR="00B63209" w:rsidRPr="00B568AE">
        <w:rPr>
          <w:rStyle w:val="emailstyle17"/>
          <w:rFonts w:ascii="Times New Roman" w:hAnsi="Times New Roman" w:cs="David"/>
          <w:color w:val="auto"/>
          <w:sz w:val="24"/>
          <w:rtl/>
        </w:rPr>
        <w:t>,</w:t>
      </w:r>
      <w:r w:rsidRPr="00B568AE">
        <w:rPr>
          <w:rStyle w:val="emailstyle17"/>
          <w:rFonts w:ascii="Times New Roman" w:hAnsi="Times New Roman" w:cs="David"/>
          <w:color w:val="auto"/>
          <w:sz w:val="24"/>
          <w:rtl/>
        </w:rPr>
        <w:t xml:space="preserve"> אלא אף הקטינה את </w:t>
      </w:r>
      <w:proofErr w:type="spellStart"/>
      <w:r w:rsidRPr="00B568AE">
        <w:rPr>
          <w:rStyle w:val="emailstyle17"/>
          <w:rFonts w:ascii="Times New Roman" w:hAnsi="Times New Roman" w:cs="David" w:hint="eastAsia"/>
          <w:color w:val="auto"/>
          <w:sz w:val="24"/>
          <w:rtl/>
        </w:rPr>
        <w:t>גימלתו</w:t>
      </w:r>
      <w:proofErr w:type="spellEnd"/>
      <w:r w:rsidR="00FB09FD" w:rsidRPr="00B568AE">
        <w:rPr>
          <w:rStyle w:val="emailstyle17"/>
          <w:rFonts w:ascii="Times New Roman" w:hAnsi="Times New Roman" w:cs="David"/>
          <w:color w:val="auto"/>
          <w:sz w:val="24"/>
          <w:rtl/>
        </w:rPr>
        <w:t xml:space="preserve"> ב</w:t>
      </w:r>
      <w:r w:rsidR="00B63209" w:rsidRPr="00B568AE">
        <w:rPr>
          <w:rStyle w:val="emailstyle17"/>
          <w:rFonts w:ascii="Times New Roman" w:hAnsi="Times New Roman" w:cs="David" w:hint="eastAsia"/>
          <w:color w:val="auto"/>
          <w:sz w:val="24"/>
          <w:rtl/>
        </w:rPr>
        <w:t>גין</w:t>
      </w:r>
      <w:r w:rsidR="00B63209"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נוסחת</w:t>
      </w:r>
      <w:r w:rsidR="00FB09FD" w:rsidRPr="00B568AE">
        <w:rPr>
          <w:rStyle w:val="emailstyle17"/>
          <w:rFonts w:ascii="Times New Roman" w:hAnsi="Times New Roman" w:cs="David"/>
          <w:color w:val="auto"/>
          <w:sz w:val="24"/>
          <w:rtl/>
        </w:rPr>
        <w:t xml:space="preserve"> </w:t>
      </w:r>
      <w:proofErr w:type="spellStart"/>
      <w:r w:rsidR="00FB09FD" w:rsidRPr="00B568AE">
        <w:rPr>
          <w:rStyle w:val="emailstyle17"/>
          <w:rFonts w:ascii="Times New Roman" w:hAnsi="Times New Roman" w:cs="David" w:hint="eastAsia"/>
          <w:color w:val="auto"/>
          <w:sz w:val="24"/>
          <w:rtl/>
        </w:rPr>
        <w:t>השיקלול</w:t>
      </w:r>
      <w:proofErr w:type="spellEnd"/>
      <w:r w:rsidR="00FB09FD" w:rsidRPr="00B568AE">
        <w:rPr>
          <w:rStyle w:val="emailstyle17"/>
          <w:rFonts w:ascii="Times New Roman" w:hAnsi="Times New Roman" w:cs="David"/>
          <w:color w:val="auto"/>
          <w:sz w:val="24"/>
          <w:rtl/>
        </w:rPr>
        <w:t xml:space="preserve"> הנ"ל</w:t>
      </w:r>
      <w:r w:rsidR="00B63209" w:rsidRPr="00B568AE">
        <w:rPr>
          <w:rStyle w:val="emailstyle17"/>
          <w:rFonts w:ascii="Times New Roman" w:hAnsi="Times New Roman" w:cs="David"/>
          <w:color w:val="auto"/>
          <w:sz w:val="24"/>
          <w:rtl/>
        </w:rPr>
        <w:t>,</w:t>
      </w:r>
      <w:r w:rsidR="00FB09FD" w:rsidRPr="00B568AE">
        <w:rPr>
          <w:rStyle w:val="emailstyle17"/>
          <w:rFonts w:ascii="Times New Roman" w:hAnsi="Times New Roman" w:cs="David"/>
          <w:color w:val="auto"/>
          <w:sz w:val="24"/>
          <w:rtl/>
        </w:rPr>
        <w:t xml:space="preserve"> בנוסף לכך שזכויותיו בקרן מבטחים</w:t>
      </w:r>
      <w:r w:rsidR="00B63209" w:rsidRPr="00B568AE">
        <w:rPr>
          <w:rStyle w:val="emailstyle17"/>
          <w:rFonts w:ascii="Times New Roman" w:hAnsi="Times New Roman" w:cs="David"/>
          <w:color w:val="auto"/>
          <w:sz w:val="24"/>
          <w:rtl/>
        </w:rPr>
        <w:t xml:space="preserve"> בגין תקופה זאת,</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ואשר</w:t>
      </w:r>
      <w:r w:rsidR="00B63209" w:rsidRPr="00B568AE">
        <w:rPr>
          <w:rStyle w:val="emailstyle17"/>
          <w:rFonts w:ascii="Times New Roman" w:hAnsi="Times New Roman" w:cs="David"/>
          <w:color w:val="auto"/>
          <w:sz w:val="24"/>
          <w:rtl/>
        </w:rPr>
        <w:t xml:space="preserve"> היו צבורות לזכותו כ – 45 שנים(!)</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נמחקו</w:t>
      </w:r>
      <w:r w:rsidR="00FB09FD" w:rsidRPr="00B568AE">
        <w:rPr>
          <w:rStyle w:val="emailstyle17"/>
          <w:rFonts w:ascii="Times New Roman" w:hAnsi="Times New Roman" w:cs="David"/>
          <w:color w:val="auto"/>
          <w:sz w:val="24"/>
          <w:rtl/>
        </w:rPr>
        <w:t>.</w:t>
      </w:r>
    </w:p>
    <w:p w14:paraId="17959E67" w14:textId="302F85C9"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w:t>
      </w:r>
      <w:del w:id="194" w:author="אביה שקורי" w:date="2021-12-02T15:03:00Z">
        <w:r w:rsidR="000C09D5" w:rsidDel="00597E35">
          <w:rPr>
            <w:rStyle w:val="emailstyle17"/>
            <w:rFonts w:ascii="Times New Roman" w:hAnsi="Times New Roman" w:cs="David" w:hint="cs"/>
            <w:color w:val="auto"/>
            <w:sz w:val="24"/>
            <w:rtl/>
          </w:rPr>
          <w:delText xml:space="preserve"> </w:delText>
        </w:r>
      </w:del>
      <w:r w:rsidR="00E90066" w:rsidRPr="00901A33">
        <w:rPr>
          <w:rStyle w:val="emailstyle17"/>
          <w:rFonts w:ascii="Times New Roman" w:hAnsi="Times New Roman" w:cs="David" w:hint="cs"/>
          <w:color w:val="auto"/>
          <w:sz w:val="24"/>
          <w:rtl/>
        </w:rPr>
        <w:t xml:space="preserve">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lastRenderedPageBreak/>
        <w:t>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EC04F3">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097448FF" w:rsidR="0074668B" w:rsidRDefault="0074668B" w:rsidP="00EC04F3">
      <w:pPr>
        <w:pStyle w:val="11"/>
        <w:numPr>
          <w:ilvl w:val="0"/>
          <w:numId w:val="14"/>
        </w:numPr>
        <w:spacing w:before="0" w:after="240" w:line="360" w:lineRule="auto"/>
        <w:ind w:left="510" w:right="0" w:hanging="425"/>
        <w:rPr>
          <w:ins w:id="195" w:author="אביה שקורי" w:date="2021-12-02T14:26:00Z"/>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BF10F7B" w14:textId="6FEF9409" w:rsidR="00747E0D" w:rsidRPr="009A47B0" w:rsidRDefault="00747E0D">
      <w:pPr>
        <w:pStyle w:val="11"/>
        <w:numPr>
          <w:ilvl w:val="0"/>
          <w:numId w:val="14"/>
        </w:numPr>
        <w:tabs>
          <w:tab w:val="left" w:pos="1160"/>
        </w:tabs>
        <w:spacing w:before="0" w:after="240" w:line="360" w:lineRule="auto"/>
        <w:ind w:right="0"/>
        <w:rPr>
          <w:ins w:id="196" w:author="אביה שקורי" w:date="2021-12-02T14:26:00Z"/>
          <w:rFonts w:ascii="Arial" w:hAnsi="Arial"/>
          <w:sz w:val="22"/>
          <w:rtl/>
        </w:rPr>
        <w:pPrChange w:id="197" w:author="אביה שקורי" w:date="2021-12-09T10:44:00Z">
          <w:pPr>
            <w:pStyle w:val="11"/>
            <w:numPr>
              <w:numId w:val="47"/>
            </w:numPr>
            <w:tabs>
              <w:tab w:val="num" w:pos="502"/>
              <w:tab w:val="left" w:pos="1160"/>
            </w:tabs>
            <w:spacing w:before="0" w:after="240" w:line="360" w:lineRule="auto"/>
            <w:ind w:left="502" w:right="360" w:hanging="360"/>
          </w:pPr>
        </w:pPrChange>
      </w:pPr>
      <w:ins w:id="198" w:author="אביה שקורי" w:date="2021-12-02T14:26:00Z">
        <w:r>
          <w:rPr>
            <w:rFonts w:ascii="Arial" w:hAnsi="Arial" w:hint="cs"/>
            <w:sz w:val="22"/>
            <w:rtl/>
          </w:rPr>
          <w:t xml:space="preserve">פירוט </w:t>
        </w:r>
      </w:ins>
      <w:ins w:id="199" w:author="אופיר טל" w:date="2021-12-09T09:35:00Z">
        <w:r w:rsidR="00EC04F3">
          <w:rPr>
            <w:rFonts w:ascii="Arial" w:hAnsi="Arial" w:hint="cs"/>
            <w:sz w:val="22"/>
            <w:rtl/>
          </w:rPr>
          <w:t xml:space="preserve">חלקי ביותר של </w:t>
        </w:r>
      </w:ins>
      <w:ins w:id="200" w:author="אביה שקורי" w:date="2021-12-08T10:11:00Z">
        <w:r w:rsidR="009D4F11">
          <w:rPr>
            <w:rFonts w:ascii="Arial" w:hAnsi="Arial" w:hint="cs"/>
            <w:sz w:val="22"/>
            <w:rtl/>
          </w:rPr>
          <w:t>פניותיו</w:t>
        </w:r>
      </w:ins>
      <w:ins w:id="201" w:author="אביה שקורי" w:date="2021-12-02T14:27:00Z">
        <w:r>
          <w:rPr>
            <w:rFonts w:ascii="Arial" w:hAnsi="Arial" w:hint="cs"/>
            <w:sz w:val="22"/>
            <w:rtl/>
          </w:rPr>
          <w:t xml:space="preserve"> של ה</w:t>
        </w:r>
      </w:ins>
      <w:ins w:id="202" w:author="אביה שקורי" w:date="2021-12-08T10:07:00Z">
        <w:r w:rsidR="008B34C4">
          <w:rPr>
            <w:rFonts w:ascii="Arial" w:hAnsi="Arial" w:hint="cs"/>
            <w:sz w:val="22"/>
            <w:rtl/>
          </w:rPr>
          <w:t>תובע</w:t>
        </w:r>
      </w:ins>
      <w:ins w:id="203" w:author="אביה שקורי" w:date="2021-12-02T14:28:00Z">
        <w:r>
          <w:rPr>
            <w:rFonts w:ascii="Arial" w:hAnsi="Arial" w:hint="cs"/>
            <w:sz w:val="22"/>
            <w:rtl/>
          </w:rPr>
          <w:t xml:space="preserve"> לנתבעות לאורך השנים</w:t>
        </w:r>
      </w:ins>
      <w:ins w:id="204" w:author="אביה שקורי" w:date="2021-12-09T10:44:00Z">
        <w:r w:rsidR="00282732">
          <w:rPr>
            <w:rFonts w:ascii="Arial" w:hAnsi="Arial" w:hint="cs"/>
            <w:sz w:val="22"/>
            <w:rtl/>
          </w:rPr>
          <w:t>:</w:t>
        </w:r>
      </w:ins>
      <w:ins w:id="205" w:author="אופיר טל" w:date="2021-12-09T09:35:00Z">
        <w:del w:id="206" w:author="אביה שקורי" w:date="2021-12-09T10:44:00Z">
          <w:r w:rsidR="00EC04F3" w:rsidDel="00282732">
            <w:rPr>
              <w:rFonts w:ascii="Arial" w:hAnsi="Arial" w:hint="cs"/>
              <w:sz w:val="22"/>
              <w:rtl/>
            </w:rPr>
            <w:delText xml:space="preserve">, </w:delText>
          </w:r>
        </w:del>
      </w:ins>
    </w:p>
    <w:p w14:paraId="39EBA798" w14:textId="142893C8" w:rsidR="00747E0D" w:rsidRPr="009A47B0" w:rsidRDefault="00702A6A">
      <w:pPr>
        <w:pStyle w:val="11"/>
        <w:numPr>
          <w:ilvl w:val="1"/>
          <w:numId w:val="14"/>
        </w:numPr>
        <w:tabs>
          <w:tab w:val="clear" w:pos="999"/>
          <w:tab w:val="left" w:pos="1160"/>
        </w:tabs>
        <w:spacing w:before="0" w:after="240" w:line="360" w:lineRule="auto"/>
        <w:ind w:left="1160" w:right="0" w:hanging="630"/>
        <w:rPr>
          <w:ins w:id="207" w:author="אביה שקורי" w:date="2021-12-02T14:26:00Z"/>
          <w:rFonts w:ascii="Arial" w:hAnsi="Arial"/>
          <w:sz w:val="22"/>
        </w:rPr>
        <w:pPrChange w:id="208" w:author="אופיר טל" w:date="2021-12-14T13:52:00Z">
          <w:pPr>
            <w:pStyle w:val="11"/>
            <w:numPr>
              <w:ilvl w:val="1"/>
              <w:numId w:val="47"/>
            </w:numPr>
            <w:tabs>
              <w:tab w:val="left" w:pos="1160"/>
              <w:tab w:val="num" w:pos="1359"/>
            </w:tabs>
            <w:spacing w:before="0" w:after="240" w:line="360" w:lineRule="auto"/>
            <w:ind w:left="1160" w:right="792" w:hanging="630"/>
          </w:pPr>
        </w:pPrChange>
      </w:pPr>
      <w:ins w:id="209" w:author="אביה שקורי" w:date="2021-12-08T10:56:00Z">
        <w:del w:id="210" w:author="אופיר טל" w:date="2021-12-14T13:52:00Z">
          <w:r w:rsidDel="00B568AE">
            <w:rPr>
              <w:rFonts w:ascii="Arial" w:hAnsi="Arial" w:hint="cs"/>
              <w:sz w:val="22"/>
              <w:rtl/>
            </w:rPr>
            <w:delText xml:space="preserve"> </w:delText>
          </w:r>
        </w:del>
      </w:ins>
      <w:ins w:id="211" w:author="אביה שקורי" w:date="2021-12-08T10:19:00Z">
        <w:r w:rsidR="009D4F11">
          <w:rPr>
            <w:rFonts w:ascii="Arial" w:hAnsi="Arial" w:hint="cs"/>
            <w:sz w:val="22"/>
            <w:rtl/>
          </w:rPr>
          <w:t>התובע פנה</w:t>
        </w:r>
      </w:ins>
      <w:ins w:id="212" w:author="אביה שקורי" w:date="2021-12-02T14:26:00Z">
        <w:r w:rsidR="00747E0D" w:rsidRPr="009A47B0">
          <w:rPr>
            <w:rFonts w:ascii="Arial" w:hAnsi="Arial" w:hint="cs"/>
            <w:sz w:val="22"/>
            <w:rtl/>
          </w:rPr>
          <w:t xml:space="preserve"> </w:t>
        </w:r>
      </w:ins>
      <w:ins w:id="213" w:author="אביה שקורי" w:date="2021-12-08T10:55:00Z">
        <w:r>
          <w:rPr>
            <w:rFonts w:ascii="Arial" w:hAnsi="Arial" w:hint="cs"/>
            <w:sz w:val="22"/>
            <w:rtl/>
          </w:rPr>
          <w:t xml:space="preserve">לממונה </w:t>
        </w:r>
        <w:proofErr w:type="spellStart"/>
        <w:r>
          <w:rPr>
            <w:rFonts w:ascii="Arial" w:hAnsi="Arial" w:hint="cs"/>
            <w:sz w:val="22"/>
            <w:rtl/>
          </w:rPr>
          <w:t>במינהל</w:t>
        </w:r>
        <w:proofErr w:type="spellEnd"/>
        <w:r>
          <w:rPr>
            <w:rFonts w:ascii="Arial" w:hAnsi="Arial" w:hint="cs"/>
            <w:sz w:val="22"/>
            <w:rtl/>
          </w:rPr>
          <w:t xml:space="preserve"> הגמלאות</w:t>
        </w:r>
      </w:ins>
      <w:ins w:id="214" w:author="אביה שקורי" w:date="2021-12-02T14:26:00Z">
        <w:r w:rsidR="00747E0D" w:rsidRPr="009A47B0">
          <w:rPr>
            <w:rFonts w:ascii="Arial" w:hAnsi="Arial" w:hint="cs"/>
            <w:sz w:val="22"/>
            <w:rtl/>
          </w:rPr>
          <w:t xml:space="preserve"> </w:t>
        </w:r>
      </w:ins>
      <w:ins w:id="215" w:author="אביה שקורי" w:date="2021-12-08T10:20:00Z">
        <w:r w:rsidR="009D4F11">
          <w:rPr>
            <w:rFonts w:ascii="Arial" w:hAnsi="Arial" w:hint="cs"/>
            <w:sz w:val="22"/>
            <w:rtl/>
          </w:rPr>
          <w:t>בטענות</w:t>
        </w:r>
      </w:ins>
      <w:ins w:id="216" w:author="אביה שקורי" w:date="2021-12-02T14:26:00Z">
        <w:r w:rsidR="00747E0D" w:rsidRPr="009A47B0">
          <w:rPr>
            <w:rFonts w:ascii="Arial" w:hAnsi="Arial" w:hint="cs"/>
            <w:sz w:val="22"/>
            <w:rtl/>
          </w:rPr>
          <w:t xml:space="preserve"> על דרך חישוב הגמלה, </w:t>
        </w:r>
      </w:ins>
      <w:ins w:id="217" w:author="אביה שקורי" w:date="2021-12-08T10:55:00Z">
        <w:r>
          <w:rPr>
            <w:rFonts w:ascii="Arial" w:hAnsi="Arial" w:hint="cs"/>
            <w:sz w:val="22"/>
            <w:rtl/>
          </w:rPr>
          <w:t>אך הופנה על ידה לסגן נציב שירות המדינה.</w:t>
        </w:r>
      </w:ins>
      <w:ins w:id="218" w:author="אביה שקורי" w:date="2021-12-08T10:56:00Z">
        <w:r>
          <w:rPr>
            <w:rFonts w:ascii="Arial" w:hAnsi="Arial" w:hint="cs"/>
            <w:sz w:val="22"/>
            <w:rtl/>
          </w:rPr>
          <w:t xml:space="preserve"> </w:t>
        </w:r>
      </w:ins>
      <w:ins w:id="219" w:author="אביה שקורי" w:date="2021-12-08T12:26:00Z">
        <w:r w:rsidR="005A0139">
          <w:rPr>
            <w:rFonts w:ascii="Arial" w:hAnsi="Arial" w:hint="cs"/>
            <w:sz w:val="22"/>
            <w:rtl/>
          </w:rPr>
          <w:t>הממונה הבהירה לתובע כי היא לא יכולה לסטות מהנחיו</w:t>
        </w:r>
      </w:ins>
      <w:ins w:id="220" w:author="אביה שקורי" w:date="2021-12-08T12:27:00Z">
        <w:r w:rsidR="005A0139">
          <w:rPr>
            <w:rFonts w:ascii="Arial" w:hAnsi="Arial" w:hint="cs"/>
            <w:sz w:val="22"/>
            <w:rtl/>
          </w:rPr>
          <w:t xml:space="preserve">ת שניתנו לה וכי היא תפעל בהתאם להנחיותיו של סגן נציב שירות המדינה. </w:t>
        </w:r>
      </w:ins>
    </w:p>
    <w:p w14:paraId="1744CFC9" w14:textId="04FDFC94" w:rsidR="00456768" w:rsidRDefault="00456768">
      <w:pPr>
        <w:pStyle w:val="11"/>
        <w:numPr>
          <w:ilvl w:val="1"/>
          <w:numId w:val="14"/>
        </w:numPr>
        <w:tabs>
          <w:tab w:val="clear" w:pos="999"/>
          <w:tab w:val="left" w:pos="1160"/>
        </w:tabs>
        <w:spacing w:before="0" w:after="240" w:line="360" w:lineRule="auto"/>
        <w:ind w:left="1160" w:right="0" w:hanging="630"/>
        <w:rPr>
          <w:ins w:id="221" w:author="אביה שקורי" w:date="2021-12-08T12:30:00Z"/>
          <w:rFonts w:ascii="Arial" w:hAnsi="Arial"/>
          <w:sz w:val="22"/>
        </w:rPr>
        <w:pPrChange w:id="222" w:author="אופיר טל" w:date="2021-12-14T13:52:00Z">
          <w:pPr>
            <w:pStyle w:val="11"/>
            <w:numPr>
              <w:ilvl w:val="1"/>
              <w:numId w:val="14"/>
            </w:numPr>
            <w:tabs>
              <w:tab w:val="num" w:pos="999"/>
              <w:tab w:val="left" w:pos="1160"/>
            </w:tabs>
            <w:spacing w:before="0" w:after="240" w:line="360" w:lineRule="auto"/>
            <w:ind w:left="1160" w:right="792" w:hanging="630"/>
          </w:pPr>
        </w:pPrChange>
      </w:pPr>
      <w:ins w:id="223" w:author="אביה שקורי" w:date="2021-12-08T12:28:00Z">
        <w:r>
          <w:rPr>
            <w:rFonts w:ascii="Arial" w:hAnsi="Arial" w:hint="cs"/>
            <w:sz w:val="22"/>
            <w:rtl/>
          </w:rPr>
          <w:t>משכך הדברים, פנה התובע במכתב ל</w:t>
        </w:r>
      </w:ins>
      <w:ins w:id="224" w:author="אביה שקורי" w:date="2021-12-08T12:29:00Z">
        <w:r>
          <w:rPr>
            <w:rFonts w:ascii="Arial" w:hAnsi="Arial" w:hint="cs"/>
            <w:sz w:val="22"/>
            <w:rtl/>
          </w:rPr>
          <w:t xml:space="preserve">נציב שירות המדינה כפי שהנחתה אותו הממונה </w:t>
        </w:r>
        <w:proofErr w:type="spellStart"/>
        <w:r>
          <w:rPr>
            <w:rFonts w:ascii="Arial" w:hAnsi="Arial" w:hint="cs"/>
            <w:sz w:val="22"/>
            <w:rtl/>
          </w:rPr>
          <w:t>במ</w:t>
        </w:r>
      </w:ins>
      <w:ins w:id="225" w:author="אביה שקורי" w:date="2021-12-08T13:25:00Z">
        <w:r w:rsidR="00587F6E">
          <w:rPr>
            <w:rFonts w:ascii="Arial" w:hAnsi="Arial" w:hint="cs"/>
            <w:sz w:val="22"/>
            <w:rtl/>
          </w:rPr>
          <w:t>י</w:t>
        </w:r>
      </w:ins>
      <w:ins w:id="226" w:author="אביה שקורי" w:date="2021-12-08T12:29:00Z">
        <w:r>
          <w:rPr>
            <w:rFonts w:ascii="Arial" w:hAnsi="Arial" w:hint="cs"/>
            <w:sz w:val="22"/>
            <w:rtl/>
          </w:rPr>
          <w:t>נהל</w:t>
        </w:r>
        <w:proofErr w:type="spellEnd"/>
        <w:r>
          <w:rPr>
            <w:rFonts w:ascii="Arial" w:hAnsi="Arial" w:hint="cs"/>
            <w:sz w:val="22"/>
            <w:rtl/>
          </w:rPr>
          <w:t xml:space="preserve"> </w:t>
        </w:r>
      </w:ins>
      <w:proofErr w:type="spellStart"/>
      <w:ins w:id="227" w:author="אביה שקורי" w:date="2021-12-08T13:23:00Z">
        <w:r w:rsidR="00587F6E">
          <w:rPr>
            <w:rFonts w:ascii="Arial" w:hAnsi="Arial" w:hint="cs"/>
            <w:sz w:val="22"/>
            <w:rtl/>
          </w:rPr>
          <w:t>הג</w:t>
        </w:r>
      </w:ins>
      <w:ins w:id="228" w:author="אביה שקורי" w:date="2021-12-08T13:25:00Z">
        <w:r w:rsidR="00587F6E">
          <w:rPr>
            <w:rFonts w:ascii="Arial" w:hAnsi="Arial" w:hint="cs"/>
            <w:sz w:val="22"/>
            <w:rtl/>
          </w:rPr>
          <w:t>י</w:t>
        </w:r>
      </w:ins>
      <w:ins w:id="229" w:author="אביה שקורי" w:date="2021-12-08T13:23:00Z">
        <w:r w:rsidR="00587F6E">
          <w:rPr>
            <w:rFonts w:ascii="Arial" w:hAnsi="Arial" w:hint="cs"/>
            <w:sz w:val="22"/>
            <w:rtl/>
          </w:rPr>
          <w:t>מלאות</w:t>
        </w:r>
      </w:ins>
      <w:proofErr w:type="spellEnd"/>
      <w:ins w:id="230" w:author="אביה שקורי" w:date="2021-12-08T12:29:00Z">
        <w:r>
          <w:rPr>
            <w:rFonts w:ascii="Arial" w:hAnsi="Arial" w:hint="cs"/>
            <w:sz w:val="22"/>
            <w:rtl/>
          </w:rPr>
          <w:t xml:space="preserve">. </w:t>
        </w:r>
      </w:ins>
      <w:ins w:id="231" w:author="אופיר טל" w:date="2021-12-14T13:51:00Z">
        <w:r w:rsidR="00B568AE">
          <w:rPr>
            <w:rFonts w:ascii="Arial" w:hAnsi="Arial" w:hint="cs"/>
            <w:sz w:val="22"/>
            <w:rtl/>
          </w:rPr>
          <w:t xml:space="preserve">ייאמר כבר עתה כי הפנייה מוכיחה מעל לכל ספק שהסמכות </w:t>
        </w:r>
        <w:proofErr w:type="spellStart"/>
        <w:r w:rsidR="00B568AE">
          <w:rPr>
            <w:rFonts w:ascii="Arial" w:hAnsi="Arial" w:hint="cs"/>
            <w:sz w:val="22"/>
            <w:rtl/>
          </w:rPr>
          <w:t>היתה</w:t>
        </w:r>
        <w:proofErr w:type="spellEnd"/>
        <w:r w:rsidR="00B568AE">
          <w:rPr>
            <w:rFonts w:ascii="Arial" w:hAnsi="Arial" w:hint="cs"/>
            <w:sz w:val="22"/>
            <w:rtl/>
          </w:rPr>
          <w:t xml:space="preserve"> </w:t>
        </w:r>
      </w:ins>
      <w:ins w:id="232" w:author="אופיר טל" w:date="2021-12-14T13:52:00Z">
        <w:r w:rsidR="00B568AE">
          <w:rPr>
            <w:rFonts w:ascii="Arial" w:hAnsi="Arial" w:hint="cs"/>
            <w:sz w:val="22"/>
            <w:rtl/>
          </w:rPr>
          <w:t xml:space="preserve">בידי הנציבות ולא בידי הממונה על </w:t>
        </w:r>
        <w:proofErr w:type="spellStart"/>
        <w:r w:rsidR="00B568AE">
          <w:rPr>
            <w:rFonts w:ascii="Arial" w:hAnsi="Arial" w:hint="cs"/>
            <w:sz w:val="22"/>
            <w:rtl/>
          </w:rPr>
          <w:t>הגימלאות</w:t>
        </w:r>
        <w:proofErr w:type="spellEnd"/>
        <w:r w:rsidR="00B568AE">
          <w:rPr>
            <w:rFonts w:ascii="Arial" w:hAnsi="Arial" w:hint="cs"/>
            <w:sz w:val="22"/>
            <w:rtl/>
          </w:rPr>
          <w:t xml:space="preserve">, ולכן התביעה בעניין גובה </w:t>
        </w:r>
        <w:proofErr w:type="spellStart"/>
        <w:r w:rsidR="00B568AE">
          <w:rPr>
            <w:rFonts w:ascii="Arial" w:hAnsi="Arial" w:hint="cs"/>
            <w:sz w:val="22"/>
            <w:rtl/>
          </w:rPr>
          <w:t>הגימלה</w:t>
        </w:r>
        <w:proofErr w:type="spellEnd"/>
        <w:r w:rsidR="00B568AE">
          <w:rPr>
            <w:rFonts w:ascii="Arial" w:hAnsi="Arial" w:hint="cs"/>
            <w:sz w:val="22"/>
            <w:rtl/>
          </w:rPr>
          <w:t xml:space="preserve"> היא נגד החלטת הנציבות, בראש ובראשונה.</w:t>
        </w:r>
      </w:ins>
    </w:p>
    <w:p w14:paraId="60D5591F" w14:textId="4188DE15" w:rsidR="00456768" w:rsidRPr="00741F56" w:rsidRDefault="00741F56">
      <w:pPr>
        <w:pStyle w:val="11"/>
        <w:tabs>
          <w:tab w:val="left" w:pos="453"/>
        </w:tabs>
        <w:spacing w:before="0" w:after="240" w:line="360" w:lineRule="auto"/>
        <w:ind w:left="510" w:hanging="425"/>
        <w:rPr>
          <w:ins w:id="233" w:author="אביה שקורי" w:date="2021-12-08T12:30:00Z"/>
          <w:i/>
          <w:iCs/>
          <w:rtl/>
          <w:rPrChange w:id="234" w:author="אביה שקורי" w:date="2021-12-08T16:34:00Z">
            <w:rPr>
              <w:ins w:id="235" w:author="אביה שקורי" w:date="2021-12-08T12:30:00Z"/>
              <w:rFonts w:ascii="Arial" w:hAnsi="Arial"/>
              <w:sz w:val="22"/>
              <w:rtl/>
            </w:rPr>
          </w:rPrChange>
        </w:rPr>
        <w:pPrChange w:id="236" w:author="אופיר טל" w:date="2021-12-14T13:52:00Z">
          <w:pPr>
            <w:pStyle w:val="11"/>
            <w:numPr>
              <w:numId w:val="14"/>
            </w:numPr>
            <w:tabs>
              <w:tab w:val="num" w:pos="502"/>
              <w:tab w:val="left" w:pos="1160"/>
            </w:tabs>
            <w:spacing w:before="0" w:after="240" w:line="360" w:lineRule="auto"/>
            <w:ind w:left="502" w:right="360" w:hanging="360"/>
          </w:pPr>
        </w:pPrChange>
      </w:pPr>
      <w:ins w:id="237" w:author="אביה שקורי" w:date="2021-12-08T16:36:00Z">
        <w:r w:rsidRPr="00741F56">
          <w:rPr>
            <w:rFonts w:hint="cs"/>
            <w:i/>
            <w:iCs/>
            <w:rtl/>
          </w:rPr>
          <w:t xml:space="preserve"> </w:t>
        </w:r>
        <w:r w:rsidRPr="00A35B76">
          <w:rPr>
            <w:i/>
            <w:iCs/>
            <w:rtl/>
          </w:rPr>
          <w:t xml:space="preserve">* </w:t>
        </w:r>
      </w:ins>
      <w:ins w:id="238" w:author="אביה שקורי" w:date="2021-12-08T16:41:00Z">
        <w:r w:rsidR="001C2637" w:rsidRPr="00B568AE">
          <w:rPr>
            <w:i/>
            <w:iCs/>
            <w:rtl/>
            <w:rPrChange w:id="239" w:author="אופיר טל" w:date="2021-12-14T13:51:00Z">
              <w:rPr>
                <w:i/>
                <w:iCs/>
                <w:highlight w:val="yellow"/>
                <w:rtl/>
              </w:rPr>
            </w:rPrChange>
          </w:rPr>
          <w:tab/>
          <w:t xml:space="preserve">         </w:t>
        </w:r>
      </w:ins>
      <w:ins w:id="240" w:author="אביה שקורי" w:date="2021-12-08T12:30:00Z">
        <w:r w:rsidR="00456768" w:rsidRPr="00B568AE">
          <w:rPr>
            <w:rFonts w:hint="eastAsia"/>
            <w:i/>
            <w:iCs/>
            <w:rtl/>
            <w:rPrChange w:id="241" w:author="אופיר טל" w:date="2021-12-14T13:51:00Z">
              <w:rPr>
                <w:rFonts w:ascii="Arial" w:hAnsi="Arial" w:hint="eastAsia"/>
                <w:sz w:val="22"/>
                <w:highlight w:val="yellow"/>
                <w:rtl/>
              </w:rPr>
            </w:rPrChange>
          </w:rPr>
          <w:t>מצ</w:t>
        </w:r>
        <w:r w:rsidR="00456768" w:rsidRPr="00B568AE">
          <w:rPr>
            <w:i/>
            <w:iCs/>
            <w:rtl/>
            <w:rPrChange w:id="242" w:author="אופיר טל" w:date="2021-12-14T13:51:00Z">
              <w:rPr>
                <w:rFonts w:ascii="Arial" w:hAnsi="Arial"/>
                <w:sz w:val="22"/>
                <w:highlight w:val="yellow"/>
                <w:rtl/>
              </w:rPr>
            </w:rPrChange>
          </w:rPr>
          <w:t xml:space="preserve">"ב </w:t>
        </w:r>
        <w:r w:rsidR="00456768" w:rsidRPr="00B568AE">
          <w:rPr>
            <w:rFonts w:hint="eastAsia"/>
            <w:i/>
            <w:iCs/>
            <w:rtl/>
            <w:rPrChange w:id="243" w:author="אופיר טל" w:date="2021-12-14T13:51:00Z">
              <w:rPr>
                <w:rFonts w:ascii="Arial" w:hAnsi="Arial" w:hint="eastAsia"/>
                <w:sz w:val="22"/>
                <w:highlight w:val="yellow"/>
                <w:rtl/>
              </w:rPr>
            </w:rPrChange>
          </w:rPr>
          <w:t>מכתב</w:t>
        </w:r>
        <w:r w:rsidR="00456768" w:rsidRPr="00B568AE">
          <w:rPr>
            <w:i/>
            <w:iCs/>
            <w:rtl/>
            <w:rPrChange w:id="244" w:author="אופיר טל" w:date="2021-12-14T13:51:00Z">
              <w:rPr>
                <w:rFonts w:ascii="Arial" w:hAnsi="Arial"/>
                <w:sz w:val="22"/>
                <w:highlight w:val="yellow"/>
                <w:rtl/>
              </w:rPr>
            </w:rPrChange>
          </w:rPr>
          <w:t xml:space="preserve"> </w:t>
        </w:r>
        <w:r w:rsidR="00456768" w:rsidRPr="00B568AE">
          <w:rPr>
            <w:rFonts w:hint="eastAsia"/>
            <w:i/>
            <w:iCs/>
            <w:rtl/>
            <w:rPrChange w:id="245" w:author="אופיר טל" w:date="2021-12-14T13:51:00Z">
              <w:rPr>
                <w:rFonts w:ascii="Arial" w:hAnsi="Arial" w:hint="eastAsia"/>
                <w:sz w:val="22"/>
                <w:highlight w:val="yellow"/>
                <w:rtl/>
              </w:rPr>
            </w:rPrChange>
          </w:rPr>
          <w:t>המערער</w:t>
        </w:r>
        <w:r w:rsidR="00456768" w:rsidRPr="00B568AE">
          <w:rPr>
            <w:i/>
            <w:iCs/>
            <w:rtl/>
            <w:rPrChange w:id="246" w:author="אופיר טל" w:date="2021-12-14T13:51:00Z">
              <w:rPr>
                <w:rFonts w:ascii="Arial" w:hAnsi="Arial"/>
                <w:sz w:val="22"/>
                <w:highlight w:val="yellow"/>
                <w:rtl/>
              </w:rPr>
            </w:rPrChange>
          </w:rPr>
          <w:t xml:space="preserve"> </w:t>
        </w:r>
        <w:r w:rsidR="00456768" w:rsidRPr="00B568AE">
          <w:rPr>
            <w:rFonts w:hint="eastAsia"/>
            <w:i/>
            <w:iCs/>
            <w:rtl/>
            <w:rPrChange w:id="247" w:author="אופיר טל" w:date="2021-12-14T13:51:00Z">
              <w:rPr>
                <w:rFonts w:ascii="Arial" w:hAnsi="Arial" w:hint="eastAsia"/>
                <w:sz w:val="22"/>
                <w:highlight w:val="yellow"/>
                <w:rtl/>
              </w:rPr>
            </w:rPrChange>
          </w:rPr>
          <w:t>ביום</w:t>
        </w:r>
        <w:r w:rsidR="00456768" w:rsidRPr="00B568AE">
          <w:rPr>
            <w:i/>
            <w:iCs/>
            <w:rtl/>
            <w:rPrChange w:id="248" w:author="אופיר טל" w:date="2021-12-14T13:51:00Z">
              <w:rPr>
                <w:rFonts w:ascii="Arial" w:hAnsi="Arial"/>
                <w:sz w:val="22"/>
                <w:highlight w:val="yellow"/>
                <w:rtl/>
              </w:rPr>
            </w:rPrChange>
          </w:rPr>
          <w:t xml:space="preserve"> 8.1.2013</w:t>
        </w:r>
      </w:ins>
      <w:ins w:id="249" w:author="אביה שקורי" w:date="2021-12-08T16:38:00Z">
        <w:r w:rsidRPr="00A35B76">
          <w:rPr>
            <w:i/>
            <w:iCs/>
            <w:rtl/>
          </w:rPr>
          <w:t>,</w:t>
        </w:r>
      </w:ins>
      <w:ins w:id="250" w:author="אביה שקורי" w:date="2021-12-08T12:30:00Z">
        <w:r w:rsidR="00456768" w:rsidRPr="00B568AE">
          <w:rPr>
            <w:i/>
            <w:iCs/>
            <w:rtl/>
            <w:rPrChange w:id="251" w:author="אופיר טל" w:date="2021-12-14T13:51:00Z">
              <w:rPr>
                <w:rFonts w:ascii="Arial" w:hAnsi="Arial"/>
                <w:sz w:val="22"/>
                <w:highlight w:val="yellow"/>
                <w:rtl/>
              </w:rPr>
            </w:rPrChange>
          </w:rPr>
          <w:t xml:space="preserve"> </w:t>
        </w:r>
      </w:ins>
      <w:ins w:id="252" w:author="אביה שקורי" w:date="2021-12-08T16:38:00Z">
        <w:r w:rsidRPr="00A35B76">
          <w:rPr>
            <w:rFonts w:hint="eastAsia"/>
            <w:i/>
            <w:iCs/>
            <w:rtl/>
          </w:rPr>
          <w:t>מסומן</w:t>
        </w:r>
        <w:r w:rsidRPr="00B568AE">
          <w:rPr>
            <w:i/>
            <w:iCs/>
            <w:rtl/>
          </w:rPr>
          <w:t xml:space="preserve"> </w:t>
        </w:r>
        <w:r w:rsidRPr="00B568AE">
          <w:rPr>
            <w:rFonts w:hint="eastAsia"/>
            <w:i/>
            <w:iCs/>
            <w:u w:val="single"/>
            <w:rtl/>
            <w:rPrChange w:id="253" w:author="אופיר טל" w:date="2021-12-14T13:51:00Z">
              <w:rPr>
                <w:rFonts w:hint="eastAsia"/>
                <w:i/>
                <w:iCs/>
                <w:rtl/>
              </w:rPr>
            </w:rPrChange>
          </w:rPr>
          <w:t>כנספח</w:t>
        </w:r>
      </w:ins>
      <w:ins w:id="254" w:author="אביה שקורי" w:date="2021-12-08T16:37:00Z">
        <w:r w:rsidRPr="00B568AE">
          <w:rPr>
            <w:i/>
            <w:iCs/>
            <w:u w:val="single"/>
            <w:rtl/>
            <w:rPrChange w:id="255" w:author="אופיר טל" w:date="2021-12-14T13:51:00Z">
              <w:rPr>
                <w:i/>
                <w:iCs/>
                <w:rtl/>
              </w:rPr>
            </w:rPrChange>
          </w:rPr>
          <w:t xml:space="preserve"> 12</w:t>
        </w:r>
      </w:ins>
    </w:p>
    <w:p w14:paraId="7EC086ED" w14:textId="73BA12AE" w:rsidR="00E429B0" w:rsidRPr="00E429B0" w:rsidRDefault="00E429B0">
      <w:pPr>
        <w:pStyle w:val="11"/>
        <w:numPr>
          <w:ilvl w:val="1"/>
          <w:numId w:val="14"/>
        </w:numPr>
        <w:tabs>
          <w:tab w:val="clear" w:pos="999"/>
          <w:tab w:val="left" w:pos="1160"/>
        </w:tabs>
        <w:spacing w:before="0" w:after="240" w:line="360" w:lineRule="auto"/>
        <w:ind w:left="1160" w:right="0" w:hanging="630"/>
        <w:rPr>
          <w:ins w:id="256" w:author="אביה שקורי" w:date="2021-12-09T11:13:00Z"/>
          <w:rFonts w:ascii="Arial" w:hAnsi="Arial"/>
          <w:sz w:val="22"/>
          <w:rtl/>
          <w:rPrChange w:id="257" w:author="אביה שקורי" w:date="2021-12-09T11:13:00Z">
            <w:rPr>
              <w:ins w:id="258" w:author="אביה שקורי" w:date="2021-12-09T11:13:00Z"/>
              <w:rFonts w:ascii="Arial" w:hAnsi="Arial"/>
              <w:i/>
              <w:iCs/>
              <w:sz w:val="22"/>
              <w:rtl/>
            </w:rPr>
          </w:rPrChange>
        </w:rPr>
        <w:pPrChange w:id="259" w:author="אופיר טל" w:date="2021-12-14T13:52:00Z">
          <w:pPr>
            <w:pStyle w:val="11"/>
            <w:tabs>
              <w:tab w:val="left" w:pos="1160"/>
            </w:tabs>
            <w:spacing w:before="0" w:after="240" w:line="360" w:lineRule="auto"/>
            <w:ind w:firstLine="0"/>
          </w:pPr>
        </w:pPrChange>
      </w:pPr>
      <w:ins w:id="260" w:author="אביה שקורי" w:date="2021-12-09T11:13:00Z">
        <w:del w:id="261" w:author="אופיר טל" w:date="2021-12-14T13:52:00Z">
          <w:r w:rsidDel="00B568AE">
            <w:rPr>
              <w:rFonts w:ascii="Arial" w:hAnsi="Arial" w:hint="cs"/>
              <w:sz w:val="22"/>
              <w:rtl/>
            </w:rPr>
            <w:delText xml:space="preserve"> </w:delText>
          </w:r>
        </w:del>
      </w:ins>
      <w:ins w:id="262" w:author="אביה שקורי" w:date="2021-12-09T11:15:00Z">
        <w:r>
          <w:rPr>
            <w:rFonts w:ascii="Arial" w:hAnsi="Arial" w:hint="cs"/>
            <w:sz w:val="22"/>
            <w:rtl/>
          </w:rPr>
          <w:t>בפנייתו הטלפונית של התובע</w:t>
        </w:r>
      </w:ins>
      <w:ins w:id="263" w:author="אביה שקורי" w:date="2021-12-08T11:02:00Z">
        <w:r w:rsidR="00C02505" w:rsidRPr="004A1376">
          <w:rPr>
            <w:rFonts w:ascii="Arial" w:hAnsi="Arial"/>
            <w:sz w:val="22"/>
            <w:rtl/>
          </w:rPr>
          <w:t xml:space="preserve"> </w:t>
        </w:r>
        <w:r w:rsidR="00C02505" w:rsidRPr="004A1376">
          <w:rPr>
            <w:rFonts w:ascii="Arial" w:hAnsi="Arial" w:hint="eastAsia"/>
            <w:sz w:val="22"/>
            <w:rtl/>
          </w:rPr>
          <w:t>לסגן</w:t>
        </w:r>
        <w:r w:rsidR="00C02505" w:rsidRPr="004A1376">
          <w:rPr>
            <w:rFonts w:ascii="Arial" w:hAnsi="Arial"/>
            <w:sz w:val="22"/>
            <w:rtl/>
          </w:rPr>
          <w:t xml:space="preserve"> </w:t>
        </w:r>
        <w:r w:rsidR="00C02505" w:rsidRPr="004A1376">
          <w:rPr>
            <w:rFonts w:ascii="Arial" w:hAnsi="Arial" w:hint="eastAsia"/>
            <w:sz w:val="22"/>
            <w:rtl/>
          </w:rPr>
          <w:t>נציב</w:t>
        </w:r>
        <w:r w:rsidR="00C02505" w:rsidRPr="004A1376">
          <w:rPr>
            <w:rFonts w:ascii="Arial" w:hAnsi="Arial"/>
            <w:sz w:val="22"/>
            <w:rtl/>
          </w:rPr>
          <w:t xml:space="preserve"> </w:t>
        </w:r>
        <w:r w:rsidR="00C02505" w:rsidRPr="004A1376">
          <w:rPr>
            <w:rFonts w:ascii="Arial" w:hAnsi="Arial" w:hint="eastAsia"/>
            <w:sz w:val="22"/>
            <w:rtl/>
          </w:rPr>
          <w:t>שירות</w:t>
        </w:r>
        <w:r w:rsidR="00C02505" w:rsidRPr="004A1376">
          <w:rPr>
            <w:rFonts w:ascii="Arial" w:hAnsi="Arial"/>
            <w:sz w:val="22"/>
            <w:rtl/>
          </w:rPr>
          <w:t xml:space="preserve"> </w:t>
        </w:r>
        <w:r w:rsidR="00C02505" w:rsidRPr="004A1376">
          <w:rPr>
            <w:rFonts w:ascii="Arial" w:hAnsi="Arial" w:hint="eastAsia"/>
            <w:sz w:val="22"/>
            <w:rtl/>
          </w:rPr>
          <w:t>המדי</w:t>
        </w:r>
      </w:ins>
      <w:ins w:id="264" w:author="אביה שקורי" w:date="2021-12-08T14:07:00Z">
        <w:r w:rsidR="0016172F" w:rsidRPr="004A1376">
          <w:rPr>
            <w:rFonts w:ascii="Arial" w:hAnsi="Arial" w:hint="eastAsia"/>
            <w:sz w:val="22"/>
            <w:rtl/>
            <w:rPrChange w:id="265" w:author="אביה שקורי" w:date="2021-12-09T09:04:00Z">
              <w:rPr>
                <w:rFonts w:ascii="Arial" w:hAnsi="Arial" w:hint="eastAsia"/>
                <w:sz w:val="22"/>
                <w:highlight w:val="yellow"/>
                <w:rtl/>
              </w:rPr>
            </w:rPrChange>
          </w:rPr>
          <w:t>נ</w:t>
        </w:r>
      </w:ins>
      <w:ins w:id="266" w:author="אביה שקורי" w:date="2021-12-08T11:02:00Z">
        <w:r w:rsidR="00C02505" w:rsidRPr="004A1376">
          <w:rPr>
            <w:rFonts w:ascii="Arial" w:hAnsi="Arial" w:hint="eastAsia"/>
            <w:sz w:val="22"/>
            <w:rtl/>
          </w:rPr>
          <w:t>ה</w:t>
        </w:r>
        <w:r w:rsidR="00C02505" w:rsidRPr="004A1376">
          <w:rPr>
            <w:rFonts w:ascii="Arial" w:hAnsi="Arial"/>
            <w:sz w:val="22"/>
            <w:rtl/>
          </w:rPr>
          <w:t xml:space="preserve">, </w:t>
        </w:r>
        <w:r w:rsidR="00C02505" w:rsidRPr="004A1376">
          <w:rPr>
            <w:rFonts w:ascii="Arial" w:hAnsi="Arial" w:hint="eastAsia"/>
            <w:sz w:val="22"/>
            <w:rtl/>
          </w:rPr>
          <w:t>ביקש</w:t>
        </w:r>
        <w:r w:rsidR="00C02505" w:rsidRPr="004A1376">
          <w:rPr>
            <w:rFonts w:ascii="Arial" w:hAnsi="Arial"/>
            <w:sz w:val="22"/>
            <w:rtl/>
          </w:rPr>
          <w:t xml:space="preserve"> </w:t>
        </w:r>
        <w:r w:rsidR="00C02505" w:rsidRPr="004A1376">
          <w:rPr>
            <w:rFonts w:ascii="Arial" w:hAnsi="Arial" w:hint="eastAsia"/>
            <w:sz w:val="22"/>
            <w:rtl/>
          </w:rPr>
          <w:t>הסגן</w:t>
        </w:r>
        <w:r w:rsidR="00C02505" w:rsidRPr="004A1376">
          <w:rPr>
            <w:rFonts w:ascii="Arial" w:hAnsi="Arial"/>
            <w:sz w:val="22"/>
            <w:rtl/>
          </w:rPr>
          <w:t xml:space="preserve"> </w:t>
        </w:r>
        <w:r w:rsidR="00C02505" w:rsidRPr="004A1376">
          <w:rPr>
            <w:rFonts w:ascii="Arial" w:hAnsi="Arial" w:hint="eastAsia"/>
            <w:sz w:val="22"/>
            <w:rtl/>
          </w:rPr>
          <w:t>מהתובע</w:t>
        </w:r>
        <w:r w:rsidR="00C02505" w:rsidRPr="004A1376">
          <w:rPr>
            <w:rFonts w:ascii="Arial" w:hAnsi="Arial"/>
            <w:sz w:val="22"/>
            <w:rtl/>
          </w:rPr>
          <w:t xml:space="preserve"> </w:t>
        </w:r>
        <w:r w:rsidR="00C02505" w:rsidRPr="004A1376">
          <w:rPr>
            <w:rFonts w:ascii="Arial" w:hAnsi="Arial" w:hint="eastAsia"/>
            <w:sz w:val="22"/>
            <w:rtl/>
          </w:rPr>
          <w:t>להעלות</w:t>
        </w:r>
        <w:r w:rsidR="00C02505" w:rsidRPr="004A1376">
          <w:rPr>
            <w:rFonts w:ascii="Arial" w:hAnsi="Arial"/>
            <w:sz w:val="22"/>
            <w:rtl/>
          </w:rPr>
          <w:t xml:space="preserve"> </w:t>
        </w:r>
        <w:r w:rsidR="00C02505" w:rsidRPr="004A1376">
          <w:rPr>
            <w:rFonts w:ascii="Arial" w:hAnsi="Arial" w:hint="eastAsia"/>
            <w:sz w:val="22"/>
            <w:rtl/>
          </w:rPr>
          <w:t>על</w:t>
        </w:r>
        <w:r w:rsidR="00C02505" w:rsidRPr="004A1376">
          <w:rPr>
            <w:rFonts w:ascii="Arial" w:hAnsi="Arial"/>
            <w:sz w:val="22"/>
            <w:rtl/>
          </w:rPr>
          <w:t xml:space="preserve"> </w:t>
        </w:r>
        <w:r w:rsidR="00C02505" w:rsidRPr="004A1376">
          <w:rPr>
            <w:rFonts w:ascii="Arial" w:hAnsi="Arial" w:hint="eastAsia"/>
            <w:sz w:val="22"/>
            <w:rtl/>
          </w:rPr>
          <w:t>הכתב</w:t>
        </w:r>
        <w:r w:rsidR="00C02505" w:rsidRPr="004A1376">
          <w:rPr>
            <w:rFonts w:ascii="Arial" w:hAnsi="Arial"/>
            <w:sz w:val="22"/>
            <w:rtl/>
          </w:rPr>
          <w:t xml:space="preserve"> </w:t>
        </w:r>
        <w:r w:rsidR="00C02505" w:rsidRPr="004A1376">
          <w:rPr>
            <w:rFonts w:ascii="Arial" w:hAnsi="Arial" w:hint="eastAsia"/>
            <w:sz w:val="22"/>
            <w:rtl/>
          </w:rPr>
          <w:t>את</w:t>
        </w:r>
        <w:r w:rsidR="00C02505" w:rsidRPr="004A1376">
          <w:rPr>
            <w:rFonts w:ascii="Arial" w:hAnsi="Arial"/>
            <w:sz w:val="22"/>
            <w:rtl/>
          </w:rPr>
          <w:t xml:space="preserve"> </w:t>
        </w:r>
        <w:r w:rsidR="00C02505" w:rsidRPr="004A1376">
          <w:rPr>
            <w:rFonts w:ascii="Arial" w:hAnsi="Arial" w:hint="eastAsia"/>
            <w:sz w:val="22"/>
            <w:rtl/>
          </w:rPr>
          <w:t>טענותיו</w:t>
        </w:r>
        <w:r w:rsidR="00C02505" w:rsidRPr="004A1376">
          <w:rPr>
            <w:rFonts w:ascii="Arial" w:hAnsi="Arial"/>
            <w:sz w:val="22"/>
            <w:rtl/>
          </w:rPr>
          <w:t xml:space="preserve">, </w:t>
        </w:r>
        <w:r w:rsidR="00C02505" w:rsidRPr="004A1376">
          <w:rPr>
            <w:rFonts w:ascii="Arial" w:hAnsi="Arial" w:hint="eastAsia"/>
            <w:sz w:val="22"/>
            <w:rtl/>
          </w:rPr>
          <w:t>וכך</w:t>
        </w:r>
        <w:r w:rsidR="00C02505" w:rsidRPr="004A1376">
          <w:rPr>
            <w:rFonts w:ascii="Arial" w:hAnsi="Arial"/>
            <w:sz w:val="22"/>
            <w:rtl/>
          </w:rPr>
          <w:t xml:space="preserve"> </w:t>
        </w:r>
        <w:r w:rsidR="00C02505" w:rsidRPr="004A1376">
          <w:rPr>
            <w:rFonts w:ascii="Arial" w:hAnsi="Arial" w:hint="eastAsia"/>
            <w:sz w:val="22"/>
            <w:rtl/>
          </w:rPr>
          <w:t>עשה</w:t>
        </w:r>
        <w:r w:rsidR="00C02505" w:rsidRPr="004A1376">
          <w:rPr>
            <w:rFonts w:ascii="Arial" w:hAnsi="Arial"/>
            <w:sz w:val="22"/>
            <w:rtl/>
          </w:rPr>
          <w:t xml:space="preserve">, </w:t>
        </w:r>
        <w:r w:rsidR="00C02505" w:rsidRPr="004A1376">
          <w:rPr>
            <w:rFonts w:ascii="Arial" w:hAnsi="Arial" w:hint="eastAsia"/>
            <w:sz w:val="22"/>
            <w:rtl/>
          </w:rPr>
          <w:t>כפי</w:t>
        </w:r>
        <w:r w:rsidR="00C02505" w:rsidRPr="004A1376">
          <w:rPr>
            <w:rFonts w:ascii="Arial" w:hAnsi="Arial"/>
            <w:sz w:val="22"/>
            <w:rtl/>
          </w:rPr>
          <w:t xml:space="preserve"> </w:t>
        </w:r>
        <w:r w:rsidR="00C02505" w:rsidRPr="004A1376">
          <w:rPr>
            <w:rFonts w:ascii="Arial" w:hAnsi="Arial" w:hint="eastAsia"/>
            <w:sz w:val="22"/>
            <w:rtl/>
          </w:rPr>
          <w:t>שכתב</w:t>
        </w:r>
        <w:r w:rsidR="00C02505" w:rsidRPr="004A1376">
          <w:rPr>
            <w:rFonts w:ascii="Arial" w:hAnsi="Arial"/>
            <w:sz w:val="22"/>
            <w:rtl/>
          </w:rPr>
          <w:t xml:space="preserve"> </w:t>
        </w:r>
        <w:r w:rsidR="00C02505" w:rsidRPr="004A1376">
          <w:rPr>
            <w:rFonts w:ascii="Arial" w:hAnsi="Arial" w:hint="eastAsia"/>
            <w:sz w:val="22"/>
            <w:rtl/>
          </w:rPr>
          <w:t>ב</w:t>
        </w:r>
      </w:ins>
      <w:ins w:id="267" w:author="אביה שקורי" w:date="2021-12-08T11:03:00Z">
        <w:r w:rsidR="00C02505" w:rsidRPr="004A1376">
          <w:rPr>
            <w:rFonts w:ascii="Arial" w:hAnsi="Arial" w:hint="eastAsia"/>
            <w:sz w:val="22"/>
            <w:rtl/>
          </w:rPr>
          <w:t>פירוש</w:t>
        </w:r>
        <w:r w:rsidR="00C02505" w:rsidRPr="004A1376">
          <w:rPr>
            <w:rFonts w:ascii="Arial" w:hAnsi="Arial"/>
            <w:sz w:val="22"/>
            <w:rtl/>
          </w:rPr>
          <w:t xml:space="preserve"> </w:t>
        </w:r>
        <w:r w:rsidR="00C02505" w:rsidRPr="004A1376">
          <w:rPr>
            <w:rFonts w:ascii="Arial" w:hAnsi="Arial" w:hint="eastAsia"/>
            <w:sz w:val="22"/>
            <w:rtl/>
          </w:rPr>
          <w:t>במכתבו</w:t>
        </w:r>
        <w:r w:rsidR="00C02505" w:rsidRPr="004A1376">
          <w:rPr>
            <w:rFonts w:ascii="Arial" w:hAnsi="Arial"/>
            <w:sz w:val="22"/>
            <w:rtl/>
          </w:rPr>
          <w:t>:</w:t>
        </w:r>
        <w:r w:rsidR="00C02505">
          <w:rPr>
            <w:rFonts w:ascii="Arial" w:hAnsi="Arial" w:hint="cs"/>
            <w:sz w:val="22"/>
            <w:rtl/>
          </w:rPr>
          <w:t xml:space="preserve"> </w:t>
        </w:r>
      </w:ins>
      <w:ins w:id="268" w:author="אביה שקורי" w:date="2021-12-09T11:13:00Z">
        <w:r w:rsidRPr="00E429B0">
          <w:rPr>
            <w:rFonts w:ascii="Arial" w:hAnsi="Arial"/>
            <w:sz w:val="22"/>
            <w:rtl/>
            <w:rPrChange w:id="269" w:author="אביה שקורי" w:date="2021-12-09T11:13:00Z">
              <w:rPr>
                <w:rFonts w:ascii="Arial" w:hAnsi="Arial"/>
                <w:i/>
                <w:iCs/>
                <w:sz w:val="22"/>
                <w:rtl/>
              </w:rPr>
            </w:rPrChange>
          </w:rPr>
          <w:t>"</w:t>
        </w:r>
        <w:r w:rsidRPr="00E429B0">
          <w:rPr>
            <w:rFonts w:ascii="Arial" w:hAnsi="Arial"/>
            <w:i/>
            <w:iCs/>
            <w:sz w:val="22"/>
            <w:rtl/>
          </w:rPr>
          <w:t>בהמ</w:t>
        </w:r>
        <w:r w:rsidRPr="00E429B0">
          <w:rPr>
            <w:rFonts w:ascii="Arial" w:hAnsi="Arial" w:hint="eastAsia"/>
            <w:i/>
            <w:iCs/>
            <w:sz w:val="22"/>
            <w:rtl/>
          </w:rPr>
          <w:t>שך</w:t>
        </w:r>
        <w:r w:rsidRPr="00E429B0">
          <w:rPr>
            <w:rFonts w:ascii="Arial" w:hAnsi="Arial"/>
            <w:i/>
            <w:iCs/>
            <w:sz w:val="22"/>
            <w:rtl/>
          </w:rPr>
          <w:t xml:space="preserve"> </w:t>
        </w:r>
        <w:r w:rsidRPr="00E429B0">
          <w:rPr>
            <w:rFonts w:ascii="Arial" w:hAnsi="Arial" w:hint="eastAsia"/>
            <w:i/>
            <w:iCs/>
            <w:sz w:val="22"/>
            <w:rtl/>
          </w:rPr>
          <w:t>לשיחתנו</w:t>
        </w:r>
        <w:r w:rsidRPr="00E429B0">
          <w:rPr>
            <w:rFonts w:ascii="Arial" w:hAnsi="Arial"/>
            <w:i/>
            <w:iCs/>
            <w:sz w:val="22"/>
            <w:rtl/>
          </w:rPr>
          <w:t xml:space="preserve"> </w:t>
        </w:r>
        <w:r w:rsidRPr="00E429B0">
          <w:rPr>
            <w:rFonts w:ascii="Arial" w:hAnsi="Arial" w:hint="eastAsia"/>
            <w:i/>
            <w:iCs/>
            <w:sz w:val="22"/>
            <w:rtl/>
          </w:rPr>
          <w:t>הטלפונית</w:t>
        </w:r>
        <w:r w:rsidRPr="00E429B0">
          <w:rPr>
            <w:rFonts w:ascii="Arial" w:hAnsi="Arial"/>
            <w:i/>
            <w:iCs/>
            <w:sz w:val="22"/>
            <w:rtl/>
          </w:rPr>
          <w:t xml:space="preserve"> </w:t>
        </w:r>
        <w:r w:rsidRPr="00E429B0">
          <w:rPr>
            <w:rFonts w:ascii="Arial" w:hAnsi="Arial" w:hint="eastAsia"/>
            <w:i/>
            <w:iCs/>
            <w:sz w:val="22"/>
            <w:rtl/>
          </w:rPr>
          <w:t>בעניין</w:t>
        </w:r>
        <w:r w:rsidRPr="00E429B0">
          <w:rPr>
            <w:rFonts w:ascii="Arial" w:hAnsi="Arial"/>
            <w:i/>
            <w:iCs/>
            <w:sz w:val="22"/>
            <w:rtl/>
          </w:rPr>
          <w:t xml:space="preserve"> </w:t>
        </w:r>
        <w:r w:rsidRPr="00E429B0">
          <w:rPr>
            <w:rFonts w:ascii="Arial" w:hAnsi="Arial" w:hint="eastAsia"/>
            <w:i/>
            <w:iCs/>
            <w:sz w:val="22"/>
            <w:rtl/>
          </w:rPr>
          <w:t>לבקשתך</w:t>
        </w:r>
        <w:r w:rsidRPr="00E429B0">
          <w:rPr>
            <w:rFonts w:ascii="Arial" w:hAnsi="Arial"/>
            <w:i/>
            <w:iCs/>
            <w:sz w:val="22"/>
            <w:rtl/>
          </w:rPr>
          <w:t xml:space="preserve">, (ובלי </w:t>
        </w:r>
        <w:r w:rsidRPr="00E429B0">
          <w:rPr>
            <w:rFonts w:ascii="Arial" w:hAnsi="Arial" w:hint="eastAsia"/>
            <w:i/>
            <w:iCs/>
            <w:sz w:val="22"/>
            <w:rtl/>
          </w:rPr>
          <w:t>קשר</w:t>
        </w:r>
        <w:r w:rsidRPr="00E429B0">
          <w:rPr>
            <w:rFonts w:ascii="Arial" w:hAnsi="Arial"/>
            <w:i/>
            <w:iCs/>
            <w:sz w:val="22"/>
            <w:rtl/>
          </w:rPr>
          <w:t xml:space="preserve"> </w:t>
        </w:r>
        <w:r w:rsidRPr="00E429B0">
          <w:rPr>
            <w:rFonts w:ascii="Arial" w:hAnsi="Arial" w:hint="eastAsia"/>
            <w:i/>
            <w:iCs/>
            <w:sz w:val="22"/>
            <w:rtl/>
          </w:rPr>
          <w:t>לטענותיו</w:t>
        </w:r>
        <w:r w:rsidRPr="009E7865">
          <w:rPr>
            <w:rFonts w:ascii="Arial" w:hAnsi="Arial"/>
            <w:i/>
            <w:iCs/>
            <w:sz w:val="22"/>
            <w:rtl/>
          </w:rPr>
          <w:t xml:space="preserve"> על הפסקת עבודתי והוצאתי לגמלאות), אני מפרט להלן את הערותי</w:t>
        </w:r>
        <w:r w:rsidRPr="009E7865">
          <w:rPr>
            <w:rFonts w:ascii="Arial" w:hAnsi="Arial" w:hint="eastAsia"/>
            <w:i/>
            <w:iCs/>
            <w:sz w:val="22"/>
            <w:rtl/>
          </w:rPr>
          <w:t>י</w:t>
        </w:r>
        <w:r w:rsidRPr="009E7865">
          <w:rPr>
            <w:rFonts w:ascii="Arial" w:hAnsi="Arial"/>
            <w:i/>
            <w:iCs/>
            <w:sz w:val="22"/>
            <w:rtl/>
          </w:rPr>
          <w:t xml:space="preserve"> לדרך חישוב הגמלה במכתבך שב</w:t>
        </w:r>
        <w:r w:rsidRPr="009E7865">
          <w:rPr>
            <w:rFonts w:ascii="Arial" w:hAnsi="Arial" w:hint="eastAsia"/>
            <w:i/>
            <w:iCs/>
            <w:sz w:val="22"/>
            <w:rtl/>
          </w:rPr>
          <w:t>סימוכין</w:t>
        </w:r>
      </w:ins>
      <w:ins w:id="270" w:author="אביה שקורי" w:date="2021-12-09T11:46:00Z">
        <w:r w:rsidR="00852C44">
          <w:rPr>
            <w:rFonts w:ascii="Arial" w:hAnsi="Arial" w:hint="cs"/>
            <w:i/>
            <w:iCs/>
            <w:sz w:val="22"/>
            <w:rtl/>
          </w:rPr>
          <w:t>...</w:t>
        </w:r>
      </w:ins>
      <w:ins w:id="271" w:author="אביה שקורי" w:date="2021-12-09T11:13:00Z">
        <w:r w:rsidRPr="00E429B0">
          <w:rPr>
            <w:rFonts w:ascii="Arial" w:hAnsi="Arial"/>
            <w:sz w:val="22"/>
            <w:rtl/>
            <w:rPrChange w:id="272" w:author="אביה שקורי" w:date="2021-12-09T11:13:00Z">
              <w:rPr>
                <w:rFonts w:ascii="Arial" w:hAnsi="Arial"/>
                <w:i/>
                <w:iCs/>
                <w:sz w:val="22"/>
                <w:rtl/>
              </w:rPr>
            </w:rPrChange>
          </w:rPr>
          <w:t xml:space="preserve">". </w:t>
        </w:r>
      </w:ins>
    </w:p>
    <w:p w14:paraId="055CE918" w14:textId="55044348" w:rsidR="00456768" w:rsidRPr="00B568AE" w:rsidRDefault="00587F6E">
      <w:pPr>
        <w:pStyle w:val="11"/>
        <w:numPr>
          <w:ilvl w:val="1"/>
          <w:numId w:val="49"/>
        </w:numPr>
        <w:tabs>
          <w:tab w:val="left" w:pos="1160"/>
        </w:tabs>
        <w:spacing w:before="0" w:after="120" w:line="360" w:lineRule="auto"/>
        <w:ind w:hanging="630"/>
        <w:rPr>
          <w:ins w:id="273" w:author="אביה שקורי" w:date="2021-12-08T12:36:00Z"/>
          <w:rFonts w:ascii="Arial" w:hAnsi="Arial"/>
          <w:sz w:val="22"/>
        </w:rPr>
        <w:pPrChange w:id="274" w:author="אופיר טל" w:date="2021-12-14T13:53:00Z">
          <w:pPr>
            <w:pStyle w:val="11"/>
            <w:numPr>
              <w:ilvl w:val="1"/>
              <w:numId w:val="48"/>
            </w:numPr>
            <w:tabs>
              <w:tab w:val="num" w:pos="999"/>
              <w:tab w:val="left" w:pos="1160"/>
              <w:tab w:val="num" w:pos="1424"/>
            </w:tabs>
            <w:spacing w:before="0" w:after="240" w:line="360" w:lineRule="auto"/>
            <w:ind w:left="1160" w:right="792" w:hanging="630"/>
          </w:pPr>
        </w:pPrChange>
      </w:pPr>
      <w:ins w:id="275" w:author="אביה שקורי" w:date="2021-12-08T13:29:00Z">
        <w:r w:rsidRPr="00A35B76">
          <w:rPr>
            <w:rFonts w:ascii="Arial" w:hAnsi="Arial" w:hint="cs"/>
            <w:sz w:val="22"/>
            <w:rtl/>
          </w:rPr>
          <w:t xml:space="preserve">זאת ועוד, </w:t>
        </w:r>
      </w:ins>
      <w:ins w:id="276" w:author="אביה שקורי" w:date="2021-12-08T12:36:00Z">
        <w:r w:rsidR="00456768" w:rsidRPr="00B568AE">
          <w:rPr>
            <w:rFonts w:ascii="Arial" w:hAnsi="Arial" w:hint="eastAsia"/>
            <w:sz w:val="22"/>
            <w:rtl/>
          </w:rPr>
          <w:t>התחייבות</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נציג</w:t>
        </w:r>
        <w:r w:rsidR="00456768" w:rsidRPr="00B568AE">
          <w:rPr>
            <w:rFonts w:ascii="Arial" w:hAnsi="Arial"/>
            <w:sz w:val="22"/>
            <w:rtl/>
          </w:rPr>
          <w:t xml:space="preserve"> </w:t>
        </w:r>
        <w:r w:rsidR="00456768" w:rsidRPr="00B568AE">
          <w:rPr>
            <w:rFonts w:ascii="Arial" w:hAnsi="Arial" w:hint="eastAsia"/>
            <w:sz w:val="22"/>
            <w:rtl/>
          </w:rPr>
          <w:t>נציבות</w:t>
        </w:r>
        <w:r w:rsidR="00456768" w:rsidRPr="00B568AE">
          <w:rPr>
            <w:rFonts w:ascii="Arial" w:hAnsi="Arial"/>
            <w:sz w:val="22"/>
            <w:rtl/>
          </w:rPr>
          <w:t xml:space="preserve"> </w:t>
        </w:r>
        <w:r w:rsidR="00456768" w:rsidRPr="00B568AE">
          <w:rPr>
            <w:rFonts w:ascii="Arial" w:hAnsi="Arial" w:hint="eastAsia"/>
            <w:sz w:val="22"/>
            <w:rtl/>
          </w:rPr>
          <w:t>שירות</w:t>
        </w:r>
        <w:r w:rsidR="00456768" w:rsidRPr="00B568AE">
          <w:rPr>
            <w:rFonts w:ascii="Arial" w:hAnsi="Arial"/>
            <w:sz w:val="22"/>
            <w:rtl/>
          </w:rPr>
          <w:t xml:space="preserve"> </w:t>
        </w:r>
        <w:r w:rsidR="00456768" w:rsidRPr="00B568AE">
          <w:rPr>
            <w:rFonts w:ascii="Arial" w:hAnsi="Arial" w:hint="eastAsia"/>
            <w:sz w:val="22"/>
            <w:rtl/>
          </w:rPr>
          <w:t>המדינה</w:t>
        </w:r>
        <w:r w:rsidR="00456768" w:rsidRPr="00B568AE">
          <w:rPr>
            <w:rFonts w:ascii="Arial" w:hAnsi="Arial"/>
            <w:sz w:val="22"/>
            <w:rtl/>
          </w:rPr>
          <w:t xml:space="preserve">, </w:t>
        </w:r>
        <w:r w:rsidR="00456768" w:rsidRPr="00B568AE">
          <w:rPr>
            <w:rFonts w:ascii="Arial" w:hAnsi="Arial" w:hint="eastAsia"/>
            <w:sz w:val="22"/>
            <w:rtl/>
          </w:rPr>
          <w:t>מר</w:t>
        </w:r>
        <w:r w:rsidR="00456768" w:rsidRPr="00B568AE">
          <w:rPr>
            <w:rFonts w:ascii="Arial" w:hAnsi="Arial"/>
            <w:sz w:val="22"/>
            <w:rtl/>
          </w:rPr>
          <w:t xml:space="preserve"> </w:t>
        </w:r>
        <w:r w:rsidR="00456768" w:rsidRPr="00B568AE">
          <w:rPr>
            <w:rFonts w:ascii="Arial" w:hAnsi="Arial" w:hint="eastAsia"/>
            <w:sz w:val="22"/>
            <w:rtl/>
          </w:rPr>
          <w:t>ציון</w:t>
        </w:r>
        <w:r w:rsidR="00456768" w:rsidRPr="00B568AE">
          <w:rPr>
            <w:rFonts w:ascii="Arial" w:hAnsi="Arial"/>
            <w:sz w:val="22"/>
            <w:rtl/>
          </w:rPr>
          <w:t xml:space="preserve"> </w:t>
        </w:r>
        <w:r w:rsidR="00456768" w:rsidRPr="00B568AE">
          <w:rPr>
            <w:rFonts w:ascii="Arial" w:hAnsi="Arial" w:hint="eastAsia"/>
            <w:sz w:val="22"/>
            <w:rtl/>
          </w:rPr>
          <w:t>לוי</w:t>
        </w:r>
        <w:r w:rsidR="00456768" w:rsidRPr="00B568AE">
          <w:rPr>
            <w:rFonts w:ascii="Arial" w:hAnsi="Arial"/>
            <w:sz w:val="22"/>
            <w:rtl/>
          </w:rPr>
          <w:t xml:space="preserve">, </w:t>
        </w:r>
        <w:r w:rsidR="00456768" w:rsidRPr="00B568AE">
          <w:rPr>
            <w:rFonts w:ascii="Arial" w:hAnsi="Arial" w:hint="eastAsia"/>
            <w:sz w:val="22"/>
            <w:rtl/>
          </w:rPr>
          <w:t>כי</w:t>
        </w:r>
        <w:r w:rsidR="00456768" w:rsidRPr="00B568AE">
          <w:rPr>
            <w:rFonts w:ascii="Arial" w:hAnsi="Arial"/>
            <w:sz w:val="22"/>
            <w:rtl/>
          </w:rPr>
          <w:t xml:space="preserve"> </w:t>
        </w:r>
        <w:r w:rsidR="00456768" w:rsidRPr="00B568AE">
          <w:rPr>
            <w:rFonts w:ascii="Arial" w:hAnsi="Arial" w:hint="eastAsia"/>
            <w:sz w:val="22"/>
            <w:rtl/>
          </w:rPr>
          <w:t>דרגתו</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תתוקן</w:t>
        </w:r>
        <w:r w:rsidR="00456768" w:rsidRPr="00B568AE">
          <w:rPr>
            <w:rFonts w:ascii="Arial" w:hAnsi="Arial"/>
            <w:sz w:val="22"/>
            <w:rtl/>
          </w:rPr>
          <w:t xml:space="preserve"> </w:t>
        </w:r>
        <w:r w:rsidR="00456768" w:rsidRPr="00B568AE">
          <w:rPr>
            <w:rFonts w:ascii="Arial" w:hAnsi="Arial" w:hint="eastAsia"/>
            <w:sz w:val="22"/>
            <w:rtl/>
          </w:rPr>
          <w:t>בכפוף</w:t>
        </w:r>
        <w:r w:rsidR="00456768" w:rsidRPr="00B568AE">
          <w:rPr>
            <w:rFonts w:ascii="Arial" w:hAnsi="Arial"/>
            <w:sz w:val="22"/>
            <w:rtl/>
          </w:rPr>
          <w:t xml:space="preserve"> </w:t>
        </w:r>
        <w:r w:rsidR="00456768" w:rsidRPr="00B568AE">
          <w:rPr>
            <w:rFonts w:ascii="Arial" w:hAnsi="Arial" w:hint="eastAsia"/>
            <w:sz w:val="22"/>
            <w:rtl/>
          </w:rPr>
          <w:t>לתנאי</w:t>
        </w:r>
        <w:r w:rsidR="00456768" w:rsidRPr="00B568AE">
          <w:rPr>
            <w:rFonts w:ascii="Arial" w:hAnsi="Arial"/>
            <w:sz w:val="22"/>
            <w:rtl/>
          </w:rPr>
          <w:t xml:space="preserve"> </w:t>
        </w:r>
        <w:r w:rsidR="00456768" w:rsidRPr="00B568AE">
          <w:rPr>
            <w:rFonts w:ascii="Arial" w:hAnsi="Arial" w:hint="eastAsia"/>
            <w:sz w:val="22"/>
            <w:rtl/>
          </w:rPr>
          <w:t>החוזה</w:t>
        </w:r>
        <w:r w:rsidR="00456768" w:rsidRPr="00B568AE">
          <w:rPr>
            <w:rFonts w:ascii="Arial" w:hAnsi="Arial"/>
            <w:sz w:val="22"/>
            <w:rtl/>
          </w:rPr>
          <w:t xml:space="preserve">. </w:t>
        </w:r>
        <w:r w:rsidR="00456768" w:rsidRPr="00B568AE">
          <w:rPr>
            <w:rFonts w:ascii="Arial" w:hAnsi="Arial" w:hint="eastAsia"/>
            <w:sz w:val="22"/>
            <w:rtl/>
          </w:rPr>
          <w:t>תיקון</w:t>
        </w:r>
        <w:r w:rsidR="00456768" w:rsidRPr="00B568AE">
          <w:rPr>
            <w:rFonts w:ascii="Arial" w:hAnsi="Arial"/>
            <w:sz w:val="22"/>
            <w:rtl/>
          </w:rPr>
          <w:t xml:space="preserve"> </w:t>
        </w:r>
        <w:r w:rsidR="00456768" w:rsidRPr="00B568AE">
          <w:rPr>
            <w:rFonts w:ascii="Arial" w:hAnsi="Arial" w:hint="eastAsia"/>
            <w:sz w:val="22"/>
            <w:rtl/>
          </w:rPr>
          <w:t>זה</w:t>
        </w:r>
        <w:r w:rsidR="00456768" w:rsidRPr="00B568AE">
          <w:rPr>
            <w:rFonts w:ascii="Arial" w:hAnsi="Arial"/>
            <w:sz w:val="22"/>
            <w:rtl/>
          </w:rPr>
          <w:t xml:space="preserve"> </w:t>
        </w:r>
        <w:r w:rsidR="00456768" w:rsidRPr="00B568AE">
          <w:rPr>
            <w:rFonts w:ascii="Arial" w:hAnsi="Arial" w:hint="eastAsia"/>
            <w:sz w:val="22"/>
            <w:rtl/>
          </w:rPr>
          <w:t>לא</w:t>
        </w:r>
        <w:r w:rsidR="00456768" w:rsidRPr="00B568AE">
          <w:rPr>
            <w:rFonts w:ascii="Arial" w:hAnsi="Arial"/>
            <w:sz w:val="22"/>
            <w:rtl/>
          </w:rPr>
          <w:t xml:space="preserve"> </w:t>
        </w:r>
        <w:r w:rsidR="00456768" w:rsidRPr="00B568AE">
          <w:rPr>
            <w:rFonts w:ascii="Arial" w:hAnsi="Arial" w:hint="eastAsia"/>
            <w:sz w:val="22"/>
            <w:rtl/>
          </w:rPr>
          <w:t>נעשה</w:t>
        </w:r>
        <w:r w:rsidR="00456768" w:rsidRPr="00B568AE">
          <w:rPr>
            <w:rFonts w:ascii="Arial" w:hAnsi="Arial"/>
            <w:sz w:val="22"/>
            <w:rtl/>
          </w:rPr>
          <w:t xml:space="preserve"> </w:t>
        </w:r>
        <w:r w:rsidR="00456768" w:rsidRPr="00B568AE">
          <w:rPr>
            <w:rFonts w:ascii="Arial" w:hAnsi="Arial" w:hint="eastAsia"/>
            <w:sz w:val="22"/>
            <w:rtl/>
          </w:rPr>
          <w:t>מעולם</w:t>
        </w:r>
        <w:r w:rsidR="00456768" w:rsidRPr="00B568AE">
          <w:rPr>
            <w:rFonts w:ascii="Arial" w:hAnsi="Arial"/>
            <w:sz w:val="22"/>
            <w:rtl/>
          </w:rPr>
          <w:t xml:space="preserve">, </w:t>
        </w:r>
        <w:r w:rsidR="00456768" w:rsidRPr="00B568AE">
          <w:rPr>
            <w:rFonts w:ascii="Arial" w:hAnsi="Arial" w:hint="eastAsia"/>
            <w:sz w:val="22"/>
            <w:rtl/>
          </w:rPr>
          <w:t>ובשל</w:t>
        </w:r>
        <w:r w:rsidR="00456768" w:rsidRPr="00B568AE">
          <w:rPr>
            <w:rFonts w:ascii="Arial" w:hAnsi="Arial"/>
            <w:sz w:val="22"/>
            <w:rtl/>
          </w:rPr>
          <w:t xml:space="preserve"> </w:t>
        </w:r>
        <w:r w:rsidR="00456768" w:rsidRPr="00B568AE">
          <w:rPr>
            <w:rFonts w:ascii="Arial" w:hAnsi="Arial" w:hint="eastAsia"/>
            <w:sz w:val="22"/>
            <w:rtl/>
          </w:rPr>
          <w:t>כך</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נאלץ</w:t>
        </w:r>
        <w:r w:rsidR="00456768" w:rsidRPr="00B568AE">
          <w:rPr>
            <w:rFonts w:ascii="Arial" w:hAnsi="Arial"/>
            <w:sz w:val="22"/>
            <w:rtl/>
          </w:rPr>
          <w:t xml:space="preserve"> </w:t>
        </w:r>
        <w:r w:rsidR="00456768" w:rsidRPr="00B568AE">
          <w:rPr>
            <w:rFonts w:ascii="Arial" w:hAnsi="Arial" w:hint="eastAsia"/>
            <w:sz w:val="22"/>
            <w:rtl/>
          </w:rPr>
          <w:t>להמשיך</w:t>
        </w:r>
        <w:r w:rsidR="00456768" w:rsidRPr="00B568AE">
          <w:rPr>
            <w:rFonts w:ascii="Arial" w:hAnsi="Arial"/>
            <w:sz w:val="22"/>
            <w:rtl/>
          </w:rPr>
          <w:t xml:space="preserve"> "לחזר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הפתחים</w:t>
        </w:r>
        <w:r w:rsidR="00456768" w:rsidRPr="00B568AE">
          <w:rPr>
            <w:rFonts w:ascii="Arial" w:hAnsi="Arial"/>
            <w:sz w:val="22"/>
            <w:rtl/>
          </w:rPr>
          <w:t xml:space="preserve">"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מנת</w:t>
        </w:r>
        <w:r w:rsidR="00456768" w:rsidRPr="00B568AE">
          <w:rPr>
            <w:rFonts w:ascii="Arial" w:hAnsi="Arial"/>
            <w:sz w:val="22"/>
            <w:rtl/>
          </w:rPr>
          <w:t xml:space="preserve"> </w:t>
        </w:r>
        <w:r w:rsidR="00456768" w:rsidRPr="00B568AE">
          <w:rPr>
            <w:rFonts w:ascii="Arial" w:hAnsi="Arial" w:hint="eastAsia"/>
            <w:sz w:val="22"/>
            <w:rtl/>
          </w:rPr>
          <w:t>לקבל</w:t>
        </w:r>
        <w:r w:rsidR="00456768" w:rsidRPr="00B568AE">
          <w:rPr>
            <w:rFonts w:ascii="Arial" w:hAnsi="Arial"/>
            <w:sz w:val="22"/>
            <w:rtl/>
          </w:rPr>
          <w:t xml:space="preserve"> </w:t>
        </w:r>
        <w:r w:rsidR="00456768" w:rsidRPr="00B568AE">
          <w:rPr>
            <w:rFonts w:ascii="Arial" w:hAnsi="Arial" w:hint="eastAsia"/>
            <w:sz w:val="22"/>
            <w:rtl/>
          </w:rPr>
          <w:t>תשובות</w:t>
        </w:r>
      </w:ins>
      <w:ins w:id="277" w:author="אביה שקורי" w:date="2021-12-08T16:44:00Z">
        <w:r w:rsidR="001C2637" w:rsidRPr="00B568AE">
          <w:rPr>
            <w:rFonts w:ascii="Arial" w:hAnsi="Arial"/>
            <w:sz w:val="22"/>
            <w:rtl/>
          </w:rPr>
          <w:t>.</w:t>
        </w:r>
      </w:ins>
      <w:ins w:id="278" w:author="אביה שקורי" w:date="2021-12-08T12:36:00Z">
        <w:r w:rsidR="00456768" w:rsidRPr="00B568AE">
          <w:rPr>
            <w:rFonts w:ascii="Arial" w:hAnsi="Arial"/>
            <w:sz w:val="22"/>
            <w:rtl/>
          </w:rPr>
          <w:t xml:space="preserve"> </w:t>
        </w:r>
      </w:ins>
    </w:p>
    <w:p w14:paraId="5866EF9F" w14:textId="446B91CD" w:rsidR="00456768" w:rsidRDefault="001C2637">
      <w:pPr>
        <w:pStyle w:val="11"/>
        <w:tabs>
          <w:tab w:val="left" w:pos="1160"/>
        </w:tabs>
        <w:spacing w:before="0" w:after="240" w:line="360" w:lineRule="auto"/>
        <w:rPr>
          <w:ins w:id="279" w:author="אביה שקורי" w:date="2021-12-08T13:32:00Z"/>
          <w:rFonts w:ascii="Arial" w:hAnsi="Arial"/>
          <w:sz w:val="22"/>
          <w:rtl/>
        </w:rPr>
        <w:pPrChange w:id="280" w:author="אופיר טל" w:date="2021-12-09T09:36:00Z">
          <w:pPr>
            <w:pStyle w:val="11"/>
            <w:tabs>
              <w:tab w:val="left" w:pos="1160"/>
            </w:tabs>
            <w:spacing w:before="0" w:after="240" w:line="360" w:lineRule="auto"/>
            <w:ind w:left="1160" w:right="360" w:firstLine="0"/>
          </w:pPr>
        </w:pPrChange>
      </w:pPr>
      <w:ins w:id="281" w:author="אביה שקורי" w:date="2021-12-08T16:42:00Z">
        <w:r w:rsidRPr="00B568AE">
          <w:rPr>
            <w:rFonts w:ascii="Arial" w:hAnsi="Arial"/>
            <w:i/>
            <w:iCs/>
            <w:sz w:val="22"/>
            <w:rtl/>
            <w:rPrChange w:id="282" w:author="אופיר טל" w:date="2021-12-14T13:52:00Z">
              <w:rPr>
                <w:rFonts w:ascii="Arial" w:hAnsi="Arial"/>
                <w:sz w:val="22"/>
                <w:highlight w:val="yellow"/>
                <w:rtl/>
              </w:rPr>
            </w:rPrChange>
          </w:rPr>
          <w:t>*</w:t>
        </w:r>
      </w:ins>
      <w:ins w:id="283" w:author="אביה שקורי" w:date="2021-12-08T16:43:00Z">
        <w:r w:rsidRPr="00B568AE">
          <w:rPr>
            <w:rFonts w:ascii="Arial" w:hAnsi="Arial"/>
            <w:i/>
            <w:iCs/>
            <w:sz w:val="22"/>
            <w:rtl/>
            <w:rPrChange w:id="284" w:author="אופיר טל" w:date="2021-12-14T13:52:00Z">
              <w:rPr>
                <w:rFonts w:ascii="Arial" w:hAnsi="Arial"/>
                <w:sz w:val="22"/>
                <w:highlight w:val="yellow"/>
                <w:rtl/>
              </w:rPr>
            </w:rPrChange>
          </w:rPr>
          <w:t xml:space="preserve">      </w:t>
        </w:r>
      </w:ins>
      <w:ins w:id="285" w:author="אביה שקורי" w:date="2021-12-08T12:36:00Z">
        <w:r w:rsidR="00456768" w:rsidRPr="00B568AE">
          <w:rPr>
            <w:rFonts w:ascii="Arial" w:hAnsi="Arial" w:hint="eastAsia"/>
            <w:i/>
            <w:iCs/>
            <w:sz w:val="22"/>
            <w:rtl/>
            <w:rPrChange w:id="286" w:author="אופיר טל" w:date="2021-12-14T13:52:00Z">
              <w:rPr>
                <w:rFonts w:ascii="Arial" w:hAnsi="Arial" w:hint="eastAsia"/>
                <w:sz w:val="22"/>
                <w:highlight w:val="yellow"/>
                <w:rtl/>
              </w:rPr>
            </w:rPrChange>
          </w:rPr>
          <w:t>מצ</w:t>
        </w:r>
        <w:r w:rsidR="00456768" w:rsidRPr="00B568AE">
          <w:rPr>
            <w:rFonts w:ascii="Arial" w:hAnsi="Arial"/>
            <w:i/>
            <w:iCs/>
            <w:sz w:val="22"/>
            <w:rtl/>
            <w:rPrChange w:id="287" w:author="אופיר טל" w:date="2021-12-14T13:52:00Z">
              <w:rPr>
                <w:rFonts w:ascii="Arial" w:hAnsi="Arial"/>
                <w:sz w:val="22"/>
                <w:highlight w:val="yellow"/>
                <w:rtl/>
              </w:rPr>
            </w:rPrChange>
          </w:rPr>
          <w:t xml:space="preserve">"ב </w:t>
        </w:r>
        <w:r w:rsidR="00456768" w:rsidRPr="00B568AE">
          <w:rPr>
            <w:rFonts w:ascii="Arial" w:hAnsi="Arial" w:hint="eastAsia"/>
            <w:i/>
            <w:iCs/>
            <w:sz w:val="22"/>
            <w:rtl/>
            <w:rPrChange w:id="288" w:author="אופיר טל" w:date="2021-12-14T13:52:00Z">
              <w:rPr>
                <w:rFonts w:ascii="Arial" w:hAnsi="Arial" w:hint="eastAsia"/>
                <w:sz w:val="22"/>
                <w:highlight w:val="yellow"/>
                <w:rtl/>
              </w:rPr>
            </w:rPrChange>
          </w:rPr>
          <w:t>מכתבו</w:t>
        </w:r>
        <w:r w:rsidR="00456768" w:rsidRPr="00B568AE">
          <w:rPr>
            <w:rFonts w:ascii="Arial" w:hAnsi="Arial"/>
            <w:i/>
            <w:iCs/>
            <w:sz w:val="22"/>
            <w:rtl/>
            <w:rPrChange w:id="289"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290" w:author="אופיר טל" w:date="2021-12-14T13:52:00Z">
              <w:rPr>
                <w:rFonts w:ascii="Arial" w:hAnsi="Arial" w:hint="eastAsia"/>
                <w:sz w:val="22"/>
                <w:highlight w:val="yellow"/>
                <w:rtl/>
              </w:rPr>
            </w:rPrChange>
          </w:rPr>
          <w:t>של</w:t>
        </w:r>
        <w:r w:rsidR="00456768" w:rsidRPr="00B568AE">
          <w:rPr>
            <w:rFonts w:ascii="Arial" w:hAnsi="Arial"/>
            <w:i/>
            <w:iCs/>
            <w:sz w:val="22"/>
            <w:rtl/>
            <w:rPrChange w:id="291"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292" w:author="אופיר טל" w:date="2021-12-14T13:52:00Z">
              <w:rPr>
                <w:rFonts w:ascii="Arial" w:hAnsi="Arial" w:hint="eastAsia"/>
                <w:sz w:val="22"/>
                <w:highlight w:val="yellow"/>
                <w:rtl/>
              </w:rPr>
            </w:rPrChange>
          </w:rPr>
          <w:t>התובע</w:t>
        </w:r>
        <w:r w:rsidR="00456768" w:rsidRPr="00B568AE">
          <w:rPr>
            <w:rFonts w:ascii="Arial" w:hAnsi="Arial"/>
            <w:i/>
            <w:iCs/>
            <w:sz w:val="22"/>
            <w:rtl/>
            <w:rPrChange w:id="293"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294" w:author="אופיר טל" w:date="2021-12-14T13:52:00Z">
              <w:rPr>
                <w:rFonts w:ascii="Arial" w:hAnsi="Arial" w:hint="eastAsia"/>
                <w:sz w:val="22"/>
                <w:highlight w:val="yellow"/>
                <w:rtl/>
              </w:rPr>
            </w:rPrChange>
          </w:rPr>
          <w:t>מיום</w:t>
        </w:r>
        <w:r w:rsidR="00456768" w:rsidRPr="00B568AE">
          <w:rPr>
            <w:rFonts w:ascii="Arial" w:hAnsi="Arial"/>
            <w:i/>
            <w:iCs/>
            <w:sz w:val="22"/>
            <w:rtl/>
            <w:rPrChange w:id="295" w:author="אופיר טל" w:date="2021-12-14T13:52:00Z">
              <w:rPr>
                <w:rFonts w:ascii="Arial" w:hAnsi="Arial"/>
                <w:sz w:val="22"/>
                <w:highlight w:val="yellow"/>
                <w:rtl/>
              </w:rPr>
            </w:rPrChange>
          </w:rPr>
          <w:t xml:space="preserve"> 15.3.2017</w:t>
        </w:r>
      </w:ins>
      <w:ins w:id="296" w:author="אביה שקורי" w:date="2021-12-08T16:43:00Z">
        <w:r w:rsidRPr="00B568AE">
          <w:rPr>
            <w:rFonts w:ascii="Arial" w:hAnsi="Arial"/>
            <w:i/>
            <w:iCs/>
            <w:sz w:val="22"/>
            <w:rtl/>
            <w:rPrChange w:id="297" w:author="אופיר טל" w:date="2021-12-14T13:52:00Z">
              <w:rPr>
                <w:rFonts w:ascii="Arial" w:hAnsi="Arial"/>
                <w:sz w:val="22"/>
                <w:highlight w:val="yellow"/>
                <w:rtl/>
              </w:rPr>
            </w:rPrChange>
          </w:rPr>
          <w:t>,</w:t>
        </w:r>
      </w:ins>
      <w:ins w:id="298" w:author="אביה שקורי" w:date="2021-12-08T12:36:00Z">
        <w:r w:rsidR="00456768" w:rsidRPr="00B568AE">
          <w:rPr>
            <w:rFonts w:ascii="Arial" w:hAnsi="Arial"/>
            <w:i/>
            <w:iCs/>
            <w:sz w:val="22"/>
            <w:rtl/>
            <w:rPrChange w:id="299" w:author="אופיר טל" w:date="2021-12-14T13:52:00Z">
              <w:rPr>
                <w:rFonts w:ascii="Arial" w:hAnsi="Arial"/>
                <w:sz w:val="22"/>
                <w:highlight w:val="yellow"/>
                <w:rtl/>
              </w:rPr>
            </w:rPrChange>
          </w:rPr>
          <w:t xml:space="preserve"> </w:t>
        </w:r>
        <w:r w:rsidR="00456768" w:rsidRPr="00B568AE">
          <w:rPr>
            <w:rFonts w:ascii="Arial" w:hAnsi="Arial" w:hint="eastAsia"/>
            <w:i/>
            <w:iCs/>
            <w:sz w:val="22"/>
            <w:highlight w:val="yellow"/>
            <w:u w:val="single"/>
            <w:rtl/>
            <w:rPrChange w:id="300" w:author="אופיר טל" w:date="2021-12-14T13:53:00Z">
              <w:rPr>
                <w:rFonts w:ascii="Arial" w:hAnsi="Arial" w:hint="eastAsia"/>
                <w:sz w:val="22"/>
                <w:highlight w:val="yellow"/>
                <w:rtl/>
              </w:rPr>
            </w:rPrChange>
          </w:rPr>
          <w:t>כנספח</w:t>
        </w:r>
        <w:r w:rsidR="00456768" w:rsidRPr="00B568AE">
          <w:rPr>
            <w:rFonts w:ascii="Arial" w:hAnsi="Arial"/>
            <w:sz w:val="22"/>
            <w:highlight w:val="yellow"/>
            <w:u w:val="single"/>
            <w:rtl/>
            <w:rPrChange w:id="301" w:author="אופיר טל" w:date="2021-12-14T13:53:00Z">
              <w:rPr>
                <w:rFonts w:ascii="Arial" w:hAnsi="Arial"/>
                <w:sz w:val="22"/>
                <w:highlight w:val="yellow"/>
                <w:rtl/>
              </w:rPr>
            </w:rPrChange>
          </w:rPr>
          <w:t xml:space="preserve"> </w:t>
        </w:r>
      </w:ins>
      <w:ins w:id="302" w:author="אביה שקורי" w:date="2021-12-08T16:43:00Z">
        <w:r w:rsidRPr="00B568AE">
          <w:rPr>
            <w:rFonts w:ascii="Arial" w:hAnsi="Arial"/>
            <w:i/>
            <w:iCs/>
            <w:sz w:val="22"/>
            <w:highlight w:val="yellow"/>
            <w:u w:val="single"/>
            <w:rtl/>
            <w:rPrChange w:id="303" w:author="אופיר טל" w:date="2021-12-14T13:53:00Z">
              <w:rPr>
                <w:rFonts w:ascii="Arial" w:hAnsi="Arial"/>
                <w:sz w:val="22"/>
                <w:rtl/>
              </w:rPr>
            </w:rPrChange>
          </w:rPr>
          <w:t>14</w:t>
        </w:r>
      </w:ins>
      <w:ins w:id="304" w:author="אופיר טל" w:date="2021-12-14T13:52:00Z">
        <w:r w:rsidR="00B568AE" w:rsidRPr="00B568AE">
          <w:rPr>
            <w:rFonts w:ascii="Arial" w:hAnsi="Arial"/>
            <w:i/>
            <w:iCs/>
            <w:sz w:val="22"/>
            <w:highlight w:val="yellow"/>
            <w:rtl/>
            <w:rPrChange w:id="305" w:author="אופיר טל" w:date="2021-12-14T13:53:00Z">
              <w:rPr>
                <w:rFonts w:ascii="Arial" w:hAnsi="Arial"/>
                <w:sz w:val="22"/>
                <w:rtl/>
              </w:rPr>
            </w:rPrChange>
          </w:rPr>
          <w:t>.</w:t>
        </w:r>
      </w:ins>
    </w:p>
    <w:p w14:paraId="4D212764" w14:textId="77CCFB6F" w:rsidR="00747E0D" w:rsidRPr="00B568AE" w:rsidDel="00747E0D" w:rsidRDefault="00747E0D">
      <w:pPr>
        <w:pStyle w:val="11"/>
        <w:tabs>
          <w:tab w:val="left" w:pos="1160"/>
        </w:tabs>
        <w:spacing w:before="0" w:after="240" w:line="360" w:lineRule="auto"/>
        <w:ind w:left="521" w:hanging="425"/>
        <w:rPr>
          <w:del w:id="306" w:author="אביה שקורי" w:date="2021-12-02T14:28:00Z"/>
          <w:rStyle w:val="emailstyle17"/>
          <w:rFonts w:cs="David"/>
          <w:color w:val="auto"/>
          <w:sz w:val="22"/>
          <w:rPrChange w:id="307" w:author="אופיר טל" w:date="2021-12-14T13:53:00Z">
            <w:rPr>
              <w:del w:id="308" w:author="אביה שקורי" w:date="2021-12-02T14:28:00Z"/>
              <w:rStyle w:val="emailstyle17"/>
              <w:rFonts w:cs="David"/>
              <w:b/>
              <w:bCs/>
              <w:color w:val="auto"/>
              <w:sz w:val="22"/>
              <w:szCs w:val="28"/>
              <w:u w:val="single"/>
            </w:rPr>
          </w:rPrChange>
        </w:rPr>
        <w:pPrChange w:id="309" w:author="אופיר טל" w:date="2021-12-14T13:54:00Z">
          <w:pPr>
            <w:pStyle w:val="11"/>
            <w:numPr>
              <w:numId w:val="47"/>
            </w:numPr>
            <w:tabs>
              <w:tab w:val="num" w:pos="502"/>
            </w:tabs>
            <w:spacing w:before="0" w:after="240" w:line="360" w:lineRule="auto"/>
            <w:ind w:left="510" w:right="360" w:hanging="425"/>
          </w:pPr>
        </w:pPrChange>
      </w:pPr>
    </w:p>
    <w:p w14:paraId="0F3730C9" w14:textId="6810E076" w:rsidR="0074668B" w:rsidRPr="00901A33" w:rsidDel="00D94196" w:rsidRDefault="002E597B">
      <w:pPr>
        <w:pStyle w:val="11"/>
        <w:numPr>
          <w:ilvl w:val="0"/>
          <w:numId w:val="51"/>
        </w:numPr>
        <w:spacing w:before="0" w:after="240" w:line="360" w:lineRule="auto"/>
        <w:ind w:left="521" w:hanging="425"/>
        <w:rPr>
          <w:del w:id="310" w:author="אביה שקורי" w:date="2021-12-08T11:31:00Z"/>
          <w:rStyle w:val="emailstyle17"/>
          <w:rFonts w:cs="David"/>
          <w:color w:val="auto"/>
          <w:sz w:val="22"/>
        </w:rPr>
        <w:pPrChange w:id="311" w:author="אופיר טל" w:date="2021-12-14T13:54:00Z">
          <w:pPr>
            <w:pStyle w:val="11"/>
            <w:numPr>
              <w:numId w:val="47"/>
            </w:numPr>
            <w:tabs>
              <w:tab w:val="num" w:pos="502"/>
            </w:tabs>
            <w:spacing w:before="0" w:after="240" w:line="360" w:lineRule="auto"/>
            <w:ind w:left="510" w:right="360" w:hanging="425"/>
          </w:pPr>
        </w:pPrChange>
      </w:pPr>
      <w:del w:id="312" w:author="אביה שקורי" w:date="2021-12-08T11:31:00Z">
        <w:r w:rsidRPr="00901A33" w:rsidDel="00D94196">
          <w:rPr>
            <w:rStyle w:val="emailstyle17"/>
            <w:rFonts w:cs="David" w:hint="eastAsia"/>
            <w:color w:val="auto"/>
            <w:sz w:val="22"/>
            <w:rtl/>
          </w:rPr>
          <w:delText>כדי</w:delText>
        </w:r>
        <w:r w:rsidRPr="00901A33" w:rsidDel="00D94196">
          <w:rPr>
            <w:rStyle w:val="emailstyle17"/>
            <w:rFonts w:cs="David"/>
            <w:color w:val="auto"/>
            <w:sz w:val="22"/>
            <w:rtl/>
          </w:rPr>
          <w:delText xml:space="preserve"> לא להלאות את בית הדין הנכבד, לא נפרט  </w:delText>
        </w:r>
        <w:r w:rsidRPr="00901A33" w:rsidDel="00D94196">
          <w:rPr>
            <w:rStyle w:val="emailstyle17"/>
            <w:rFonts w:cs="David" w:hint="eastAsia"/>
            <w:color w:val="auto"/>
            <w:sz w:val="22"/>
            <w:rtl/>
          </w:rPr>
          <w:delText>ב</w:delText>
        </w:r>
        <w:r w:rsidR="004E6BD2" w:rsidRPr="00901A33" w:rsidDel="00D94196">
          <w:rPr>
            <w:rStyle w:val="emailstyle17"/>
            <w:rFonts w:cs="David" w:hint="eastAsia"/>
            <w:color w:val="auto"/>
            <w:sz w:val="22"/>
            <w:rtl/>
          </w:rPr>
          <w:delText>שלב</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זה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ב</w:delText>
        </w:r>
        <w:r w:rsidRPr="00901A33" w:rsidDel="00D94196">
          <w:rPr>
            <w:rStyle w:val="emailstyle17"/>
            <w:rFonts w:cs="David" w:hint="eastAsia"/>
            <w:color w:val="auto"/>
            <w:sz w:val="22"/>
            <w:rtl/>
          </w:rPr>
          <w:delText>מסגרת</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כתב</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התביעה</w:delText>
        </w:r>
        <w:r w:rsidR="004E6BD2"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את</w:delText>
        </w:r>
        <w:r w:rsidRPr="00901A33" w:rsidDel="00D94196">
          <w:rPr>
            <w:rStyle w:val="emailstyle17"/>
            <w:rFonts w:cs="David"/>
            <w:color w:val="auto"/>
            <w:sz w:val="22"/>
            <w:rtl/>
          </w:rPr>
          <w:delText xml:space="preserve"> כל הפניות הרבות של התובע לנתבע</w:delText>
        </w:r>
        <w:r w:rsidR="00D1623C" w:rsidRPr="00901A33" w:rsidDel="00D94196">
          <w:rPr>
            <w:rStyle w:val="emailstyle17"/>
            <w:rFonts w:cs="David" w:hint="eastAsia"/>
            <w:color w:val="auto"/>
            <w:sz w:val="22"/>
            <w:rtl/>
          </w:rPr>
          <w:delText>ו</w:delText>
        </w:r>
        <w:r w:rsidRPr="00901A33" w:rsidDel="00D94196">
          <w:rPr>
            <w:rStyle w:val="emailstyle17"/>
            <w:rFonts w:cs="David"/>
            <w:color w:val="auto"/>
            <w:sz w:val="22"/>
            <w:rtl/>
          </w:rPr>
          <w:delText>ת</w:delText>
        </w:r>
        <w:r w:rsidR="00D1623C" w:rsidRPr="00901A33" w:rsidDel="00D94196">
          <w:rPr>
            <w:rStyle w:val="emailstyle17"/>
            <w:rFonts w:cs="David"/>
            <w:color w:val="auto"/>
            <w:sz w:val="22"/>
            <w:rtl/>
          </w:rPr>
          <w:delText xml:space="preserve"> או מי מהן</w:delText>
        </w:r>
        <w:r w:rsidRPr="00901A33" w:rsidDel="00D94196">
          <w:rPr>
            <w:rStyle w:val="emailstyle17"/>
            <w:rFonts w:cs="David"/>
            <w:color w:val="auto"/>
            <w:sz w:val="22"/>
            <w:rtl/>
          </w:rPr>
          <w:delText>, את ההת</w:delText>
        </w:r>
        <w:r w:rsidR="00EC4280" w:rsidRPr="00901A33" w:rsidDel="00D94196">
          <w:rPr>
            <w:rStyle w:val="emailstyle17"/>
            <w:rFonts w:cs="David" w:hint="eastAsia"/>
            <w:color w:val="auto"/>
            <w:sz w:val="22"/>
            <w:rtl/>
          </w:rPr>
          <w:delText>חמקות</w:delText>
        </w:r>
        <w:r w:rsidR="00EC4280" w:rsidRPr="00901A33" w:rsidDel="00D94196">
          <w:rPr>
            <w:rStyle w:val="emailstyle17"/>
            <w:rFonts w:cs="David"/>
            <w:color w:val="auto"/>
            <w:sz w:val="22"/>
            <w:rtl/>
          </w:rPr>
          <w:delText xml:space="preserve"> השיטתית </w:delText>
        </w:r>
        <w:r w:rsidR="00D1623C" w:rsidRPr="00901A33" w:rsidDel="00D94196">
          <w:rPr>
            <w:rStyle w:val="emailstyle17"/>
            <w:rFonts w:cs="David" w:hint="eastAsia"/>
            <w:color w:val="auto"/>
            <w:sz w:val="22"/>
            <w:rtl/>
          </w:rPr>
          <w:delText>מפניותיו</w:delText>
        </w:r>
        <w:r w:rsidR="00D1623C"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וטענותיו</w:delText>
        </w:r>
        <w:r w:rsidR="00D1623C" w:rsidRPr="00901A33" w:rsidDel="00D94196">
          <w:rPr>
            <w:rStyle w:val="emailstyle17"/>
            <w:rFonts w:cs="David"/>
            <w:color w:val="auto"/>
            <w:sz w:val="22"/>
            <w:rtl/>
          </w:rPr>
          <w:delText>,</w:delText>
        </w:r>
        <w:r w:rsidR="00EC4280"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כמו</w:delText>
        </w:r>
        <w:r w:rsidR="00D1623C" w:rsidRPr="00901A33" w:rsidDel="00D94196">
          <w:rPr>
            <w:rStyle w:val="emailstyle17"/>
            <w:rFonts w:cs="David"/>
            <w:color w:val="auto"/>
            <w:sz w:val="22"/>
            <w:rtl/>
          </w:rPr>
          <w:delText xml:space="preserve"> גם </w:delText>
        </w:r>
        <w:r w:rsidRPr="00901A33" w:rsidDel="00D94196">
          <w:rPr>
            <w:rStyle w:val="emailstyle17"/>
            <w:rFonts w:cs="David"/>
            <w:color w:val="auto"/>
            <w:sz w:val="22"/>
            <w:rtl/>
          </w:rPr>
          <w:delText>את עגמת הנפש הקשה והמתמשכת שנגרמה לו מתחושת "החיזור אחר הפתחים"</w:delText>
        </w:r>
        <w:r w:rsidR="004E6BD2" w:rsidRPr="00901A33" w:rsidDel="00D94196">
          <w:rPr>
            <w:rStyle w:val="emailstyle17"/>
            <w:rFonts w:cs="David"/>
            <w:color w:val="auto"/>
            <w:sz w:val="22"/>
            <w:rtl/>
          </w:rPr>
          <w:delText xml:space="preserve"> ומ</w:delText>
        </w:r>
        <w:r w:rsidR="000F458D" w:rsidRPr="00901A33" w:rsidDel="00D94196">
          <w:rPr>
            <w:rStyle w:val="emailstyle17"/>
            <w:rFonts w:cs="David" w:hint="eastAsia"/>
            <w:color w:val="auto"/>
            <w:sz w:val="22"/>
            <w:rtl/>
          </w:rPr>
          <w:delText>ה</w:delText>
        </w:r>
        <w:r w:rsidR="004E6BD2" w:rsidRPr="00901A33" w:rsidDel="00D94196">
          <w:rPr>
            <w:rStyle w:val="emailstyle17"/>
            <w:rFonts w:cs="David" w:hint="eastAsia"/>
            <w:color w:val="auto"/>
            <w:sz w:val="22"/>
            <w:rtl/>
          </w:rPr>
          <w:delText>תגובות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w:delText>
        </w:r>
        <w:r w:rsidR="000F458D" w:rsidRPr="00901A33" w:rsidDel="00D94196">
          <w:rPr>
            <w:rStyle w:val="emailstyle17"/>
            <w:rFonts w:cs="David" w:hint="eastAsia"/>
            <w:color w:val="auto"/>
            <w:sz w:val="22"/>
            <w:rtl/>
          </w:rPr>
          <w:delText>קיבל</w:delText>
        </w:r>
        <w:r w:rsidR="000F458D" w:rsidRPr="00901A33" w:rsidDel="00D94196">
          <w:rPr>
            <w:rStyle w:val="emailstyle17"/>
            <w:rFonts w:cs="David"/>
            <w:color w:val="auto"/>
            <w:sz w:val="22"/>
            <w:rtl/>
          </w:rPr>
          <w:delText xml:space="preserve">, </w:delText>
        </w:r>
        <w:r w:rsidR="000F458D" w:rsidRPr="00901A33" w:rsidDel="00D94196">
          <w:rPr>
            <w:rStyle w:val="emailstyle17"/>
            <w:rFonts w:cs="David" w:hint="eastAsia"/>
            <w:color w:val="auto"/>
            <w:sz w:val="22"/>
            <w:rtl/>
          </w:rPr>
          <w:delText>ש</w:delText>
        </w:r>
        <w:r w:rsidR="004E6BD2" w:rsidRPr="00901A33" w:rsidDel="00D94196">
          <w:rPr>
            <w:rStyle w:val="emailstyle17"/>
            <w:rFonts w:cs="David" w:hint="eastAsia"/>
            <w:color w:val="auto"/>
            <w:sz w:val="22"/>
            <w:rtl/>
          </w:rPr>
          <w:delText>עיקרן</w:delText>
        </w:r>
        <w:r w:rsidR="004E6BD2" w:rsidRPr="00901A33" w:rsidDel="00D94196">
          <w:rPr>
            <w:rStyle w:val="emailstyle17"/>
            <w:rFonts w:cs="David"/>
            <w:color w:val="auto"/>
            <w:sz w:val="22"/>
            <w:rtl/>
          </w:rPr>
          <w:delText xml:space="preserve"> "תמתין" </w:delText>
        </w:r>
        <w:r w:rsidR="004E6BD2" w:rsidRPr="00901A33" w:rsidDel="00D94196">
          <w:rPr>
            <w:rStyle w:val="emailstyle17"/>
            <w:rFonts w:cs="David" w:hint="eastAsia"/>
            <w:color w:val="auto"/>
            <w:sz w:val="22"/>
            <w:rtl/>
          </w:rPr>
          <w:delText>ו</w:delText>
        </w:r>
        <w:r w:rsidR="004E6BD2" w:rsidRPr="00901A33" w:rsidDel="00D94196">
          <w:rPr>
            <w:rStyle w:val="emailstyle17"/>
            <w:rFonts w:cs="David"/>
            <w:color w:val="auto"/>
            <w:sz w:val="22"/>
            <w:rtl/>
          </w:rPr>
          <w:delText xml:space="preserve">"בודקים" </w:delText>
        </w:r>
        <w:r w:rsidR="004E6BD2" w:rsidRPr="00901A33" w:rsidDel="00D94196">
          <w:rPr>
            <w:rStyle w:val="emailstyle17"/>
            <w:rFonts w:cs="David" w:hint="eastAsia"/>
            <w:color w:val="auto"/>
            <w:sz w:val="22"/>
            <w:rtl/>
          </w:rPr>
          <w:delText>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הנושא</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וזאת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לאורך</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תקופה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של</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כ</w:delText>
        </w:r>
        <w:r w:rsidR="004E6BD2" w:rsidRPr="00901A33" w:rsidDel="00D94196">
          <w:rPr>
            <w:rStyle w:val="emailstyle17"/>
            <w:rFonts w:cs="David"/>
            <w:color w:val="auto"/>
            <w:sz w:val="22"/>
            <w:rtl/>
          </w:rPr>
          <w:delText xml:space="preserve">-6 </w:delText>
        </w:r>
        <w:r w:rsidR="004E6BD2" w:rsidRPr="00901A33" w:rsidDel="00D94196">
          <w:rPr>
            <w:rStyle w:val="emailstyle17"/>
            <w:rFonts w:cs="David" w:hint="eastAsia"/>
            <w:color w:val="auto"/>
            <w:sz w:val="22"/>
            <w:rtl/>
          </w:rPr>
          <w:delText>שנים</w:delText>
        </w:r>
        <w:r w:rsidR="004E6BD2" w:rsidRPr="00901A33" w:rsidDel="00D94196">
          <w:rPr>
            <w:rStyle w:val="emailstyle17"/>
            <w:rFonts w:cs="David"/>
            <w:color w:val="auto"/>
            <w:sz w:val="22"/>
            <w:rtl/>
          </w:rPr>
          <w:delText>(!)</w:delText>
        </w:r>
        <w:r w:rsidR="00FC5238"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del>
    </w:p>
    <w:p w14:paraId="00BF4EDC" w14:textId="47102043" w:rsidR="004E6BD2" w:rsidRPr="00901A33" w:rsidRDefault="00FC5238">
      <w:pPr>
        <w:pStyle w:val="11"/>
        <w:numPr>
          <w:ilvl w:val="0"/>
          <w:numId w:val="51"/>
        </w:numPr>
        <w:spacing w:before="0" w:after="240" w:line="360" w:lineRule="auto"/>
        <w:ind w:left="521" w:hanging="425"/>
        <w:rPr>
          <w:rStyle w:val="emailstyle17"/>
          <w:rFonts w:cs="David"/>
          <w:color w:val="auto"/>
          <w:sz w:val="22"/>
        </w:rPr>
        <w:pPrChange w:id="313" w:author="אופיר טל" w:date="2021-12-14T13:54:00Z">
          <w:pPr>
            <w:pStyle w:val="11"/>
            <w:spacing w:before="0" w:after="240" w:line="360" w:lineRule="auto"/>
            <w:ind w:left="510" w:firstLine="0"/>
          </w:pPr>
        </w:pPrChange>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 xml:space="preserve">השנים הטובות ביותר של תקופת </w:t>
      </w:r>
      <w:proofErr w:type="spellStart"/>
      <w:r w:rsidR="000F458D" w:rsidRPr="00901A33">
        <w:rPr>
          <w:rStyle w:val="emailstyle17"/>
          <w:rFonts w:cs="David" w:hint="cs"/>
          <w:color w:val="auto"/>
          <w:sz w:val="22"/>
          <w:rtl/>
        </w:rPr>
        <w:t>הגימלאות</w:t>
      </w:r>
      <w:proofErr w:type="spellEnd"/>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pPr>
        <w:pStyle w:val="11"/>
        <w:numPr>
          <w:ilvl w:val="0"/>
          <w:numId w:val="51"/>
        </w:numPr>
        <w:spacing w:before="0" w:after="240" w:line="360" w:lineRule="auto"/>
        <w:ind w:left="521" w:hanging="425"/>
        <w:rPr>
          <w:rFonts w:ascii="David" w:hAnsi="David"/>
          <w:sz w:val="22"/>
          <w:szCs w:val="22"/>
        </w:rPr>
        <w:pPrChange w:id="314" w:author="אופיר טל" w:date="2021-12-14T13:54:00Z">
          <w:pPr>
            <w:pStyle w:val="11"/>
            <w:numPr>
              <w:numId w:val="47"/>
            </w:numPr>
            <w:tabs>
              <w:tab w:val="num" w:pos="502"/>
            </w:tabs>
            <w:spacing w:before="0" w:after="120" w:line="360" w:lineRule="auto"/>
            <w:ind w:left="521" w:right="360" w:hanging="425"/>
          </w:pPr>
        </w:pPrChange>
      </w:pPr>
      <w:r w:rsidRPr="00901A33">
        <w:rPr>
          <w:rStyle w:val="emailstyle17"/>
          <w:rFonts w:cs="David" w:hint="cs"/>
          <w:color w:val="auto"/>
          <w:sz w:val="22"/>
          <w:rtl/>
        </w:rPr>
        <w:lastRenderedPageBreak/>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pPr>
        <w:pStyle w:val="11"/>
        <w:spacing w:before="0" w:after="240" w:line="360" w:lineRule="auto"/>
        <w:ind w:left="523" w:firstLine="0"/>
        <w:rPr>
          <w:rFonts w:ascii="David" w:hAnsi="David"/>
          <w:sz w:val="22"/>
          <w:szCs w:val="22"/>
        </w:rPr>
        <w:pPrChange w:id="315" w:author="אופיר טל" w:date="2021-12-14T14:07:00Z">
          <w:pPr>
            <w:pStyle w:val="11"/>
            <w:spacing w:before="0" w:after="120" w:line="360" w:lineRule="auto"/>
            <w:ind w:left="521" w:right="360" w:firstLine="0"/>
          </w:pPr>
        </w:pPrChange>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pPr>
        <w:pStyle w:val="11"/>
        <w:numPr>
          <w:ilvl w:val="0"/>
          <w:numId w:val="43"/>
        </w:numPr>
        <w:spacing w:before="0" w:after="240" w:line="360" w:lineRule="auto"/>
        <w:ind w:left="948"/>
        <w:rPr>
          <w:rFonts w:ascii="David" w:hAnsi="David"/>
          <w:sz w:val="24"/>
        </w:rPr>
        <w:pPrChange w:id="316" w:author="אופיר טל" w:date="2021-12-14T14:07:00Z">
          <w:pPr>
            <w:pStyle w:val="11"/>
            <w:numPr>
              <w:numId w:val="43"/>
            </w:numPr>
            <w:tabs>
              <w:tab w:val="left" w:pos="3074"/>
              <w:tab w:val="left" w:pos="3358"/>
            </w:tabs>
            <w:spacing w:before="0" w:after="120" w:line="360" w:lineRule="auto"/>
            <w:ind w:left="1334" w:right="360" w:hanging="360"/>
          </w:pPr>
        </w:pPrChange>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2E57D8E6" w14:textId="43B9A8A7" w:rsidR="003B377B" w:rsidDel="00A9280D" w:rsidRDefault="003B377B">
      <w:pPr>
        <w:pStyle w:val="11"/>
        <w:spacing w:before="0" w:after="240" w:line="360" w:lineRule="auto"/>
        <w:ind w:left="948" w:firstLine="0"/>
        <w:rPr>
          <w:del w:id="317" w:author="אביה שקורי" w:date="2021-12-02T14:52:00Z"/>
          <w:rFonts w:ascii="David" w:hAnsi="David"/>
          <w:b/>
          <w:bCs/>
          <w:sz w:val="24"/>
          <w:rtl/>
        </w:rPr>
        <w:pPrChange w:id="318" w:author="אופיר טל" w:date="2021-12-14T14:07:00Z">
          <w:pPr>
            <w:pStyle w:val="11"/>
            <w:tabs>
              <w:tab w:val="left" w:pos="3074"/>
              <w:tab w:val="left" w:pos="3358"/>
            </w:tabs>
            <w:spacing w:before="0" w:after="120" w:line="360" w:lineRule="auto"/>
            <w:ind w:left="1334" w:right="360" w:firstLine="0"/>
          </w:pPr>
        </w:pPrChange>
      </w:pPr>
    </w:p>
    <w:p w14:paraId="7B28B396" w14:textId="6A800F38" w:rsidR="003B377B" w:rsidDel="00D94196" w:rsidRDefault="003B377B">
      <w:pPr>
        <w:pStyle w:val="11"/>
        <w:spacing w:before="0" w:after="240" w:line="360" w:lineRule="auto"/>
        <w:ind w:left="948" w:firstLine="0"/>
        <w:rPr>
          <w:del w:id="319" w:author="אביה שקורי" w:date="2021-12-08T11:31:00Z"/>
          <w:rFonts w:ascii="David" w:hAnsi="David"/>
          <w:sz w:val="24"/>
          <w:rtl/>
        </w:rPr>
        <w:pPrChange w:id="320" w:author="אופיר טל" w:date="2021-12-14T14:07:00Z">
          <w:pPr>
            <w:pStyle w:val="11"/>
            <w:tabs>
              <w:tab w:val="left" w:pos="3074"/>
              <w:tab w:val="left" w:pos="3358"/>
            </w:tabs>
            <w:spacing w:before="0" w:after="120" w:line="360" w:lineRule="auto"/>
            <w:ind w:left="1334" w:right="360" w:firstLine="0"/>
          </w:pPr>
        </w:pPrChange>
      </w:pPr>
    </w:p>
    <w:p w14:paraId="6FCB07AE" w14:textId="5D13E38E" w:rsidR="004E6BD2" w:rsidRPr="00901A33" w:rsidRDefault="004E6BD2">
      <w:pPr>
        <w:pStyle w:val="11"/>
        <w:numPr>
          <w:ilvl w:val="0"/>
          <w:numId w:val="43"/>
        </w:numPr>
        <w:spacing w:before="0" w:after="240" w:line="360" w:lineRule="auto"/>
        <w:ind w:left="948"/>
        <w:rPr>
          <w:rFonts w:ascii="David" w:hAnsi="David"/>
          <w:sz w:val="24"/>
          <w:rtl/>
        </w:rPr>
        <w:pPrChange w:id="321" w:author="אופיר טל" w:date="2021-12-14T14:07:00Z">
          <w:pPr>
            <w:pStyle w:val="11"/>
            <w:numPr>
              <w:numId w:val="43"/>
            </w:numPr>
            <w:tabs>
              <w:tab w:val="left" w:pos="3074"/>
              <w:tab w:val="left" w:pos="3358"/>
            </w:tabs>
            <w:spacing w:before="0" w:after="120" w:line="360" w:lineRule="auto"/>
            <w:ind w:left="1334" w:right="360" w:hanging="360"/>
          </w:pPr>
        </w:pPrChange>
      </w:pPr>
      <w:r w:rsidRPr="00901A33">
        <w:rPr>
          <w:rFonts w:ascii="David" w:hAnsi="David" w:hint="eastAsia"/>
          <w:sz w:val="24"/>
          <w:rtl/>
        </w:rPr>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 xml:space="preserve">מדובר לכל היותר בחריגה מהוראות חוזה העבודה האישי שנחתם </w:t>
      </w:r>
      <w:proofErr w:type="spellStart"/>
      <w:r w:rsidRPr="00901A33">
        <w:rPr>
          <w:rFonts w:ascii="David" w:hAnsi="David"/>
          <w:b/>
          <w:bCs/>
          <w:i/>
          <w:iCs/>
          <w:sz w:val="24"/>
          <w:rtl/>
        </w:rPr>
        <w:t>עימך</w:t>
      </w:r>
      <w:proofErr w:type="spellEnd"/>
      <w:r w:rsidRPr="00901A33">
        <w:rPr>
          <w:rFonts w:ascii="David" w:hAnsi="David"/>
          <w:b/>
          <w:bCs/>
          <w:i/>
          <w:iCs/>
          <w:sz w:val="24"/>
          <w:rtl/>
        </w:rPr>
        <w:t>,</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5660586F" w:rsidR="002E597B" w:rsidRPr="00901A33" w:rsidRDefault="002E597B">
      <w:pPr>
        <w:pStyle w:val="11"/>
        <w:numPr>
          <w:ilvl w:val="0"/>
          <w:numId w:val="51"/>
        </w:numPr>
        <w:spacing w:before="0" w:after="240" w:line="360" w:lineRule="auto"/>
        <w:ind w:left="523"/>
        <w:rPr>
          <w:rStyle w:val="emailstyle17"/>
          <w:rFonts w:cs="David"/>
          <w:color w:val="auto"/>
          <w:sz w:val="22"/>
          <w:rtl/>
        </w:rPr>
        <w:pPrChange w:id="322" w:author="אופיר טל" w:date="2021-12-14T13:54:00Z">
          <w:pPr>
            <w:pStyle w:val="11"/>
            <w:numPr>
              <w:numId w:val="47"/>
            </w:numPr>
            <w:tabs>
              <w:tab w:val="num" w:pos="502"/>
            </w:tabs>
            <w:spacing w:before="0" w:after="240" w:line="360" w:lineRule="auto"/>
            <w:ind w:left="523" w:right="360" w:hanging="360"/>
          </w:pPr>
        </w:pPrChange>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del w:id="323" w:author="אופיר טל" w:date="2021-12-14T13:54:00Z">
        <w:r w:rsidR="000F458D" w:rsidRPr="00901A33" w:rsidDel="00B568AE">
          <w:rPr>
            <w:rStyle w:val="emailstyle17"/>
            <w:rFonts w:cs="David" w:hint="cs"/>
            <w:color w:val="auto"/>
            <w:sz w:val="22"/>
            <w:rtl/>
          </w:rPr>
          <w:delText xml:space="preserve"> </w:delText>
        </w:r>
      </w:del>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5AEBB0DC" w:rsidR="002E597B" w:rsidRPr="00901A33" w:rsidRDefault="002E597B" w:rsidP="00A35B76">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324"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7C0B1F">
        <w:rPr>
          <w:rFonts w:hint="cs"/>
          <w:i/>
          <w:iCs/>
          <w:u w:val="single"/>
          <w:rtl/>
        </w:rPr>
        <w:t>2</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7C0B1F">
        <w:rPr>
          <w:rFonts w:hint="cs"/>
          <w:i/>
          <w:iCs/>
          <w:u w:val="single"/>
          <w:rtl/>
        </w:rPr>
        <w:t>2</w:t>
      </w:r>
      <w:r w:rsidR="00CC350F" w:rsidRPr="00901A33">
        <w:rPr>
          <w:rFonts w:hint="cs"/>
          <w:i/>
          <w:iCs/>
          <w:u w:val="single"/>
          <w:rtl/>
        </w:rPr>
        <w:t>ב'</w:t>
      </w:r>
      <w:r w:rsidRPr="00901A33">
        <w:rPr>
          <w:rFonts w:hint="cs"/>
          <w:i/>
          <w:iCs/>
          <w:rtl/>
        </w:rPr>
        <w:t xml:space="preserve">. </w:t>
      </w:r>
      <w:bookmarkEnd w:id="324"/>
    </w:p>
    <w:p w14:paraId="646BA547" w14:textId="1C854A71" w:rsidR="004F4E48" w:rsidRDefault="004F4E48" w:rsidP="00B568AE">
      <w:pPr>
        <w:pStyle w:val="11"/>
        <w:spacing w:before="0" w:after="240" w:line="360" w:lineRule="auto"/>
        <w:rPr>
          <w:ins w:id="325" w:author="אופיר טל" w:date="2021-12-14T13:54:00Z"/>
          <w:rStyle w:val="emailstyle17"/>
          <w:rFonts w:ascii="Times New Roman" w:hAnsi="Times New Roman" w:cs="David"/>
          <w:b/>
          <w:bCs/>
          <w:color w:val="auto"/>
          <w:rtl/>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 xml:space="preserve">המקום בו עבד כארבעים ושתיים שנים, </w:t>
      </w:r>
      <w:del w:id="326" w:author="אופיר טל" w:date="2021-12-14T13:54:00Z">
        <w:r w:rsidRPr="00901A33" w:rsidDel="00B568AE">
          <w:rPr>
            <w:rStyle w:val="emailstyle17"/>
            <w:rFonts w:ascii="Times New Roman" w:hAnsi="Times New Roman" w:cs="David" w:hint="cs"/>
            <w:b/>
            <w:bCs/>
            <w:color w:val="auto"/>
            <w:rtl/>
          </w:rPr>
          <w:delText>מוגשת תביעה זאת</w:delText>
        </w:r>
      </w:del>
      <w:ins w:id="327" w:author="אופיר טל" w:date="2021-12-14T13:54:00Z">
        <w:r w:rsidR="00B568AE">
          <w:rPr>
            <w:rStyle w:val="emailstyle17"/>
            <w:rFonts w:ascii="Times New Roman" w:hAnsi="Times New Roman" w:cs="David" w:hint="cs"/>
            <w:b/>
            <w:bCs/>
            <w:color w:val="auto"/>
            <w:rtl/>
          </w:rPr>
          <w:t>הגיש התובע את כתב התביעה המקורי לבית הדין הנכבד</w:t>
        </w:r>
      </w:ins>
      <w:r w:rsidRPr="00901A33">
        <w:rPr>
          <w:rStyle w:val="emailstyle17"/>
          <w:rFonts w:ascii="Times New Roman" w:hAnsi="Times New Roman" w:cs="David" w:hint="cs"/>
          <w:b/>
          <w:bCs/>
          <w:color w:val="auto"/>
          <w:rtl/>
        </w:rPr>
        <w:t>.</w:t>
      </w:r>
    </w:p>
    <w:p w14:paraId="4085A233" w14:textId="77777777" w:rsidR="00B568AE" w:rsidRPr="00901A33" w:rsidRDefault="00B568AE">
      <w:pPr>
        <w:pStyle w:val="11"/>
        <w:spacing w:before="0" w:line="360" w:lineRule="auto"/>
        <w:rPr>
          <w:rStyle w:val="emailstyle17"/>
          <w:rFonts w:ascii="Times New Roman" w:hAnsi="Times New Roman" w:cs="David"/>
          <w:b/>
          <w:bCs/>
          <w:color w:val="auto"/>
        </w:rPr>
        <w:pPrChange w:id="328" w:author="אופיר טל" w:date="2021-12-14T14:07:00Z">
          <w:pPr>
            <w:pStyle w:val="11"/>
            <w:spacing w:before="0" w:after="240" w:line="360" w:lineRule="auto"/>
          </w:pPr>
        </w:pPrChange>
      </w:pPr>
    </w:p>
    <w:p w14:paraId="10B07275" w14:textId="0CC88692" w:rsidR="008F6405" w:rsidRPr="00282732" w:rsidRDefault="00282732">
      <w:pPr>
        <w:pStyle w:val="2"/>
        <w:numPr>
          <w:ilvl w:val="1"/>
          <w:numId w:val="18"/>
        </w:numPr>
        <w:tabs>
          <w:tab w:val="clear" w:pos="566"/>
          <w:tab w:val="left" w:pos="521"/>
        </w:tabs>
        <w:spacing w:after="240"/>
        <w:ind w:left="521" w:hanging="284"/>
        <w:rPr>
          <w:ins w:id="329" w:author="אביה שקורי" w:date="2021-12-09T10:42:00Z"/>
          <w:rFonts w:ascii="David" w:hAnsi="David"/>
          <w:szCs w:val="24"/>
          <w:rtl/>
          <w:lang w:eastAsia="en-US"/>
          <w:rPrChange w:id="330" w:author="אביה שקורי" w:date="2021-12-09T10:43:00Z">
            <w:rPr>
              <w:ins w:id="331" w:author="אביה שקורי" w:date="2021-12-09T10:42:00Z"/>
              <w:szCs w:val="24"/>
              <w:rtl/>
              <w:lang w:eastAsia="en-US"/>
            </w:rPr>
          </w:rPrChange>
        </w:rPr>
        <w:pPrChange w:id="332" w:author="אופיר טל" w:date="2021-12-14T13:54:00Z">
          <w:pPr>
            <w:pStyle w:val="2"/>
            <w:numPr>
              <w:ilvl w:val="1"/>
              <w:numId w:val="18"/>
            </w:numPr>
            <w:tabs>
              <w:tab w:val="clear" w:pos="566"/>
              <w:tab w:val="left" w:pos="521"/>
            </w:tabs>
            <w:spacing w:after="120"/>
            <w:ind w:left="521" w:hanging="284"/>
          </w:pPr>
        </w:pPrChange>
      </w:pPr>
      <w:ins w:id="333" w:author="אביה שקורי" w:date="2021-12-09T10:41:00Z">
        <w:r w:rsidRPr="00282732">
          <w:rPr>
            <w:rFonts w:ascii="David" w:hAnsi="David" w:hint="eastAsia"/>
            <w:szCs w:val="24"/>
            <w:rtl/>
            <w:lang w:eastAsia="en-US"/>
            <w:rPrChange w:id="334" w:author="אביה שקורי" w:date="2021-12-09T10:43:00Z">
              <w:rPr>
                <w:rFonts w:ascii="Arial" w:hAnsi="Arial" w:hint="eastAsia"/>
                <w:sz w:val="22"/>
                <w:rtl/>
              </w:rPr>
            </w:rPrChange>
          </w:rPr>
          <w:t>הסמכות</w:t>
        </w:r>
        <w:r w:rsidRPr="00282732">
          <w:rPr>
            <w:rFonts w:ascii="David" w:hAnsi="David"/>
            <w:szCs w:val="24"/>
            <w:rtl/>
            <w:lang w:eastAsia="en-US"/>
            <w:rPrChange w:id="335" w:author="אביה שקורי" w:date="2021-12-09T10:43:00Z">
              <w:rPr>
                <w:rFonts w:ascii="Arial" w:hAnsi="Arial"/>
                <w:sz w:val="22"/>
                <w:rtl/>
              </w:rPr>
            </w:rPrChange>
          </w:rPr>
          <w:t xml:space="preserve"> </w:t>
        </w:r>
        <w:r w:rsidRPr="00282732">
          <w:rPr>
            <w:rFonts w:ascii="David" w:hAnsi="David" w:hint="eastAsia"/>
            <w:szCs w:val="24"/>
            <w:rtl/>
            <w:lang w:eastAsia="en-US"/>
            <w:rPrChange w:id="336" w:author="אביה שקורי" w:date="2021-12-09T10:43:00Z">
              <w:rPr>
                <w:rFonts w:ascii="Arial" w:hAnsi="Arial" w:hint="eastAsia"/>
                <w:sz w:val="22"/>
                <w:rtl/>
              </w:rPr>
            </w:rPrChange>
          </w:rPr>
          <w:t>לחישוב</w:t>
        </w:r>
        <w:r w:rsidRPr="00282732">
          <w:rPr>
            <w:rFonts w:ascii="David" w:hAnsi="David"/>
            <w:szCs w:val="24"/>
            <w:rtl/>
            <w:lang w:eastAsia="en-US"/>
            <w:rPrChange w:id="337" w:author="אביה שקורי" w:date="2021-12-09T10:43:00Z">
              <w:rPr>
                <w:rFonts w:ascii="Arial" w:hAnsi="Arial"/>
                <w:sz w:val="22"/>
                <w:rtl/>
              </w:rPr>
            </w:rPrChange>
          </w:rPr>
          <w:t xml:space="preserve"> </w:t>
        </w:r>
        <w:r w:rsidRPr="00282732">
          <w:rPr>
            <w:rFonts w:ascii="David" w:hAnsi="David" w:hint="eastAsia"/>
            <w:szCs w:val="24"/>
            <w:rtl/>
            <w:lang w:eastAsia="en-US"/>
            <w:rPrChange w:id="338" w:author="אביה שקורי" w:date="2021-12-09T10:43:00Z">
              <w:rPr>
                <w:rFonts w:ascii="Arial" w:hAnsi="Arial" w:hint="eastAsia"/>
                <w:sz w:val="22"/>
                <w:rtl/>
              </w:rPr>
            </w:rPrChange>
          </w:rPr>
          <w:t>נוסחת</w:t>
        </w:r>
        <w:r w:rsidRPr="00282732">
          <w:rPr>
            <w:rFonts w:ascii="David" w:hAnsi="David"/>
            <w:szCs w:val="24"/>
            <w:rtl/>
            <w:lang w:eastAsia="en-US"/>
            <w:rPrChange w:id="339" w:author="אביה שקורי" w:date="2021-12-09T10:43:00Z">
              <w:rPr>
                <w:rFonts w:ascii="Arial" w:hAnsi="Arial"/>
                <w:sz w:val="22"/>
                <w:rtl/>
              </w:rPr>
            </w:rPrChange>
          </w:rPr>
          <w:t xml:space="preserve"> </w:t>
        </w:r>
        <w:r w:rsidRPr="00282732">
          <w:rPr>
            <w:rFonts w:ascii="David" w:hAnsi="David" w:hint="eastAsia"/>
            <w:szCs w:val="24"/>
            <w:rtl/>
            <w:lang w:eastAsia="en-US"/>
            <w:rPrChange w:id="340" w:author="אביה שקורי" w:date="2021-12-09T10:43:00Z">
              <w:rPr>
                <w:rFonts w:ascii="Arial" w:hAnsi="Arial" w:hint="eastAsia"/>
                <w:sz w:val="22"/>
                <w:rtl/>
              </w:rPr>
            </w:rPrChange>
          </w:rPr>
          <w:t>הגמלה</w:t>
        </w:r>
        <w:r w:rsidRPr="00282732">
          <w:rPr>
            <w:rFonts w:ascii="David" w:hAnsi="David"/>
            <w:szCs w:val="24"/>
            <w:rtl/>
            <w:lang w:eastAsia="en-US"/>
            <w:rPrChange w:id="341" w:author="אביה שקורי" w:date="2021-12-09T10:43:00Z">
              <w:rPr>
                <w:rFonts w:ascii="Arial" w:hAnsi="Arial"/>
                <w:sz w:val="22"/>
                <w:rtl/>
              </w:rPr>
            </w:rPrChange>
          </w:rPr>
          <w:t xml:space="preserve"> </w:t>
        </w:r>
        <w:r w:rsidRPr="00282732">
          <w:rPr>
            <w:rFonts w:ascii="David" w:hAnsi="David" w:hint="eastAsia"/>
            <w:szCs w:val="24"/>
            <w:rtl/>
            <w:lang w:eastAsia="en-US"/>
            <w:rPrChange w:id="342" w:author="אביה שקורי" w:date="2021-12-09T10:43:00Z">
              <w:rPr>
                <w:rFonts w:ascii="Arial" w:hAnsi="Arial" w:hint="eastAsia"/>
                <w:sz w:val="22"/>
                <w:rtl/>
              </w:rPr>
            </w:rPrChange>
          </w:rPr>
          <w:t>נתונה</w:t>
        </w:r>
        <w:r w:rsidRPr="00282732">
          <w:rPr>
            <w:rFonts w:ascii="David" w:hAnsi="David"/>
            <w:szCs w:val="24"/>
            <w:rtl/>
            <w:lang w:eastAsia="en-US"/>
            <w:rPrChange w:id="343" w:author="אביה שקורי" w:date="2021-12-09T10:43:00Z">
              <w:rPr>
                <w:rFonts w:ascii="Arial" w:hAnsi="Arial"/>
                <w:sz w:val="22"/>
                <w:rtl/>
              </w:rPr>
            </w:rPrChange>
          </w:rPr>
          <w:t xml:space="preserve"> </w:t>
        </w:r>
        <w:r w:rsidRPr="00282732">
          <w:rPr>
            <w:rFonts w:ascii="David" w:hAnsi="David" w:hint="eastAsia"/>
            <w:szCs w:val="24"/>
            <w:rtl/>
            <w:lang w:eastAsia="en-US"/>
            <w:rPrChange w:id="344" w:author="אביה שקורי" w:date="2021-12-09T10:43:00Z">
              <w:rPr>
                <w:rFonts w:ascii="Arial" w:hAnsi="Arial" w:hint="eastAsia"/>
                <w:sz w:val="22"/>
                <w:rtl/>
              </w:rPr>
            </w:rPrChange>
          </w:rPr>
          <w:t>בידי</w:t>
        </w:r>
        <w:r w:rsidRPr="00282732">
          <w:rPr>
            <w:rFonts w:ascii="David" w:hAnsi="David"/>
            <w:szCs w:val="24"/>
            <w:rtl/>
            <w:lang w:eastAsia="en-US"/>
            <w:rPrChange w:id="345" w:author="אביה שקורי" w:date="2021-12-09T10:43:00Z">
              <w:rPr>
                <w:rFonts w:ascii="Arial" w:hAnsi="Arial"/>
                <w:sz w:val="22"/>
                <w:rtl/>
              </w:rPr>
            </w:rPrChange>
          </w:rPr>
          <w:t xml:space="preserve"> </w:t>
        </w:r>
        <w:r w:rsidRPr="00282732">
          <w:rPr>
            <w:rFonts w:ascii="David" w:hAnsi="David" w:hint="eastAsia"/>
            <w:szCs w:val="24"/>
            <w:rtl/>
            <w:lang w:eastAsia="en-US"/>
            <w:rPrChange w:id="346" w:author="אביה שקורי" w:date="2021-12-09T10:43:00Z">
              <w:rPr>
                <w:rFonts w:ascii="Arial" w:hAnsi="Arial" w:hint="eastAsia"/>
                <w:sz w:val="22"/>
                <w:rtl/>
              </w:rPr>
            </w:rPrChange>
          </w:rPr>
          <w:t>נציבות</w:t>
        </w:r>
        <w:r w:rsidRPr="00282732">
          <w:rPr>
            <w:rFonts w:ascii="David" w:hAnsi="David"/>
            <w:szCs w:val="24"/>
            <w:rtl/>
            <w:lang w:eastAsia="en-US"/>
            <w:rPrChange w:id="347" w:author="אביה שקורי" w:date="2021-12-09T10:43:00Z">
              <w:rPr>
                <w:rFonts w:ascii="Arial" w:hAnsi="Arial"/>
                <w:sz w:val="22"/>
                <w:rtl/>
              </w:rPr>
            </w:rPrChange>
          </w:rPr>
          <w:t xml:space="preserve"> </w:t>
        </w:r>
        <w:r w:rsidRPr="00282732">
          <w:rPr>
            <w:rFonts w:ascii="David" w:hAnsi="David" w:hint="eastAsia"/>
            <w:szCs w:val="24"/>
            <w:rtl/>
            <w:lang w:eastAsia="en-US"/>
            <w:rPrChange w:id="348" w:author="אביה שקורי" w:date="2021-12-09T10:43:00Z">
              <w:rPr>
                <w:rFonts w:ascii="Arial" w:hAnsi="Arial" w:hint="eastAsia"/>
                <w:sz w:val="22"/>
                <w:rtl/>
              </w:rPr>
            </w:rPrChange>
          </w:rPr>
          <w:t>שירות</w:t>
        </w:r>
        <w:r w:rsidRPr="00282732">
          <w:rPr>
            <w:rFonts w:ascii="David" w:hAnsi="David"/>
            <w:szCs w:val="24"/>
            <w:rtl/>
            <w:lang w:eastAsia="en-US"/>
            <w:rPrChange w:id="349" w:author="אביה שקורי" w:date="2021-12-09T10:43:00Z">
              <w:rPr>
                <w:rFonts w:ascii="Arial" w:hAnsi="Arial"/>
                <w:sz w:val="22"/>
                <w:rtl/>
              </w:rPr>
            </w:rPrChange>
          </w:rPr>
          <w:t xml:space="preserve"> </w:t>
        </w:r>
        <w:r w:rsidRPr="00282732">
          <w:rPr>
            <w:rFonts w:ascii="David" w:hAnsi="David" w:hint="eastAsia"/>
            <w:szCs w:val="24"/>
            <w:rtl/>
            <w:lang w:eastAsia="en-US"/>
            <w:rPrChange w:id="350" w:author="אביה שקורי" w:date="2021-12-09T10:43:00Z">
              <w:rPr>
                <w:rFonts w:ascii="Arial" w:hAnsi="Arial" w:hint="eastAsia"/>
                <w:sz w:val="22"/>
                <w:rtl/>
              </w:rPr>
            </w:rPrChange>
          </w:rPr>
          <w:t>המדינה</w:t>
        </w:r>
      </w:ins>
      <w:ins w:id="351" w:author="אופיר טל" w:date="2021-12-14T13:55:00Z">
        <w:r w:rsidR="00B568AE">
          <w:rPr>
            <w:rFonts w:ascii="David" w:hAnsi="David" w:hint="cs"/>
            <w:szCs w:val="24"/>
            <w:rtl/>
            <w:lang w:eastAsia="en-US"/>
          </w:rPr>
          <w:t>, שגם ביצעה אותה בפועל</w:t>
        </w:r>
      </w:ins>
    </w:p>
    <w:p w14:paraId="37B8F9FC" w14:textId="6DE44ACE" w:rsidR="00ED12A3" w:rsidRPr="002E780A" w:rsidRDefault="00282732">
      <w:pPr>
        <w:pStyle w:val="11"/>
        <w:numPr>
          <w:ilvl w:val="0"/>
          <w:numId w:val="51"/>
        </w:numPr>
        <w:spacing w:before="0" w:after="240" w:line="360" w:lineRule="auto"/>
        <w:ind w:left="523"/>
        <w:rPr>
          <w:ins w:id="352" w:author="אביה שקורי" w:date="2021-12-09T10:46:00Z"/>
          <w:rStyle w:val="emailstyle17"/>
          <w:rFonts w:cs="David"/>
          <w:color w:val="auto"/>
          <w:sz w:val="22"/>
          <w:rPrChange w:id="353" w:author="אביה שקורי" w:date="2021-12-09T11:07:00Z">
            <w:rPr>
              <w:ins w:id="354" w:author="אביה שקורי" w:date="2021-12-09T10:46:00Z"/>
              <w:rFonts w:ascii="David" w:hAnsi="David" w:cs="David"/>
            </w:rPr>
          </w:rPrChange>
        </w:rPr>
        <w:pPrChange w:id="355" w:author="אופיר טל" w:date="2021-12-14T14:07:00Z">
          <w:pPr>
            <w:pStyle w:val="af"/>
            <w:numPr>
              <w:numId w:val="51"/>
            </w:numPr>
            <w:ind w:left="360" w:hanging="360"/>
          </w:pPr>
        </w:pPrChange>
      </w:pPr>
      <w:bookmarkStart w:id="356" w:name="_GoBack"/>
      <w:ins w:id="357" w:author="אביה שקורי" w:date="2021-12-09T10:43:00Z">
        <w:r w:rsidRPr="002E780A">
          <w:rPr>
            <w:rStyle w:val="emailstyle17"/>
            <w:rFonts w:cs="David" w:hint="eastAsia"/>
            <w:color w:val="auto"/>
            <w:sz w:val="22"/>
            <w:rtl/>
            <w:rPrChange w:id="358" w:author="אביה שקורי" w:date="2021-12-09T11:07:00Z">
              <w:rPr>
                <w:rFonts w:hint="eastAsia"/>
                <w:rtl/>
              </w:rPr>
            </w:rPrChange>
          </w:rPr>
          <w:t>ניתן</w:t>
        </w:r>
        <w:r w:rsidRPr="002E780A">
          <w:rPr>
            <w:rStyle w:val="emailstyle17"/>
            <w:rFonts w:cs="David"/>
            <w:color w:val="auto"/>
            <w:sz w:val="22"/>
            <w:rtl/>
            <w:rPrChange w:id="359" w:author="אביה שקורי" w:date="2021-12-09T11:07:00Z">
              <w:rPr>
                <w:rtl/>
              </w:rPr>
            </w:rPrChange>
          </w:rPr>
          <w:t xml:space="preserve"> להסיק </w:t>
        </w:r>
        <w:bookmarkEnd w:id="356"/>
        <w:r w:rsidRPr="002E780A">
          <w:rPr>
            <w:rStyle w:val="emailstyle17"/>
            <w:rFonts w:cs="David"/>
            <w:color w:val="auto"/>
            <w:sz w:val="22"/>
            <w:rtl/>
            <w:rPrChange w:id="360" w:author="אביה שקורי" w:date="2021-12-09T11:07:00Z">
              <w:rPr>
                <w:rtl/>
              </w:rPr>
            </w:rPrChange>
          </w:rPr>
          <w:t xml:space="preserve">מפניותיו של התובע </w:t>
        </w:r>
        <w:r w:rsidRPr="002E780A">
          <w:rPr>
            <w:rStyle w:val="emailstyle17"/>
            <w:rFonts w:cs="David" w:hint="eastAsia"/>
            <w:color w:val="auto"/>
            <w:sz w:val="22"/>
            <w:rtl/>
            <w:rPrChange w:id="361" w:author="אביה שקורי" w:date="2021-12-09T11:07:00Z">
              <w:rPr>
                <w:rFonts w:ascii="David" w:hAnsi="David" w:hint="eastAsia"/>
                <w:rtl/>
              </w:rPr>
            </w:rPrChange>
          </w:rPr>
          <w:t>שהוצגו</w:t>
        </w:r>
        <w:r w:rsidRPr="002E780A">
          <w:rPr>
            <w:rStyle w:val="emailstyle17"/>
            <w:rFonts w:cs="David"/>
            <w:color w:val="auto"/>
            <w:sz w:val="22"/>
            <w:rtl/>
            <w:rPrChange w:id="362" w:author="אביה שקורי" w:date="2021-12-09T11:07:00Z">
              <w:rPr>
                <w:rFonts w:ascii="David" w:hAnsi="David"/>
                <w:rtl/>
              </w:rPr>
            </w:rPrChange>
          </w:rPr>
          <w:t xml:space="preserve"> לעיל, </w:t>
        </w:r>
      </w:ins>
      <w:ins w:id="363" w:author="אביה שקורי" w:date="2021-12-09T10:44:00Z">
        <w:r w:rsidRPr="002E780A">
          <w:rPr>
            <w:rStyle w:val="emailstyle17"/>
            <w:rFonts w:cs="David" w:hint="eastAsia"/>
            <w:color w:val="auto"/>
            <w:sz w:val="22"/>
            <w:rtl/>
            <w:rPrChange w:id="364" w:author="אביה שקורי" w:date="2021-12-09T11:07:00Z">
              <w:rPr>
                <w:rFonts w:ascii="David" w:hAnsi="David" w:hint="eastAsia"/>
                <w:rtl/>
              </w:rPr>
            </w:rPrChange>
          </w:rPr>
          <w:t>כי</w:t>
        </w:r>
        <w:r w:rsidRPr="002E780A">
          <w:rPr>
            <w:rStyle w:val="emailstyle17"/>
            <w:rFonts w:cs="David"/>
            <w:color w:val="auto"/>
            <w:sz w:val="22"/>
            <w:rtl/>
            <w:rPrChange w:id="365" w:author="אביה שקורי" w:date="2021-12-09T11:07:00Z">
              <w:rPr>
                <w:rFonts w:ascii="David" w:hAnsi="David"/>
                <w:rtl/>
              </w:rPr>
            </w:rPrChange>
          </w:rPr>
          <w:t xml:space="preserve"> </w:t>
        </w:r>
        <w:r w:rsidRPr="002E780A">
          <w:rPr>
            <w:rStyle w:val="emailstyle17"/>
            <w:rFonts w:cs="David" w:hint="eastAsia"/>
            <w:color w:val="auto"/>
            <w:sz w:val="22"/>
            <w:rtl/>
            <w:rPrChange w:id="366" w:author="אביה שקורי" w:date="2021-12-09T11:07:00Z">
              <w:rPr>
                <w:rFonts w:ascii="David" w:hAnsi="David" w:hint="eastAsia"/>
                <w:rtl/>
              </w:rPr>
            </w:rPrChange>
          </w:rPr>
          <w:t>הסמכות</w:t>
        </w:r>
        <w:r w:rsidRPr="002E780A">
          <w:rPr>
            <w:rStyle w:val="emailstyle17"/>
            <w:rFonts w:cs="David"/>
            <w:color w:val="auto"/>
            <w:sz w:val="22"/>
            <w:rtl/>
            <w:rPrChange w:id="367" w:author="אביה שקורי" w:date="2021-12-09T11:07:00Z">
              <w:rPr>
                <w:rFonts w:ascii="David" w:hAnsi="David"/>
                <w:rtl/>
              </w:rPr>
            </w:rPrChange>
          </w:rPr>
          <w:t xml:space="preserve"> </w:t>
        </w:r>
        <w:r w:rsidRPr="002E780A">
          <w:rPr>
            <w:rStyle w:val="emailstyle17"/>
            <w:rFonts w:cs="David" w:hint="eastAsia"/>
            <w:color w:val="auto"/>
            <w:sz w:val="22"/>
            <w:rtl/>
            <w:rPrChange w:id="368" w:author="אביה שקורי" w:date="2021-12-09T11:07:00Z">
              <w:rPr>
                <w:rFonts w:ascii="David" w:hAnsi="David" w:hint="eastAsia"/>
                <w:rtl/>
              </w:rPr>
            </w:rPrChange>
          </w:rPr>
          <w:t>לחישוב</w:t>
        </w:r>
        <w:r w:rsidRPr="002E780A">
          <w:rPr>
            <w:rStyle w:val="emailstyle17"/>
            <w:rFonts w:cs="David"/>
            <w:color w:val="auto"/>
            <w:sz w:val="22"/>
            <w:rtl/>
            <w:rPrChange w:id="369" w:author="אביה שקורי" w:date="2021-12-09T11:07:00Z">
              <w:rPr>
                <w:rFonts w:ascii="David" w:hAnsi="David"/>
                <w:rtl/>
              </w:rPr>
            </w:rPrChange>
          </w:rPr>
          <w:t xml:space="preserve"> </w:t>
        </w:r>
        <w:r w:rsidRPr="002E780A">
          <w:rPr>
            <w:rStyle w:val="emailstyle17"/>
            <w:rFonts w:cs="David" w:hint="eastAsia"/>
            <w:color w:val="auto"/>
            <w:sz w:val="22"/>
            <w:rtl/>
            <w:rPrChange w:id="370" w:author="אביה שקורי" w:date="2021-12-09T11:07:00Z">
              <w:rPr>
                <w:rFonts w:ascii="David" w:hAnsi="David" w:hint="eastAsia"/>
                <w:rtl/>
              </w:rPr>
            </w:rPrChange>
          </w:rPr>
          <w:t>נוסחת</w:t>
        </w:r>
        <w:r w:rsidRPr="002E780A">
          <w:rPr>
            <w:rStyle w:val="emailstyle17"/>
            <w:rFonts w:cs="David"/>
            <w:color w:val="auto"/>
            <w:sz w:val="22"/>
            <w:rtl/>
            <w:rPrChange w:id="371" w:author="אביה שקורי" w:date="2021-12-09T11:07:00Z">
              <w:rPr>
                <w:rFonts w:ascii="David" w:hAnsi="David"/>
                <w:rtl/>
              </w:rPr>
            </w:rPrChange>
          </w:rPr>
          <w:t xml:space="preserve"> </w:t>
        </w:r>
        <w:r w:rsidRPr="002E780A">
          <w:rPr>
            <w:rStyle w:val="emailstyle17"/>
            <w:rFonts w:cs="David" w:hint="eastAsia"/>
            <w:color w:val="auto"/>
            <w:sz w:val="22"/>
            <w:rtl/>
            <w:rPrChange w:id="372" w:author="אביה שקורי" w:date="2021-12-09T11:07:00Z">
              <w:rPr>
                <w:rFonts w:ascii="David" w:hAnsi="David" w:hint="eastAsia"/>
                <w:rtl/>
              </w:rPr>
            </w:rPrChange>
          </w:rPr>
          <w:t>הגמלה</w:t>
        </w:r>
        <w:r w:rsidRPr="002E780A">
          <w:rPr>
            <w:rStyle w:val="emailstyle17"/>
            <w:rFonts w:cs="David"/>
            <w:color w:val="auto"/>
            <w:sz w:val="22"/>
            <w:rtl/>
            <w:rPrChange w:id="373" w:author="אביה שקורי" w:date="2021-12-09T11:07:00Z">
              <w:rPr>
                <w:rFonts w:ascii="David" w:hAnsi="David"/>
                <w:rtl/>
              </w:rPr>
            </w:rPrChange>
          </w:rPr>
          <w:t xml:space="preserve"> </w:t>
        </w:r>
        <w:r w:rsidRPr="002E780A">
          <w:rPr>
            <w:rStyle w:val="emailstyle17"/>
            <w:rFonts w:cs="David" w:hint="eastAsia"/>
            <w:color w:val="auto"/>
            <w:sz w:val="22"/>
            <w:rtl/>
            <w:rPrChange w:id="374" w:author="אביה שקורי" w:date="2021-12-09T11:07:00Z">
              <w:rPr>
                <w:rFonts w:ascii="David" w:hAnsi="David" w:hint="eastAsia"/>
                <w:rtl/>
              </w:rPr>
            </w:rPrChange>
          </w:rPr>
          <w:t>נתונה</w:t>
        </w:r>
        <w:r w:rsidRPr="002E780A">
          <w:rPr>
            <w:rStyle w:val="emailstyle17"/>
            <w:rFonts w:cs="David"/>
            <w:color w:val="auto"/>
            <w:sz w:val="22"/>
            <w:rtl/>
            <w:rPrChange w:id="375" w:author="אביה שקורי" w:date="2021-12-09T11:07:00Z">
              <w:rPr>
                <w:rFonts w:ascii="David" w:hAnsi="David"/>
                <w:rtl/>
              </w:rPr>
            </w:rPrChange>
          </w:rPr>
          <w:t xml:space="preserve"> </w:t>
        </w:r>
        <w:r w:rsidRPr="002E780A">
          <w:rPr>
            <w:rStyle w:val="emailstyle17"/>
            <w:rFonts w:cs="David" w:hint="eastAsia"/>
            <w:color w:val="auto"/>
            <w:sz w:val="22"/>
            <w:rtl/>
            <w:rPrChange w:id="376" w:author="אביה שקורי" w:date="2021-12-09T11:07:00Z">
              <w:rPr>
                <w:rFonts w:ascii="David" w:hAnsi="David" w:hint="eastAsia"/>
                <w:rtl/>
              </w:rPr>
            </w:rPrChange>
          </w:rPr>
          <w:t>בידי</w:t>
        </w:r>
        <w:r w:rsidRPr="002E780A">
          <w:rPr>
            <w:rStyle w:val="emailstyle17"/>
            <w:rFonts w:cs="David"/>
            <w:color w:val="auto"/>
            <w:sz w:val="22"/>
            <w:rtl/>
            <w:rPrChange w:id="377" w:author="אביה שקורי" w:date="2021-12-09T11:07:00Z">
              <w:rPr>
                <w:rFonts w:ascii="David" w:hAnsi="David"/>
                <w:rtl/>
              </w:rPr>
            </w:rPrChange>
          </w:rPr>
          <w:t xml:space="preserve"> </w:t>
        </w:r>
        <w:r w:rsidRPr="002E780A">
          <w:rPr>
            <w:rStyle w:val="emailstyle17"/>
            <w:rFonts w:cs="David" w:hint="eastAsia"/>
            <w:color w:val="auto"/>
            <w:sz w:val="22"/>
            <w:rtl/>
            <w:rPrChange w:id="378" w:author="אביה שקורי" w:date="2021-12-09T11:07:00Z">
              <w:rPr>
                <w:rFonts w:ascii="David" w:hAnsi="David" w:hint="eastAsia"/>
                <w:rtl/>
              </w:rPr>
            </w:rPrChange>
          </w:rPr>
          <w:t>נציבות</w:t>
        </w:r>
        <w:r w:rsidRPr="002E780A">
          <w:rPr>
            <w:rStyle w:val="emailstyle17"/>
            <w:rFonts w:cs="David"/>
            <w:color w:val="auto"/>
            <w:sz w:val="22"/>
            <w:rtl/>
            <w:rPrChange w:id="379" w:author="אביה שקורי" w:date="2021-12-09T11:07:00Z">
              <w:rPr>
                <w:rFonts w:ascii="David" w:hAnsi="David"/>
                <w:rtl/>
              </w:rPr>
            </w:rPrChange>
          </w:rPr>
          <w:t xml:space="preserve"> </w:t>
        </w:r>
        <w:r w:rsidRPr="002E780A">
          <w:rPr>
            <w:rStyle w:val="emailstyle17"/>
            <w:rFonts w:cs="David" w:hint="eastAsia"/>
            <w:color w:val="auto"/>
            <w:sz w:val="22"/>
            <w:rtl/>
            <w:rPrChange w:id="380" w:author="אביה שקורי" w:date="2021-12-09T11:07:00Z">
              <w:rPr>
                <w:rFonts w:ascii="David" w:hAnsi="David" w:hint="eastAsia"/>
                <w:rtl/>
              </w:rPr>
            </w:rPrChange>
          </w:rPr>
          <w:t>שירות</w:t>
        </w:r>
        <w:r w:rsidRPr="002E780A">
          <w:rPr>
            <w:rStyle w:val="emailstyle17"/>
            <w:rFonts w:cs="David"/>
            <w:color w:val="auto"/>
            <w:sz w:val="22"/>
            <w:rtl/>
            <w:rPrChange w:id="381" w:author="אביה שקורי" w:date="2021-12-09T11:07:00Z">
              <w:rPr>
                <w:rFonts w:ascii="David" w:hAnsi="David"/>
                <w:rtl/>
              </w:rPr>
            </w:rPrChange>
          </w:rPr>
          <w:t xml:space="preserve"> </w:t>
        </w:r>
        <w:r w:rsidRPr="002E780A">
          <w:rPr>
            <w:rStyle w:val="emailstyle17"/>
            <w:rFonts w:cs="David" w:hint="eastAsia"/>
            <w:color w:val="auto"/>
            <w:sz w:val="22"/>
            <w:rtl/>
            <w:rPrChange w:id="382" w:author="אביה שקורי" w:date="2021-12-09T11:07:00Z">
              <w:rPr>
                <w:rFonts w:ascii="David" w:hAnsi="David" w:hint="eastAsia"/>
                <w:rtl/>
              </w:rPr>
            </w:rPrChange>
          </w:rPr>
          <w:t>המדינה</w:t>
        </w:r>
      </w:ins>
      <w:ins w:id="383" w:author="אביה שקורי" w:date="2021-12-09T11:40:00Z">
        <w:r w:rsidR="00132B88">
          <w:rPr>
            <w:rStyle w:val="emailstyle17"/>
            <w:rFonts w:cs="David" w:hint="cs"/>
            <w:color w:val="auto"/>
            <w:sz w:val="22"/>
            <w:rtl/>
          </w:rPr>
          <w:t xml:space="preserve">, </w:t>
        </w:r>
      </w:ins>
      <w:ins w:id="384" w:author="אביה שקורי" w:date="2021-12-09T11:06:00Z">
        <w:r w:rsidR="002E780A" w:rsidRPr="002E780A">
          <w:rPr>
            <w:rStyle w:val="emailstyle17"/>
            <w:rFonts w:cs="David" w:hint="eastAsia"/>
            <w:color w:val="auto"/>
            <w:sz w:val="22"/>
            <w:rtl/>
            <w:rPrChange w:id="385" w:author="אביה שקורי" w:date="2021-12-09T11:07:00Z">
              <w:rPr>
                <w:rFonts w:ascii="David" w:hAnsi="David" w:hint="eastAsia"/>
                <w:rtl/>
              </w:rPr>
            </w:rPrChange>
          </w:rPr>
          <w:t>בשל</w:t>
        </w:r>
        <w:r w:rsidR="002E780A" w:rsidRPr="002E780A">
          <w:rPr>
            <w:rStyle w:val="emailstyle17"/>
            <w:rFonts w:cs="David"/>
            <w:color w:val="auto"/>
            <w:sz w:val="22"/>
            <w:rtl/>
            <w:rPrChange w:id="386" w:author="אביה שקורי" w:date="2021-12-09T11:07:00Z">
              <w:rPr>
                <w:rFonts w:ascii="David" w:hAnsi="David"/>
                <w:rtl/>
              </w:rPr>
            </w:rPrChange>
          </w:rPr>
          <w:t xml:space="preserve"> העבודה </w:t>
        </w:r>
      </w:ins>
      <w:ins w:id="387" w:author="אביה שקורי" w:date="2021-12-09T11:04:00Z">
        <w:r w:rsidR="002E780A" w:rsidRPr="002E780A">
          <w:rPr>
            <w:rStyle w:val="emailstyle17"/>
            <w:rFonts w:cs="David" w:hint="eastAsia"/>
            <w:color w:val="auto"/>
            <w:sz w:val="22"/>
            <w:rtl/>
            <w:rPrChange w:id="388" w:author="אביה שקורי" w:date="2021-12-09T11:07:00Z">
              <w:rPr>
                <w:rFonts w:ascii="David" w:hAnsi="David" w:hint="eastAsia"/>
                <w:rtl/>
              </w:rPr>
            </w:rPrChange>
          </w:rPr>
          <w:t>כי</w:t>
        </w:r>
        <w:r w:rsidR="002E780A" w:rsidRPr="002E780A">
          <w:rPr>
            <w:rStyle w:val="emailstyle17"/>
            <w:rFonts w:cs="David"/>
            <w:color w:val="auto"/>
            <w:sz w:val="22"/>
            <w:rtl/>
            <w:rPrChange w:id="389" w:author="אביה שקורי" w:date="2021-12-09T11:07:00Z">
              <w:rPr>
                <w:rFonts w:ascii="David" w:hAnsi="David"/>
                <w:rtl/>
              </w:rPr>
            </w:rPrChange>
          </w:rPr>
          <w:t xml:space="preserve"> התובע הופנה </w:t>
        </w:r>
      </w:ins>
      <w:ins w:id="390" w:author="אביה שקורי" w:date="2021-12-09T11:08:00Z">
        <w:r w:rsidR="002E780A">
          <w:rPr>
            <w:rStyle w:val="emailstyle17"/>
            <w:rFonts w:cs="David" w:hint="cs"/>
            <w:color w:val="auto"/>
            <w:sz w:val="22"/>
            <w:rtl/>
          </w:rPr>
          <w:t xml:space="preserve">פעם אחר פעם </w:t>
        </w:r>
      </w:ins>
      <w:ins w:id="391" w:author="אביה שקורי" w:date="2021-12-09T11:04:00Z">
        <w:r w:rsidR="002E780A" w:rsidRPr="002E780A">
          <w:rPr>
            <w:rStyle w:val="emailstyle17"/>
            <w:rFonts w:cs="David" w:hint="eastAsia"/>
            <w:color w:val="auto"/>
            <w:sz w:val="22"/>
            <w:rtl/>
            <w:rPrChange w:id="392" w:author="אביה שקורי" w:date="2021-12-09T11:07:00Z">
              <w:rPr>
                <w:rFonts w:ascii="David" w:hAnsi="David" w:hint="eastAsia"/>
                <w:rtl/>
              </w:rPr>
            </w:rPrChange>
          </w:rPr>
          <w:t>לגורמים</w:t>
        </w:r>
        <w:r w:rsidR="002E780A" w:rsidRPr="002E780A">
          <w:rPr>
            <w:rStyle w:val="emailstyle17"/>
            <w:rFonts w:cs="David"/>
            <w:color w:val="auto"/>
            <w:sz w:val="22"/>
            <w:rtl/>
            <w:rPrChange w:id="393" w:author="אביה שקורי" w:date="2021-12-09T11:07:00Z">
              <w:rPr>
                <w:rFonts w:ascii="David" w:hAnsi="David"/>
                <w:rtl/>
              </w:rPr>
            </w:rPrChange>
          </w:rPr>
          <w:t xml:space="preserve"> </w:t>
        </w:r>
        <w:r w:rsidR="002E780A" w:rsidRPr="002E780A">
          <w:rPr>
            <w:rStyle w:val="emailstyle17"/>
            <w:rFonts w:cs="David" w:hint="eastAsia"/>
            <w:color w:val="auto"/>
            <w:sz w:val="22"/>
            <w:rtl/>
            <w:rPrChange w:id="394" w:author="אביה שקורי" w:date="2021-12-09T11:07:00Z">
              <w:rPr>
                <w:rFonts w:ascii="David" w:hAnsi="David" w:hint="eastAsia"/>
                <w:rtl/>
              </w:rPr>
            </w:rPrChange>
          </w:rPr>
          <w:t>בנציבות</w:t>
        </w:r>
        <w:r w:rsidR="002E780A" w:rsidRPr="002E780A">
          <w:rPr>
            <w:rStyle w:val="emailstyle17"/>
            <w:rFonts w:cs="David"/>
            <w:color w:val="auto"/>
            <w:sz w:val="22"/>
            <w:rtl/>
            <w:rPrChange w:id="395" w:author="אביה שקורי" w:date="2021-12-09T11:07:00Z">
              <w:rPr>
                <w:rFonts w:ascii="David" w:hAnsi="David"/>
                <w:rtl/>
              </w:rPr>
            </w:rPrChange>
          </w:rPr>
          <w:t xml:space="preserve"> </w:t>
        </w:r>
        <w:r w:rsidR="002E780A" w:rsidRPr="002E780A">
          <w:rPr>
            <w:rStyle w:val="emailstyle17"/>
            <w:rFonts w:cs="David" w:hint="eastAsia"/>
            <w:color w:val="auto"/>
            <w:sz w:val="22"/>
            <w:rtl/>
            <w:rPrChange w:id="396" w:author="אביה שקורי" w:date="2021-12-09T11:07:00Z">
              <w:rPr>
                <w:rFonts w:ascii="David" w:hAnsi="David" w:hint="eastAsia"/>
                <w:rtl/>
              </w:rPr>
            </w:rPrChange>
          </w:rPr>
          <w:t>שירות</w:t>
        </w:r>
        <w:r w:rsidR="002E780A" w:rsidRPr="002E780A">
          <w:rPr>
            <w:rStyle w:val="emailstyle17"/>
            <w:rFonts w:cs="David"/>
            <w:color w:val="auto"/>
            <w:sz w:val="22"/>
            <w:rtl/>
            <w:rPrChange w:id="397" w:author="אביה שקורי" w:date="2021-12-09T11:07:00Z">
              <w:rPr>
                <w:rFonts w:ascii="David" w:hAnsi="David"/>
                <w:rtl/>
              </w:rPr>
            </w:rPrChange>
          </w:rPr>
          <w:t xml:space="preserve"> </w:t>
        </w:r>
        <w:r w:rsidR="002E780A" w:rsidRPr="002E780A">
          <w:rPr>
            <w:rStyle w:val="emailstyle17"/>
            <w:rFonts w:cs="David" w:hint="eastAsia"/>
            <w:color w:val="auto"/>
            <w:sz w:val="22"/>
            <w:rtl/>
            <w:rPrChange w:id="398" w:author="אביה שקורי" w:date="2021-12-09T11:07:00Z">
              <w:rPr>
                <w:rFonts w:ascii="David" w:hAnsi="David" w:hint="eastAsia"/>
                <w:rtl/>
              </w:rPr>
            </w:rPrChange>
          </w:rPr>
          <w:t>המדינה</w:t>
        </w:r>
        <w:r w:rsidR="002E780A" w:rsidRPr="002E780A">
          <w:rPr>
            <w:rStyle w:val="emailstyle17"/>
            <w:rFonts w:cs="David"/>
            <w:color w:val="auto"/>
            <w:sz w:val="22"/>
            <w:rtl/>
            <w:rPrChange w:id="399" w:author="אביה שקורי" w:date="2021-12-09T11:07:00Z">
              <w:rPr>
                <w:rFonts w:ascii="David" w:hAnsi="David"/>
                <w:rtl/>
              </w:rPr>
            </w:rPrChange>
          </w:rPr>
          <w:t xml:space="preserve"> </w:t>
        </w:r>
        <w:r w:rsidR="002E780A" w:rsidRPr="002E780A">
          <w:rPr>
            <w:rStyle w:val="emailstyle17"/>
            <w:rFonts w:cs="David" w:hint="eastAsia"/>
            <w:color w:val="auto"/>
            <w:sz w:val="22"/>
            <w:rtl/>
            <w:rPrChange w:id="400" w:author="אביה שקורי" w:date="2021-12-09T11:07:00Z">
              <w:rPr>
                <w:rFonts w:ascii="David" w:hAnsi="David" w:hint="eastAsia"/>
                <w:rtl/>
              </w:rPr>
            </w:rPrChange>
          </w:rPr>
          <w:t>המוסמכים</w:t>
        </w:r>
        <w:r w:rsidR="002E780A" w:rsidRPr="002E780A">
          <w:rPr>
            <w:rStyle w:val="emailstyle17"/>
            <w:rFonts w:cs="David"/>
            <w:color w:val="auto"/>
            <w:sz w:val="22"/>
            <w:rtl/>
            <w:rPrChange w:id="401" w:author="אביה שקורי" w:date="2021-12-09T11:07:00Z">
              <w:rPr>
                <w:rFonts w:ascii="David" w:hAnsi="David"/>
                <w:rtl/>
              </w:rPr>
            </w:rPrChange>
          </w:rPr>
          <w:t xml:space="preserve"> </w:t>
        </w:r>
        <w:r w:rsidR="002E780A" w:rsidRPr="002E780A">
          <w:rPr>
            <w:rStyle w:val="emailstyle17"/>
            <w:rFonts w:cs="David" w:hint="eastAsia"/>
            <w:color w:val="auto"/>
            <w:sz w:val="22"/>
            <w:rtl/>
            <w:rPrChange w:id="402" w:author="אביה שקורי" w:date="2021-12-09T11:07:00Z">
              <w:rPr>
                <w:rFonts w:ascii="David" w:hAnsi="David" w:hint="eastAsia"/>
                <w:rtl/>
              </w:rPr>
            </w:rPrChange>
          </w:rPr>
          <w:t>לטפל</w:t>
        </w:r>
      </w:ins>
      <w:ins w:id="403" w:author="אביה שקורי" w:date="2021-12-09T11:41:00Z">
        <w:r w:rsidR="00132B88">
          <w:rPr>
            <w:rStyle w:val="emailstyle17"/>
            <w:rFonts w:cs="David" w:hint="cs"/>
            <w:color w:val="auto"/>
            <w:sz w:val="22"/>
            <w:rtl/>
          </w:rPr>
          <w:t xml:space="preserve"> בעניינו</w:t>
        </w:r>
      </w:ins>
      <w:ins w:id="404" w:author="אביה שקורי" w:date="2021-12-09T11:05:00Z">
        <w:r w:rsidR="002E780A" w:rsidRPr="002E780A">
          <w:rPr>
            <w:rStyle w:val="emailstyle17"/>
            <w:rFonts w:cs="David"/>
            <w:color w:val="auto"/>
            <w:sz w:val="22"/>
            <w:rtl/>
            <w:rPrChange w:id="405" w:author="אביה שקורי" w:date="2021-12-09T11:07:00Z">
              <w:rPr>
                <w:rFonts w:ascii="David" w:hAnsi="David"/>
                <w:rtl/>
              </w:rPr>
            </w:rPrChange>
          </w:rPr>
          <w:t xml:space="preserve">. </w:t>
        </w:r>
      </w:ins>
      <w:ins w:id="406" w:author="אביה שקורי" w:date="2021-12-09T11:39:00Z">
        <w:r w:rsidR="00132B88">
          <w:rPr>
            <w:rStyle w:val="emailstyle17"/>
            <w:rFonts w:cs="David" w:hint="cs"/>
            <w:color w:val="auto"/>
            <w:sz w:val="22"/>
            <w:rtl/>
          </w:rPr>
          <w:t xml:space="preserve">להלן פירוט </w:t>
        </w:r>
      </w:ins>
      <w:ins w:id="407" w:author="אביה שקורי" w:date="2021-12-09T11:41:00Z">
        <w:r w:rsidR="00132B88">
          <w:rPr>
            <w:rStyle w:val="emailstyle17"/>
            <w:rFonts w:cs="David" w:hint="cs"/>
            <w:color w:val="auto"/>
            <w:sz w:val="22"/>
            <w:rtl/>
          </w:rPr>
          <w:t>אופן</w:t>
        </w:r>
      </w:ins>
      <w:ins w:id="408" w:author="אביה שקורי" w:date="2021-12-09T11:39:00Z">
        <w:r w:rsidR="00132B88">
          <w:rPr>
            <w:rStyle w:val="emailstyle17"/>
            <w:rFonts w:cs="David" w:hint="cs"/>
            <w:color w:val="auto"/>
            <w:sz w:val="22"/>
            <w:rtl/>
          </w:rPr>
          <w:t xml:space="preserve"> הטיפול </w:t>
        </w:r>
      </w:ins>
      <w:ins w:id="409" w:author="אביה שקורי" w:date="2021-12-09T11:40:00Z">
        <w:r w:rsidR="00132B88">
          <w:rPr>
            <w:rStyle w:val="emailstyle17"/>
            <w:rFonts w:cs="David" w:hint="cs"/>
            <w:color w:val="auto"/>
            <w:sz w:val="22"/>
            <w:rtl/>
          </w:rPr>
          <w:t>בעני</w:t>
        </w:r>
      </w:ins>
      <w:ins w:id="410" w:author="אביה שקורי" w:date="2021-12-09T11:41:00Z">
        <w:r w:rsidR="00132B88">
          <w:rPr>
            <w:rStyle w:val="emailstyle17"/>
            <w:rFonts w:cs="David" w:hint="cs"/>
            <w:color w:val="auto"/>
            <w:sz w:val="22"/>
            <w:rtl/>
          </w:rPr>
          <w:t>י</w:t>
        </w:r>
      </w:ins>
      <w:ins w:id="411" w:author="אביה שקורי" w:date="2021-12-09T11:40:00Z">
        <w:r w:rsidR="00132B88">
          <w:rPr>
            <w:rStyle w:val="emailstyle17"/>
            <w:rFonts w:cs="David" w:hint="cs"/>
            <w:color w:val="auto"/>
            <w:sz w:val="22"/>
            <w:rtl/>
          </w:rPr>
          <w:t>נו</w:t>
        </w:r>
      </w:ins>
      <w:ins w:id="412" w:author="אביה שקורי" w:date="2021-12-09T11:39:00Z">
        <w:r w:rsidR="00132B88">
          <w:rPr>
            <w:rStyle w:val="emailstyle17"/>
            <w:rFonts w:cs="David" w:hint="cs"/>
            <w:color w:val="auto"/>
            <w:sz w:val="22"/>
            <w:rtl/>
          </w:rPr>
          <w:t xml:space="preserve"> של התובע המעיד כי הסמכות נתנוה בידי נציבות שירות המ</w:t>
        </w:r>
      </w:ins>
      <w:ins w:id="413" w:author="אביה שקורי" w:date="2021-12-09T11:40:00Z">
        <w:r w:rsidR="00132B88">
          <w:rPr>
            <w:rStyle w:val="emailstyle17"/>
            <w:rFonts w:cs="David" w:hint="cs"/>
            <w:color w:val="auto"/>
            <w:sz w:val="22"/>
            <w:rtl/>
          </w:rPr>
          <w:t>די</w:t>
        </w:r>
      </w:ins>
      <w:ins w:id="414" w:author="אביה שקורי" w:date="2021-12-09T11:39:00Z">
        <w:r w:rsidR="00132B88">
          <w:rPr>
            <w:rStyle w:val="emailstyle17"/>
            <w:rFonts w:cs="David" w:hint="cs"/>
            <w:color w:val="auto"/>
            <w:sz w:val="22"/>
            <w:rtl/>
          </w:rPr>
          <w:t xml:space="preserve">נה: </w:t>
        </w:r>
      </w:ins>
    </w:p>
    <w:p w14:paraId="5F4F622C" w14:textId="74BB6138" w:rsidR="002E780A" w:rsidDel="00B568AE" w:rsidRDefault="002E780A">
      <w:pPr>
        <w:pStyle w:val="11"/>
        <w:numPr>
          <w:ilvl w:val="1"/>
          <w:numId w:val="60"/>
        </w:numPr>
        <w:tabs>
          <w:tab w:val="left" w:pos="1232"/>
        </w:tabs>
        <w:spacing w:before="0" w:after="240" w:line="360" w:lineRule="auto"/>
        <w:ind w:left="1232" w:hanging="709"/>
        <w:rPr>
          <w:ins w:id="415" w:author="אביה שקורי" w:date="2021-12-09T11:16:00Z"/>
          <w:del w:id="416" w:author="אופיר טל" w:date="2021-12-14T13:56:00Z"/>
          <w:rFonts w:ascii="Arial" w:hAnsi="Arial"/>
          <w:sz w:val="22"/>
        </w:rPr>
        <w:pPrChange w:id="417" w:author="אופיר טל" w:date="2021-12-14T13:55:00Z">
          <w:pPr>
            <w:pStyle w:val="11"/>
            <w:numPr>
              <w:ilvl w:val="1"/>
              <w:numId w:val="60"/>
            </w:numPr>
            <w:tabs>
              <w:tab w:val="left" w:pos="1160"/>
            </w:tabs>
            <w:spacing w:before="0" w:after="240" w:line="360" w:lineRule="auto"/>
            <w:ind w:left="785" w:right="360" w:hanging="360"/>
          </w:pPr>
        </w:pPrChange>
      </w:pPr>
      <w:ins w:id="418" w:author="אביה שקורי" w:date="2021-12-09T11:06:00Z">
        <w:del w:id="419" w:author="אופיר טל" w:date="2021-12-14T13:56:00Z">
          <w:r w:rsidRPr="00A35B76" w:rsidDel="00B568AE">
            <w:rPr>
              <w:rFonts w:ascii="Arial" w:hAnsi="Arial" w:hint="cs"/>
              <w:sz w:val="22"/>
              <w:rtl/>
            </w:rPr>
            <w:delText xml:space="preserve"> </w:delText>
          </w:r>
        </w:del>
        <w:r w:rsidRPr="00B568AE">
          <w:rPr>
            <w:rFonts w:ascii="Arial" w:hAnsi="Arial" w:hint="eastAsia"/>
            <w:sz w:val="22"/>
            <w:rtl/>
          </w:rPr>
          <w:t>בפנייתו</w:t>
        </w:r>
        <w:r w:rsidRPr="00B568AE">
          <w:rPr>
            <w:rFonts w:ascii="Arial" w:hAnsi="Arial"/>
            <w:sz w:val="22"/>
            <w:rtl/>
          </w:rPr>
          <w:t xml:space="preserve"> של ה</w:t>
        </w:r>
      </w:ins>
      <w:ins w:id="420" w:author="אביה שקורי" w:date="2021-12-09T11:28:00Z">
        <w:r w:rsidR="00677EC0" w:rsidRPr="00B568AE">
          <w:rPr>
            <w:rFonts w:ascii="Arial" w:hAnsi="Arial" w:hint="eastAsia"/>
            <w:sz w:val="22"/>
            <w:rtl/>
          </w:rPr>
          <w:t>תובע</w:t>
        </w:r>
        <w:r w:rsidR="00677EC0" w:rsidRPr="00B568AE">
          <w:rPr>
            <w:rFonts w:ascii="Arial" w:hAnsi="Arial"/>
            <w:sz w:val="22"/>
            <w:rtl/>
          </w:rPr>
          <w:t xml:space="preserve"> </w:t>
        </w:r>
      </w:ins>
      <w:ins w:id="421" w:author="אביה שקורי" w:date="2021-12-09T11:06:00Z">
        <w:r w:rsidRPr="00B568AE">
          <w:rPr>
            <w:rFonts w:ascii="Arial" w:hAnsi="Arial" w:hint="eastAsia"/>
            <w:sz w:val="22"/>
            <w:rtl/>
          </w:rPr>
          <w:t>לממונה</w:t>
        </w:r>
        <w:r w:rsidRPr="00B568AE">
          <w:rPr>
            <w:rFonts w:ascii="Arial" w:hAnsi="Arial"/>
            <w:sz w:val="22"/>
            <w:rtl/>
          </w:rPr>
          <w:t xml:space="preserve"> </w:t>
        </w:r>
        <w:proofErr w:type="spellStart"/>
        <w:r w:rsidRPr="00B568AE">
          <w:rPr>
            <w:rFonts w:ascii="Arial" w:hAnsi="Arial" w:hint="eastAsia"/>
            <w:sz w:val="22"/>
            <w:rtl/>
          </w:rPr>
          <w:t>מינהל</w:t>
        </w:r>
        <w:proofErr w:type="spellEnd"/>
        <w:r w:rsidRPr="00B568AE">
          <w:rPr>
            <w:rFonts w:ascii="Arial" w:hAnsi="Arial"/>
            <w:sz w:val="22"/>
            <w:rtl/>
          </w:rPr>
          <w:t xml:space="preserve"> </w:t>
        </w:r>
        <w:proofErr w:type="spellStart"/>
        <w:r w:rsidRPr="00B568AE">
          <w:rPr>
            <w:rFonts w:ascii="Arial" w:hAnsi="Arial" w:hint="eastAsia"/>
            <w:sz w:val="22"/>
            <w:rtl/>
          </w:rPr>
          <w:t>הגלמאות</w:t>
        </w:r>
        <w:proofErr w:type="spellEnd"/>
        <w:r w:rsidRPr="00B568AE">
          <w:rPr>
            <w:rFonts w:ascii="Arial" w:hAnsi="Arial"/>
            <w:sz w:val="22"/>
            <w:rtl/>
          </w:rPr>
          <w:t xml:space="preserve"> נאמר לו במפורש לנהל הלכים לעניין חישוב הגמלה מול נציבות שירות המדינה מאחר והיא מוסמכת לכך</w:t>
        </w:r>
      </w:ins>
      <w:ins w:id="422" w:author="אביה שקורי" w:date="2021-12-09T11:26:00Z">
        <w:r w:rsidR="00677EC0" w:rsidRPr="00B568AE">
          <w:rPr>
            <w:rFonts w:ascii="Arial" w:hAnsi="Arial"/>
            <w:sz w:val="22"/>
            <w:rtl/>
          </w:rPr>
          <w:t xml:space="preserve">, </w:t>
        </w:r>
        <w:r w:rsidR="00677EC0" w:rsidRPr="00B568AE">
          <w:rPr>
            <w:rFonts w:ascii="Arial" w:hAnsi="Arial" w:hint="eastAsia"/>
            <w:sz w:val="22"/>
            <w:rtl/>
          </w:rPr>
          <w:t>וכי</w:t>
        </w:r>
        <w:r w:rsidR="00677EC0" w:rsidRPr="00B568AE">
          <w:rPr>
            <w:rFonts w:ascii="Arial" w:hAnsi="Arial"/>
            <w:sz w:val="22"/>
            <w:rtl/>
          </w:rPr>
          <w:t xml:space="preserve"> </w:t>
        </w:r>
        <w:r w:rsidR="00677EC0" w:rsidRPr="00B568AE">
          <w:rPr>
            <w:rFonts w:ascii="Arial" w:hAnsi="Arial" w:hint="eastAsia"/>
            <w:sz w:val="22"/>
            <w:rtl/>
          </w:rPr>
          <w:t>אינו</w:t>
        </w:r>
        <w:r w:rsidR="00677EC0" w:rsidRPr="00B568AE">
          <w:rPr>
            <w:rFonts w:ascii="Arial" w:hAnsi="Arial"/>
            <w:sz w:val="22"/>
            <w:rtl/>
          </w:rPr>
          <w:t xml:space="preserve"> </w:t>
        </w:r>
        <w:r w:rsidR="00677EC0" w:rsidRPr="00B568AE">
          <w:rPr>
            <w:rFonts w:ascii="Arial" w:hAnsi="Arial" w:hint="eastAsia"/>
            <w:sz w:val="22"/>
            <w:rtl/>
          </w:rPr>
          <w:t>נדרש</w:t>
        </w:r>
        <w:r w:rsidR="00677EC0" w:rsidRPr="00B568AE">
          <w:rPr>
            <w:rFonts w:ascii="Arial" w:hAnsi="Arial"/>
            <w:sz w:val="22"/>
            <w:rtl/>
          </w:rPr>
          <w:t xml:space="preserve"> </w:t>
        </w:r>
        <w:r w:rsidR="00677EC0" w:rsidRPr="00B568AE">
          <w:rPr>
            <w:rFonts w:ascii="Arial" w:hAnsi="Arial" w:hint="eastAsia"/>
            <w:sz w:val="22"/>
            <w:rtl/>
          </w:rPr>
          <w:t>להגיש</w:t>
        </w:r>
        <w:r w:rsidR="00677EC0" w:rsidRPr="00B568AE">
          <w:rPr>
            <w:rFonts w:ascii="Arial" w:hAnsi="Arial"/>
            <w:sz w:val="22"/>
            <w:rtl/>
          </w:rPr>
          <w:t xml:space="preserve"> </w:t>
        </w:r>
        <w:r w:rsidR="00677EC0" w:rsidRPr="00B568AE">
          <w:rPr>
            <w:rFonts w:ascii="Arial" w:hAnsi="Arial" w:hint="eastAsia"/>
            <w:sz w:val="22"/>
            <w:rtl/>
          </w:rPr>
          <w:t>ערעור</w:t>
        </w:r>
        <w:r w:rsidR="00677EC0" w:rsidRPr="00B568AE">
          <w:rPr>
            <w:rFonts w:ascii="Arial" w:hAnsi="Arial"/>
            <w:sz w:val="22"/>
            <w:rtl/>
          </w:rPr>
          <w:t xml:space="preserve"> </w:t>
        </w:r>
        <w:r w:rsidR="00677EC0" w:rsidRPr="00B568AE">
          <w:rPr>
            <w:rFonts w:ascii="Arial" w:hAnsi="Arial" w:hint="eastAsia"/>
            <w:sz w:val="22"/>
            <w:rtl/>
          </w:rPr>
          <w:t>גמלאות</w:t>
        </w:r>
        <w:r w:rsidR="00677EC0" w:rsidRPr="00B568AE">
          <w:rPr>
            <w:rFonts w:ascii="Arial" w:hAnsi="Arial"/>
            <w:sz w:val="22"/>
            <w:rtl/>
          </w:rPr>
          <w:t>.</w:t>
        </w:r>
      </w:ins>
      <w:ins w:id="423" w:author="אופיר טל" w:date="2021-12-14T13:56:00Z">
        <w:r w:rsidR="00B568AE" w:rsidRPr="00B568AE">
          <w:rPr>
            <w:rFonts w:ascii="Arial" w:hAnsi="Arial"/>
            <w:sz w:val="22"/>
            <w:rtl/>
          </w:rPr>
          <w:t xml:space="preserve"> </w:t>
        </w:r>
      </w:ins>
    </w:p>
    <w:p w14:paraId="220A7E0D" w14:textId="538D9316" w:rsidR="00E429B0" w:rsidRPr="00B568AE" w:rsidRDefault="00E429B0">
      <w:pPr>
        <w:pStyle w:val="11"/>
        <w:numPr>
          <w:ilvl w:val="1"/>
          <w:numId w:val="60"/>
        </w:numPr>
        <w:tabs>
          <w:tab w:val="left" w:pos="1232"/>
        </w:tabs>
        <w:spacing w:before="0" w:after="240" w:line="360" w:lineRule="auto"/>
        <w:ind w:left="1232" w:hanging="709"/>
        <w:rPr>
          <w:ins w:id="424" w:author="אביה שקורי" w:date="2021-12-09T11:17:00Z"/>
          <w:rFonts w:ascii="Arial" w:hAnsi="Arial"/>
          <w:sz w:val="22"/>
          <w:rtl/>
        </w:rPr>
        <w:pPrChange w:id="425" w:author="אופיר טל" w:date="2021-12-14T13:55:00Z">
          <w:pPr>
            <w:pStyle w:val="11"/>
            <w:tabs>
              <w:tab w:val="left" w:pos="1160"/>
            </w:tabs>
            <w:spacing w:before="0" w:after="240" w:line="360" w:lineRule="auto"/>
            <w:ind w:left="785" w:right="360" w:firstLine="0"/>
          </w:pPr>
        </w:pPrChange>
      </w:pPr>
      <w:ins w:id="426" w:author="אביה שקורי" w:date="2021-12-09T11:21:00Z">
        <w:r w:rsidRPr="00A35B76">
          <w:rPr>
            <w:rFonts w:ascii="Arial" w:hAnsi="Arial" w:hint="cs"/>
            <w:sz w:val="22"/>
            <w:rtl/>
          </w:rPr>
          <w:lastRenderedPageBreak/>
          <w:t>ל</w:t>
        </w:r>
      </w:ins>
      <w:ins w:id="427" w:author="אביה שקורי" w:date="2021-12-09T11:16:00Z">
        <w:r w:rsidRPr="00A35B76">
          <w:rPr>
            <w:rFonts w:ascii="Arial" w:hAnsi="Arial" w:hint="cs"/>
            <w:sz w:val="22"/>
            <w:rtl/>
          </w:rPr>
          <w:t xml:space="preserve">מעשה, </w:t>
        </w:r>
        <w:r w:rsidRPr="00B568AE">
          <w:rPr>
            <w:rFonts w:ascii="Arial" w:hAnsi="Arial" w:hint="eastAsia"/>
            <w:b/>
            <w:bCs/>
            <w:sz w:val="22"/>
            <w:rtl/>
            <w:rPrChange w:id="428" w:author="אופיר טל" w:date="2021-12-14T13:56:00Z">
              <w:rPr>
                <w:rFonts w:ascii="Arial" w:hAnsi="Arial" w:hint="eastAsia"/>
                <w:sz w:val="22"/>
                <w:rtl/>
              </w:rPr>
            </w:rPrChange>
          </w:rPr>
          <w:t>הממונה</w:t>
        </w:r>
        <w:r w:rsidRPr="00B568AE">
          <w:rPr>
            <w:rFonts w:ascii="Arial" w:hAnsi="Arial"/>
            <w:b/>
            <w:bCs/>
            <w:sz w:val="22"/>
            <w:rtl/>
            <w:rPrChange w:id="429" w:author="אופיר טל" w:date="2021-12-14T13:56:00Z">
              <w:rPr>
                <w:rFonts w:ascii="Arial" w:hAnsi="Arial"/>
                <w:sz w:val="22"/>
                <w:rtl/>
              </w:rPr>
            </w:rPrChange>
          </w:rPr>
          <w:t xml:space="preserve"> על </w:t>
        </w:r>
        <w:proofErr w:type="spellStart"/>
        <w:r w:rsidRPr="00B568AE">
          <w:rPr>
            <w:rFonts w:ascii="Arial" w:hAnsi="Arial" w:hint="eastAsia"/>
            <w:b/>
            <w:bCs/>
            <w:sz w:val="22"/>
            <w:rtl/>
            <w:rPrChange w:id="430" w:author="אופיר טל" w:date="2021-12-14T13:56:00Z">
              <w:rPr>
                <w:rFonts w:ascii="Arial" w:hAnsi="Arial" w:hint="eastAsia"/>
                <w:sz w:val="22"/>
                <w:rtl/>
              </w:rPr>
            </w:rPrChange>
          </w:rPr>
          <w:t>מינהל</w:t>
        </w:r>
        <w:proofErr w:type="spellEnd"/>
        <w:r w:rsidRPr="00B568AE">
          <w:rPr>
            <w:rFonts w:ascii="Arial" w:hAnsi="Arial"/>
            <w:b/>
            <w:bCs/>
            <w:sz w:val="22"/>
            <w:rtl/>
            <w:rPrChange w:id="431" w:author="אופיר טל" w:date="2021-12-14T13:56:00Z">
              <w:rPr>
                <w:rFonts w:ascii="Arial" w:hAnsi="Arial"/>
                <w:sz w:val="22"/>
                <w:rtl/>
              </w:rPr>
            </w:rPrChange>
          </w:rPr>
          <w:t xml:space="preserve"> הגמלאות הבהירה לת</w:t>
        </w:r>
      </w:ins>
      <w:ins w:id="432" w:author="אביה שקורי" w:date="2021-12-09T11:29:00Z">
        <w:r w:rsidR="00677EC0" w:rsidRPr="00B568AE">
          <w:rPr>
            <w:rFonts w:ascii="Arial" w:hAnsi="Arial" w:hint="eastAsia"/>
            <w:b/>
            <w:bCs/>
            <w:sz w:val="22"/>
            <w:rtl/>
            <w:rPrChange w:id="433" w:author="אופיר טל" w:date="2021-12-14T13:56:00Z">
              <w:rPr>
                <w:rFonts w:ascii="Arial" w:hAnsi="Arial" w:hint="eastAsia"/>
                <w:sz w:val="22"/>
                <w:rtl/>
              </w:rPr>
            </w:rPrChange>
          </w:rPr>
          <w:t>ובע</w:t>
        </w:r>
      </w:ins>
      <w:ins w:id="434" w:author="אביה שקורי" w:date="2021-12-09T11:16:00Z">
        <w:r w:rsidRPr="00B568AE">
          <w:rPr>
            <w:rFonts w:ascii="Arial" w:hAnsi="Arial"/>
            <w:b/>
            <w:bCs/>
            <w:sz w:val="22"/>
            <w:rtl/>
            <w:rPrChange w:id="435" w:author="אופיר טל" w:date="2021-12-14T13:56:00Z">
              <w:rPr>
                <w:rFonts w:ascii="Arial" w:hAnsi="Arial"/>
                <w:sz w:val="22"/>
                <w:rtl/>
              </w:rPr>
            </w:rPrChange>
          </w:rPr>
          <w:t xml:space="preserve"> כי היא לא יכולה לסטות מהנחיות שניתנה לה אישית במכתבו של סגן נציב שרות המדינה מיום 21.8.2012, וכי עליו לפנות אליו והיא תפעל בהתאם </w:t>
        </w:r>
        <w:proofErr w:type="spellStart"/>
        <w:r w:rsidRPr="00B568AE">
          <w:rPr>
            <w:rFonts w:ascii="Arial" w:hAnsi="Arial" w:hint="eastAsia"/>
            <w:b/>
            <w:bCs/>
            <w:sz w:val="22"/>
            <w:rtl/>
            <w:rPrChange w:id="436" w:author="אופיר טל" w:date="2021-12-14T13:56:00Z">
              <w:rPr>
                <w:rFonts w:ascii="Arial" w:hAnsi="Arial" w:hint="eastAsia"/>
                <w:sz w:val="22"/>
                <w:rtl/>
              </w:rPr>
            </w:rPrChange>
          </w:rPr>
          <w:t>להנחייותי</w:t>
        </w:r>
      </w:ins>
      <w:ins w:id="437" w:author="אביה שקורי" w:date="2021-12-09T11:17:00Z">
        <w:r w:rsidRPr="00B568AE">
          <w:rPr>
            <w:rFonts w:ascii="Arial" w:hAnsi="Arial" w:hint="eastAsia"/>
            <w:b/>
            <w:bCs/>
            <w:sz w:val="22"/>
            <w:rtl/>
            <w:rPrChange w:id="438" w:author="אופיר טל" w:date="2021-12-14T13:56:00Z">
              <w:rPr>
                <w:rFonts w:ascii="Arial" w:hAnsi="Arial" w:hint="eastAsia"/>
                <w:sz w:val="22"/>
                <w:rtl/>
              </w:rPr>
            </w:rPrChange>
          </w:rPr>
          <w:t>ו</w:t>
        </w:r>
        <w:proofErr w:type="spellEnd"/>
        <w:r w:rsidRPr="00A35B76">
          <w:rPr>
            <w:rFonts w:ascii="Arial" w:hAnsi="Arial" w:hint="cs"/>
            <w:sz w:val="22"/>
            <w:rtl/>
          </w:rPr>
          <w:t xml:space="preserve">. </w:t>
        </w:r>
      </w:ins>
    </w:p>
    <w:p w14:paraId="5F034401" w14:textId="4114A05A" w:rsidR="00E429B0" w:rsidRDefault="00B568AE">
      <w:pPr>
        <w:pStyle w:val="11"/>
        <w:tabs>
          <w:tab w:val="left" w:pos="1232"/>
        </w:tabs>
        <w:spacing w:before="0" w:after="240" w:line="360" w:lineRule="auto"/>
        <w:ind w:left="1232" w:hanging="709"/>
        <w:rPr>
          <w:ins w:id="439" w:author="אביה שקורי" w:date="2021-12-09T11:17:00Z"/>
          <w:rFonts w:ascii="Arial" w:hAnsi="Arial"/>
          <w:sz w:val="22"/>
          <w:rtl/>
        </w:rPr>
        <w:pPrChange w:id="440" w:author="אופיר טל" w:date="2021-12-14T13:55:00Z">
          <w:pPr>
            <w:pStyle w:val="11"/>
            <w:tabs>
              <w:tab w:val="left" w:pos="1160"/>
            </w:tabs>
            <w:spacing w:before="0" w:after="240" w:line="360" w:lineRule="auto"/>
            <w:ind w:left="785" w:right="360" w:firstLine="0"/>
          </w:pPr>
        </w:pPrChange>
      </w:pPr>
      <w:ins w:id="441" w:author="אופיר טל" w:date="2021-12-14T13:56:00Z">
        <w:r>
          <w:rPr>
            <w:rFonts w:ascii="Arial" w:hAnsi="Arial"/>
            <w:sz w:val="22"/>
            <w:rtl/>
          </w:rPr>
          <w:tab/>
        </w:r>
      </w:ins>
      <w:ins w:id="442" w:author="אביה שקורי" w:date="2021-12-09T11:17:00Z">
        <w:r w:rsidR="00E429B0">
          <w:rPr>
            <w:rFonts w:ascii="Arial" w:hAnsi="Arial" w:hint="cs"/>
            <w:sz w:val="22"/>
            <w:rtl/>
          </w:rPr>
          <w:t xml:space="preserve">התובע הסיק מדברי הממונה כי היא מסכימה עם טענותיו, אך ידיה כבולות, מה שמעיד שאכן </w:t>
        </w:r>
        <w:r w:rsidR="00E429B0" w:rsidRPr="00B568AE">
          <w:rPr>
            <w:rFonts w:ascii="Arial" w:hAnsi="Arial" w:hint="eastAsia"/>
            <w:b/>
            <w:bCs/>
            <w:sz w:val="22"/>
            <w:rtl/>
            <w:rPrChange w:id="443" w:author="אופיר טל" w:date="2021-12-14T13:56:00Z">
              <w:rPr>
                <w:rFonts w:ascii="Arial" w:hAnsi="Arial" w:hint="eastAsia"/>
                <w:sz w:val="22"/>
                <w:rtl/>
              </w:rPr>
            </w:rPrChange>
          </w:rPr>
          <w:t>ההחלטה</w:t>
        </w:r>
        <w:r w:rsidR="00E429B0" w:rsidRPr="00B568AE">
          <w:rPr>
            <w:rFonts w:ascii="Arial" w:hAnsi="Arial"/>
            <w:b/>
            <w:bCs/>
            <w:sz w:val="22"/>
            <w:rtl/>
            <w:rPrChange w:id="444" w:author="אופיר טל" w:date="2021-12-14T13:56:00Z">
              <w:rPr>
                <w:rFonts w:ascii="Arial" w:hAnsi="Arial"/>
                <w:sz w:val="22"/>
                <w:rtl/>
              </w:rPr>
            </w:rPrChange>
          </w:rPr>
          <w:t xml:space="preserve"> לא הייתה בידי הממונה על </w:t>
        </w:r>
        <w:proofErr w:type="spellStart"/>
        <w:r w:rsidR="00E429B0" w:rsidRPr="00B568AE">
          <w:rPr>
            <w:rFonts w:ascii="Arial" w:hAnsi="Arial" w:hint="eastAsia"/>
            <w:b/>
            <w:bCs/>
            <w:sz w:val="22"/>
            <w:rtl/>
            <w:rPrChange w:id="445" w:author="אופיר טל" w:date="2021-12-14T13:56:00Z">
              <w:rPr>
                <w:rFonts w:ascii="Arial" w:hAnsi="Arial" w:hint="eastAsia"/>
                <w:sz w:val="22"/>
                <w:rtl/>
              </w:rPr>
            </w:rPrChange>
          </w:rPr>
          <w:t>הגימלאות</w:t>
        </w:r>
        <w:proofErr w:type="spellEnd"/>
        <w:r w:rsidR="00E429B0" w:rsidRPr="00B568AE">
          <w:rPr>
            <w:rFonts w:ascii="Arial" w:hAnsi="Arial"/>
            <w:b/>
            <w:bCs/>
            <w:sz w:val="22"/>
            <w:rtl/>
            <w:rPrChange w:id="446" w:author="אופיר טל" w:date="2021-12-14T13:56:00Z">
              <w:rPr>
                <w:rFonts w:ascii="Arial" w:hAnsi="Arial"/>
                <w:sz w:val="22"/>
                <w:rtl/>
              </w:rPr>
            </w:rPrChange>
          </w:rPr>
          <w:t xml:space="preserve">, </w:t>
        </w:r>
        <w:r w:rsidR="00E429B0" w:rsidRPr="00B568AE">
          <w:rPr>
            <w:rFonts w:ascii="Arial" w:hAnsi="Arial" w:hint="eastAsia"/>
            <w:b/>
            <w:bCs/>
            <w:sz w:val="22"/>
            <w:rtl/>
            <w:rPrChange w:id="447" w:author="אופיר טל" w:date="2021-12-14T13:56:00Z">
              <w:rPr>
                <w:rFonts w:ascii="Arial" w:hAnsi="Arial" w:hint="eastAsia"/>
                <w:sz w:val="22"/>
                <w:rtl/>
              </w:rPr>
            </w:rPrChange>
          </w:rPr>
          <w:t>אלא</w:t>
        </w:r>
        <w:r w:rsidR="00E429B0" w:rsidRPr="00B568AE">
          <w:rPr>
            <w:rFonts w:ascii="Arial" w:hAnsi="Arial"/>
            <w:b/>
            <w:bCs/>
            <w:sz w:val="22"/>
            <w:rtl/>
            <w:rPrChange w:id="448" w:author="אופיר טל" w:date="2021-12-14T13:56:00Z">
              <w:rPr>
                <w:rFonts w:ascii="Arial" w:hAnsi="Arial"/>
                <w:sz w:val="22"/>
                <w:rtl/>
              </w:rPr>
            </w:rPrChange>
          </w:rPr>
          <w:t xml:space="preserve"> </w:t>
        </w:r>
        <w:r w:rsidR="00E429B0" w:rsidRPr="00B568AE">
          <w:rPr>
            <w:rFonts w:ascii="Arial" w:hAnsi="Arial" w:hint="eastAsia"/>
            <w:b/>
            <w:bCs/>
            <w:sz w:val="22"/>
            <w:rtl/>
            <w:rPrChange w:id="449" w:author="אופיר טל" w:date="2021-12-14T13:56:00Z">
              <w:rPr>
                <w:rFonts w:ascii="Arial" w:hAnsi="Arial" w:hint="eastAsia"/>
                <w:sz w:val="22"/>
                <w:rtl/>
              </w:rPr>
            </w:rPrChange>
          </w:rPr>
          <w:t>בידי</w:t>
        </w:r>
        <w:r w:rsidR="00E429B0" w:rsidRPr="00B568AE">
          <w:rPr>
            <w:rFonts w:ascii="Arial" w:hAnsi="Arial"/>
            <w:b/>
            <w:bCs/>
            <w:sz w:val="22"/>
            <w:rtl/>
            <w:rPrChange w:id="450" w:author="אופיר טל" w:date="2021-12-14T13:56:00Z">
              <w:rPr>
                <w:rFonts w:ascii="Arial" w:hAnsi="Arial"/>
                <w:sz w:val="22"/>
                <w:rtl/>
              </w:rPr>
            </w:rPrChange>
          </w:rPr>
          <w:t xml:space="preserve"> </w:t>
        </w:r>
        <w:r w:rsidR="00E429B0" w:rsidRPr="00B568AE">
          <w:rPr>
            <w:rFonts w:ascii="Arial" w:hAnsi="Arial" w:hint="eastAsia"/>
            <w:b/>
            <w:bCs/>
            <w:sz w:val="22"/>
            <w:rtl/>
            <w:rPrChange w:id="451" w:author="אופיר טל" w:date="2021-12-14T13:56:00Z">
              <w:rPr>
                <w:rFonts w:ascii="Arial" w:hAnsi="Arial" w:hint="eastAsia"/>
                <w:sz w:val="22"/>
                <w:rtl/>
              </w:rPr>
            </w:rPrChange>
          </w:rPr>
          <w:t>נציבות</w:t>
        </w:r>
        <w:r w:rsidR="00E429B0" w:rsidRPr="00B568AE">
          <w:rPr>
            <w:rFonts w:ascii="Arial" w:hAnsi="Arial"/>
            <w:b/>
            <w:bCs/>
            <w:sz w:val="22"/>
            <w:rtl/>
            <w:rPrChange w:id="452" w:author="אופיר טל" w:date="2021-12-14T13:56:00Z">
              <w:rPr>
                <w:rFonts w:ascii="Arial" w:hAnsi="Arial"/>
                <w:sz w:val="22"/>
                <w:rtl/>
              </w:rPr>
            </w:rPrChange>
          </w:rPr>
          <w:t xml:space="preserve"> </w:t>
        </w:r>
        <w:r w:rsidR="00E429B0" w:rsidRPr="00B568AE">
          <w:rPr>
            <w:rFonts w:ascii="Arial" w:hAnsi="Arial" w:hint="eastAsia"/>
            <w:b/>
            <w:bCs/>
            <w:sz w:val="22"/>
            <w:rtl/>
            <w:rPrChange w:id="453" w:author="אופיר טל" w:date="2021-12-14T13:56:00Z">
              <w:rPr>
                <w:rFonts w:ascii="Arial" w:hAnsi="Arial" w:hint="eastAsia"/>
                <w:sz w:val="22"/>
                <w:rtl/>
              </w:rPr>
            </w:rPrChange>
          </w:rPr>
          <w:t>שירות</w:t>
        </w:r>
        <w:r w:rsidR="00E429B0" w:rsidRPr="00B568AE">
          <w:rPr>
            <w:rFonts w:ascii="Arial" w:hAnsi="Arial"/>
            <w:b/>
            <w:bCs/>
            <w:sz w:val="22"/>
            <w:rtl/>
            <w:rPrChange w:id="454" w:author="אופיר טל" w:date="2021-12-14T13:56:00Z">
              <w:rPr>
                <w:rFonts w:ascii="Arial" w:hAnsi="Arial"/>
                <w:sz w:val="22"/>
                <w:rtl/>
              </w:rPr>
            </w:rPrChange>
          </w:rPr>
          <w:t xml:space="preserve"> </w:t>
        </w:r>
        <w:r w:rsidR="00E429B0" w:rsidRPr="00B568AE">
          <w:rPr>
            <w:rFonts w:ascii="Arial" w:hAnsi="Arial" w:hint="eastAsia"/>
            <w:b/>
            <w:bCs/>
            <w:sz w:val="22"/>
            <w:rtl/>
            <w:rPrChange w:id="455" w:author="אופיר טל" w:date="2021-12-14T13:56:00Z">
              <w:rPr>
                <w:rFonts w:ascii="Arial" w:hAnsi="Arial" w:hint="eastAsia"/>
                <w:sz w:val="22"/>
                <w:rtl/>
              </w:rPr>
            </w:rPrChange>
          </w:rPr>
          <w:t>המדינה</w:t>
        </w:r>
        <w:r w:rsidR="00E429B0">
          <w:rPr>
            <w:rFonts w:ascii="Arial" w:hAnsi="Arial" w:hint="cs"/>
            <w:sz w:val="22"/>
            <w:rtl/>
          </w:rPr>
          <w:t xml:space="preserve">. </w:t>
        </w:r>
      </w:ins>
    </w:p>
    <w:p w14:paraId="7611B3E8" w14:textId="0EF8641D" w:rsidR="002E780A" w:rsidRDefault="00677EC0">
      <w:pPr>
        <w:pStyle w:val="11"/>
        <w:numPr>
          <w:ilvl w:val="1"/>
          <w:numId w:val="60"/>
        </w:numPr>
        <w:tabs>
          <w:tab w:val="left" w:pos="1232"/>
        </w:tabs>
        <w:spacing w:before="0" w:after="240" w:line="360" w:lineRule="auto"/>
        <w:ind w:left="1232" w:hanging="709"/>
        <w:rPr>
          <w:ins w:id="456" w:author="אביה שקורי" w:date="2021-12-09T11:10:00Z"/>
          <w:rFonts w:ascii="Arial" w:hAnsi="Arial"/>
          <w:sz w:val="22"/>
        </w:rPr>
        <w:pPrChange w:id="457" w:author="אופיר טל" w:date="2021-12-14T13:55:00Z">
          <w:pPr>
            <w:pStyle w:val="11"/>
            <w:numPr>
              <w:numId w:val="60"/>
            </w:numPr>
            <w:tabs>
              <w:tab w:val="left" w:pos="1160"/>
            </w:tabs>
            <w:spacing w:before="0" w:after="240" w:line="360" w:lineRule="auto"/>
            <w:ind w:left="360" w:hanging="360"/>
          </w:pPr>
        </w:pPrChange>
      </w:pPr>
      <w:ins w:id="458" w:author="אביה שקורי" w:date="2021-12-09T11:29:00Z">
        <w:r>
          <w:rPr>
            <w:rFonts w:ascii="Arial" w:hAnsi="Arial" w:hint="cs"/>
            <w:sz w:val="22"/>
            <w:rtl/>
          </w:rPr>
          <w:t xml:space="preserve">משכך הדברים, פנה התובע במכתב לנציבות שירות המדינה. </w:t>
        </w:r>
      </w:ins>
      <w:ins w:id="459" w:author="אביה שקורי" w:date="2021-12-09T11:10:00Z">
        <w:r w:rsidR="002E780A">
          <w:rPr>
            <w:rFonts w:ascii="Arial" w:hAnsi="Arial" w:hint="cs"/>
            <w:sz w:val="22"/>
            <w:rtl/>
          </w:rPr>
          <w:t xml:space="preserve">הפתיח במכתבו של התובע מגלה בדיוק מיהו הגורם אליו הופנה לצורך קבלת תשובה על שיטת חישוב הגמלה: </w:t>
        </w:r>
        <w:r w:rsidR="002E780A" w:rsidRPr="00E4766D">
          <w:rPr>
            <w:rFonts w:ascii="Arial" w:hAnsi="Arial"/>
            <w:b/>
            <w:bCs/>
            <w:i/>
            <w:iCs/>
            <w:sz w:val="22"/>
            <w:rtl/>
          </w:rPr>
          <w:t>"</w:t>
        </w:r>
        <w:proofErr w:type="spellStart"/>
        <w:r w:rsidR="002E780A" w:rsidRPr="00E4766D">
          <w:rPr>
            <w:rFonts w:ascii="Arial" w:hAnsi="Arial" w:hint="eastAsia"/>
            <w:b/>
            <w:bCs/>
            <w:i/>
            <w:iCs/>
            <w:sz w:val="22"/>
            <w:rtl/>
          </w:rPr>
          <w:t>ממינהל</w:t>
        </w:r>
        <w:proofErr w:type="spellEnd"/>
        <w:r w:rsidR="002E780A" w:rsidRPr="00E4766D">
          <w:rPr>
            <w:rFonts w:ascii="Arial" w:hAnsi="Arial"/>
            <w:b/>
            <w:bCs/>
            <w:i/>
            <w:iCs/>
            <w:sz w:val="22"/>
            <w:rtl/>
          </w:rPr>
          <w:t xml:space="preserve"> </w:t>
        </w:r>
        <w:proofErr w:type="spellStart"/>
        <w:r w:rsidR="002E780A" w:rsidRPr="00E4766D">
          <w:rPr>
            <w:rFonts w:ascii="Arial" w:hAnsi="Arial" w:hint="eastAsia"/>
            <w:b/>
            <w:bCs/>
            <w:i/>
            <w:iCs/>
            <w:sz w:val="22"/>
            <w:rtl/>
          </w:rPr>
          <w:t>הגימלאות</w:t>
        </w:r>
        <w:proofErr w:type="spellEnd"/>
        <w:r w:rsidR="002E780A" w:rsidRPr="00E4766D">
          <w:rPr>
            <w:rFonts w:ascii="Arial" w:hAnsi="Arial"/>
            <w:b/>
            <w:bCs/>
            <w:i/>
            <w:iCs/>
            <w:sz w:val="22"/>
            <w:rtl/>
          </w:rPr>
          <w:t xml:space="preserve"> נמסר כי הסכומים חושבו ע"פ הנחיותיך במכתב שבסימוכין </w:t>
        </w:r>
        <w:r w:rsidR="002E780A" w:rsidRPr="00E4766D">
          <w:rPr>
            <w:rFonts w:ascii="Arial" w:hAnsi="Arial"/>
            <w:i/>
            <w:iCs/>
            <w:sz w:val="22"/>
            <w:rtl/>
          </w:rPr>
          <w:t xml:space="preserve">(העתק מכתבך </w:t>
        </w:r>
        <w:proofErr w:type="spellStart"/>
        <w:r w:rsidR="002E780A" w:rsidRPr="00E4766D">
          <w:rPr>
            <w:rFonts w:ascii="Arial" w:hAnsi="Arial" w:hint="eastAsia"/>
            <w:i/>
            <w:iCs/>
            <w:sz w:val="22"/>
            <w:rtl/>
          </w:rPr>
          <w:t>המצ</w:t>
        </w:r>
        <w:r w:rsidR="002E780A" w:rsidRPr="00E4766D">
          <w:rPr>
            <w:rFonts w:ascii="Arial" w:hAnsi="Arial"/>
            <w:i/>
            <w:iCs/>
            <w:sz w:val="22"/>
            <w:rtl/>
          </w:rPr>
          <w:t>"ב</w:t>
        </w:r>
        <w:proofErr w:type="spellEnd"/>
        <w:r w:rsidR="002E780A" w:rsidRPr="00E4766D">
          <w:rPr>
            <w:rFonts w:ascii="Arial" w:hAnsi="Arial"/>
            <w:i/>
            <w:iCs/>
            <w:sz w:val="22"/>
            <w:rtl/>
          </w:rPr>
          <w:t xml:space="preserve">, </w:t>
        </w:r>
        <w:r w:rsidR="002E780A" w:rsidRPr="00E4766D">
          <w:rPr>
            <w:rFonts w:ascii="Arial" w:hAnsi="Arial" w:hint="eastAsia"/>
            <w:i/>
            <w:iCs/>
            <w:sz w:val="22"/>
            <w:rtl/>
          </w:rPr>
          <w:t>הועבר</w:t>
        </w:r>
        <w:r w:rsidR="002E780A" w:rsidRPr="00E4766D">
          <w:rPr>
            <w:rFonts w:ascii="Arial" w:hAnsi="Arial"/>
            <w:i/>
            <w:iCs/>
            <w:sz w:val="22"/>
            <w:rtl/>
          </w:rPr>
          <w:t xml:space="preserve"> </w:t>
        </w:r>
        <w:r w:rsidR="002E780A" w:rsidRPr="00E4766D">
          <w:rPr>
            <w:rFonts w:ascii="Arial" w:hAnsi="Arial" w:hint="eastAsia"/>
            <w:i/>
            <w:iCs/>
            <w:sz w:val="22"/>
            <w:rtl/>
          </w:rPr>
          <w:t>אלי</w:t>
        </w:r>
        <w:r w:rsidR="002E780A" w:rsidRPr="00E4766D">
          <w:rPr>
            <w:rFonts w:ascii="Arial" w:hAnsi="Arial"/>
            <w:i/>
            <w:iCs/>
            <w:sz w:val="22"/>
            <w:rtl/>
          </w:rPr>
          <w:t xml:space="preserve"> </w:t>
        </w:r>
        <w:r w:rsidR="002E780A" w:rsidRPr="00E4766D">
          <w:rPr>
            <w:rFonts w:ascii="Arial" w:hAnsi="Arial" w:hint="eastAsia"/>
            <w:i/>
            <w:iCs/>
            <w:sz w:val="22"/>
            <w:rtl/>
          </w:rPr>
          <w:t>בימי</w:t>
        </w:r>
        <w:r w:rsidR="002E780A">
          <w:rPr>
            <w:rFonts w:ascii="Arial" w:hAnsi="Arial" w:hint="cs"/>
            <w:i/>
            <w:iCs/>
            <w:sz w:val="22"/>
            <w:rtl/>
          </w:rPr>
          <w:t>ם</w:t>
        </w:r>
        <w:r w:rsidR="002E780A" w:rsidRPr="00E4766D">
          <w:rPr>
            <w:rFonts w:ascii="Arial" w:hAnsi="Arial"/>
            <w:i/>
            <w:iCs/>
            <w:sz w:val="22"/>
            <w:rtl/>
          </w:rPr>
          <w:t xml:space="preserve"> אלו ולבקשתי </w:t>
        </w:r>
        <w:proofErr w:type="spellStart"/>
        <w:r w:rsidR="002E780A" w:rsidRPr="00E4766D">
          <w:rPr>
            <w:rFonts w:ascii="Arial" w:hAnsi="Arial" w:hint="eastAsia"/>
            <w:i/>
            <w:iCs/>
            <w:sz w:val="22"/>
            <w:rtl/>
          </w:rPr>
          <w:t>ממינהל</w:t>
        </w:r>
        <w:proofErr w:type="spellEnd"/>
        <w:r w:rsidR="002E780A" w:rsidRPr="00E4766D">
          <w:rPr>
            <w:rFonts w:ascii="Arial" w:hAnsi="Arial"/>
            <w:i/>
            <w:iCs/>
            <w:sz w:val="22"/>
            <w:rtl/>
          </w:rPr>
          <w:t xml:space="preserve"> הגמלאות) </w:t>
        </w:r>
        <w:r w:rsidR="002E780A" w:rsidRPr="00E4766D">
          <w:rPr>
            <w:rFonts w:ascii="Arial" w:hAnsi="Arial" w:hint="eastAsia"/>
            <w:b/>
            <w:bCs/>
            <w:i/>
            <w:iCs/>
            <w:sz w:val="22"/>
            <w:rtl/>
          </w:rPr>
          <w:t>והובהר</w:t>
        </w:r>
        <w:r w:rsidR="002E780A" w:rsidRPr="00E4766D">
          <w:rPr>
            <w:rFonts w:ascii="Arial" w:hAnsi="Arial"/>
            <w:b/>
            <w:bCs/>
            <w:i/>
            <w:iCs/>
            <w:sz w:val="22"/>
            <w:rtl/>
          </w:rPr>
          <w:t xml:space="preserve"> </w:t>
        </w:r>
        <w:r w:rsidR="002E780A" w:rsidRPr="00E4766D">
          <w:rPr>
            <w:rFonts w:ascii="Arial" w:hAnsi="Arial" w:hint="eastAsia"/>
            <w:b/>
            <w:bCs/>
            <w:i/>
            <w:iCs/>
            <w:sz w:val="22"/>
            <w:rtl/>
          </w:rPr>
          <w:t>לי</w:t>
        </w:r>
        <w:r w:rsidR="002E780A" w:rsidRPr="00E4766D">
          <w:rPr>
            <w:rFonts w:ascii="Arial" w:hAnsi="Arial"/>
            <w:b/>
            <w:bCs/>
            <w:i/>
            <w:iCs/>
            <w:sz w:val="22"/>
            <w:rtl/>
          </w:rPr>
          <w:t xml:space="preserve"> </w:t>
        </w:r>
        <w:r w:rsidR="002E780A" w:rsidRPr="00E4766D">
          <w:rPr>
            <w:rFonts w:ascii="Arial" w:hAnsi="Arial" w:hint="eastAsia"/>
            <w:b/>
            <w:bCs/>
            <w:i/>
            <w:iCs/>
            <w:sz w:val="22"/>
            <w:rtl/>
          </w:rPr>
          <w:t>כי</w:t>
        </w:r>
        <w:r w:rsidR="002E780A" w:rsidRPr="00E4766D">
          <w:rPr>
            <w:rFonts w:ascii="Arial" w:hAnsi="Arial"/>
            <w:b/>
            <w:bCs/>
            <w:i/>
            <w:iCs/>
            <w:sz w:val="22"/>
            <w:rtl/>
          </w:rPr>
          <w:t xml:space="preserve"> </w:t>
        </w:r>
        <w:r w:rsidR="002E780A" w:rsidRPr="00E4766D">
          <w:rPr>
            <w:rFonts w:ascii="Arial" w:hAnsi="Arial" w:hint="eastAsia"/>
            <w:b/>
            <w:bCs/>
            <w:i/>
            <w:iCs/>
            <w:sz w:val="22"/>
            <w:rtl/>
          </w:rPr>
          <w:t>עלי</w:t>
        </w:r>
        <w:r w:rsidR="002E780A" w:rsidRPr="00E4766D">
          <w:rPr>
            <w:rFonts w:ascii="Arial" w:hAnsi="Arial"/>
            <w:b/>
            <w:bCs/>
            <w:i/>
            <w:iCs/>
            <w:sz w:val="22"/>
            <w:rtl/>
          </w:rPr>
          <w:t xml:space="preserve"> </w:t>
        </w:r>
        <w:r w:rsidR="002E780A" w:rsidRPr="00E4766D">
          <w:rPr>
            <w:rFonts w:ascii="Arial" w:hAnsi="Arial" w:hint="eastAsia"/>
            <w:b/>
            <w:bCs/>
            <w:i/>
            <w:iCs/>
            <w:sz w:val="22"/>
            <w:rtl/>
          </w:rPr>
          <w:t>להפנות</w:t>
        </w:r>
        <w:r w:rsidR="002E780A" w:rsidRPr="00E4766D">
          <w:rPr>
            <w:rFonts w:ascii="Arial" w:hAnsi="Arial"/>
            <w:b/>
            <w:bCs/>
            <w:i/>
            <w:iCs/>
            <w:sz w:val="22"/>
            <w:rtl/>
          </w:rPr>
          <w:t xml:space="preserve"> </w:t>
        </w:r>
        <w:r w:rsidR="002E780A" w:rsidRPr="00E4766D">
          <w:rPr>
            <w:rFonts w:ascii="Arial" w:hAnsi="Arial" w:hint="eastAsia"/>
            <w:b/>
            <w:bCs/>
            <w:i/>
            <w:iCs/>
            <w:sz w:val="22"/>
            <w:rtl/>
          </w:rPr>
          <w:t>אליך</w:t>
        </w:r>
        <w:r w:rsidR="002E780A" w:rsidRPr="00E4766D">
          <w:rPr>
            <w:rFonts w:ascii="Arial" w:hAnsi="Arial"/>
            <w:b/>
            <w:bCs/>
            <w:i/>
            <w:iCs/>
            <w:sz w:val="22"/>
            <w:rtl/>
          </w:rPr>
          <w:t xml:space="preserve"> </w:t>
        </w:r>
        <w:r w:rsidR="002E780A" w:rsidRPr="00E4766D">
          <w:rPr>
            <w:rFonts w:ascii="Arial" w:hAnsi="Arial" w:hint="eastAsia"/>
            <w:b/>
            <w:bCs/>
            <w:i/>
            <w:iCs/>
            <w:sz w:val="22"/>
            <w:rtl/>
          </w:rPr>
          <w:t>את</w:t>
        </w:r>
        <w:r w:rsidR="002E780A" w:rsidRPr="00E4766D">
          <w:rPr>
            <w:rFonts w:ascii="Arial" w:hAnsi="Arial"/>
            <w:b/>
            <w:bCs/>
            <w:i/>
            <w:iCs/>
            <w:sz w:val="22"/>
            <w:rtl/>
          </w:rPr>
          <w:t xml:space="preserve"> </w:t>
        </w:r>
        <w:r w:rsidR="002E780A" w:rsidRPr="00E4766D">
          <w:rPr>
            <w:rFonts w:ascii="Arial" w:hAnsi="Arial" w:hint="eastAsia"/>
            <w:b/>
            <w:bCs/>
            <w:i/>
            <w:iCs/>
            <w:sz w:val="22"/>
            <w:rtl/>
          </w:rPr>
          <w:t>הערות</w:t>
        </w:r>
        <w:r w:rsidR="002E780A">
          <w:rPr>
            <w:rFonts w:ascii="Arial" w:hAnsi="Arial" w:hint="cs"/>
            <w:b/>
            <w:bCs/>
            <w:i/>
            <w:iCs/>
            <w:sz w:val="22"/>
            <w:rtl/>
          </w:rPr>
          <w:t>י</w:t>
        </w:r>
        <w:r w:rsidR="002E780A" w:rsidRPr="00E4766D">
          <w:rPr>
            <w:rFonts w:ascii="Arial" w:hAnsi="Arial" w:hint="eastAsia"/>
            <w:b/>
            <w:bCs/>
            <w:i/>
            <w:iCs/>
            <w:sz w:val="22"/>
            <w:rtl/>
          </w:rPr>
          <w:t>י</w:t>
        </w:r>
        <w:r w:rsidR="002E780A" w:rsidRPr="00E4766D">
          <w:rPr>
            <w:rFonts w:ascii="Arial" w:hAnsi="Arial"/>
            <w:b/>
            <w:bCs/>
            <w:i/>
            <w:iCs/>
            <w:sz w:val="22"/>
            <w:rtl/>
          </w:rPr>
          <w:t xml:space="preserve"> לנוסחת חישוב </w:t>
        </w:r>
        <w:proofErr w:type="spellStart"/>
        <w:r w:rsidR="002E780A" w:rsidRPr="00E4766D">
          <w:rPr>
            <w:rFonts w:ascii="Arial" w:hAnsi="Arial" w:hint="eastAsia"/>
            <w:b/>
            <w:bCs/>
            <w:i/>
            <w:iCs/>
            <w:sz w:val="22"/>
            <w:rtl/>
          </w:rPr>
          <w:t>הגימלה</w:t>
        </w:r>
        <w:proofErr w:type="spellEnd"/>
        <w:r w:rsidR="002E780A" w:rsidRPr="00E4766D">
          <w:rPr>
            <w:rFonts w:ascii="Arial" w:hAnsi="Arial"/>
            <w:b/>
            <w:bCs/>
            <w:i/>
            <w:iCs/>
            <w:sz w:val="22"/>
            <w:rtl/>
          </w:rPr>
          <w:t xml:space="preserve"> שבמכתב.</w:t>
        </w:r>
        <w:r w:rsidR="002E780A">
          <w:rPr>
            <w:rFonts w:ascii="Arial" w:hAnsi="Arial" w:hint="cs"/>
            <w:b/>
            <w:bCs/>
            <w:i/>
            <w:iCs/>
            <w:sz w:val="22"/>
            <w:rtl/>
          </w:rPr>
          <w:t>"</w:t>
        </w:r>
        <w:r w:rsidR="002E780A">
          <w:rPr>
            <w:rFonts w:ascii="Arial" w:hAnsi="Arial" w:hint="cs"/>
            <w:sz w:val="22"/>
            <w:rtl/>
          </w:rPr>
          <w:t xml:space="preserve"> </w:t>
        </w:r>
        <w:r w:rsidR="002E780A" w:rsidRPr="00677EC0">
          <w:rPr>
            <w:rFonts w:ascii="Arial" w:hAnsi="Arial"/>
            <w:sz w:val="22"/>
            <w:highlight w:val="yellow"/>
            <w:rtl/>
            <w:rPrChange w:id="460" w:author="אביה שקורי" w:date="2021-12-09T11:32:00Z">
              <w:rPr>
                <w:rFonts w:ascii="Arial" w:hAnsi="Arial"/>
                <w:sz w:val="22"/>
                <w:rtl/>
              </w:rPr>
            </w:rPrChange>
          </w:rPr>
          <w:t xml:space="preserve">(ראו נספח </w:t>
        </w:r>
      </w:ins>
      <w:ins w:id="461" w:author="אביה שקורי" w:date="2021-12-09T11:11:00Z">
        <w:r w:rsidR="002E780A" w:rsidRPr="00677EC0">
          <w:rPr>
            <w:rFonts w:ascii="Arial" w:hAnsi="Arial"/>
            <w:sz w:val="22"/>
            <w:highlight w:val="yellow"/>
            <w:rtl/>
            <w:rPrChange w:id="462" w:author="אביה שקורי" w:date="2021-12-09T11:32:00Z">
              <w:rPr>
                <w:rFonts w:ascii="Arial" w:hAnsi="Arial"/>
                <w:sz w:val="22"/>
                <w:rtl/>
              </w:rPr>
            </w:rPrChange>
          </w:rPr>
          <w:t>12)</w:t>
        </w:r>
      </w:ins>
    </w:p>
    <w:p w14:paraId="403AF915" w14:textId="795082A3" w:rsidR="00282732" w:rsidRPr="00677EC0" w:rsidRDefault="00B568AE">
      <w:pPr>
        <w:pStyle w:val="11"/>
        <w:tabs>
          <w:tab w:val="left" w:pos="1232"/>
        </w:tabs>
        <w:spacing w:before="0" w:after="240" w:line="360" w:lineRule="auto"/>
        <w:ind w:left="1232" w:hanging="709"/>
        <w:rPr>
          <w:ins w:id="463" w:author="אביה שקורי" w:date="2021-12-09T10:49:00Z"/>
          <w:rFonts w:ascii="Arial" w:hAnsi="Arial"/>
          <w:rtl/>
          <w:rPrChange w:id="464" w:author="אביה שקורי" w:date="2021-12-09T11:22:00Z">
            <w:rPr>
              <w:ins w:id="465" w:author="אביה שקורי" w:date="2021-12-09T10:49:00Z"/>
              <w:rtl/>
            </w:rPr>
          </w:rPrChange>
        </w:rPr>
        <w:pPrChange w:id="466" w:author="אופיר טל" w:date="2021-12-14T13:55:00Z">
          <w:pPr>
            <w:pStyle w:val="af"/>
            <w:ind w:left="360"/>
          </w:pPr>
        </w:pPrChange>
      </w:pPr>
      <w:ins w:id="467" w:author="אופיר טל" w:date="2021-12-14T13:56:00Z">
        <w:r>
          <w:rPr>
            <w:rFonts w:ascii="Arial" w:hAnsi="Arial"/>
            <w:sz w:val="22"/>
            <w:rtl/>
          </w:rPr>
          <w:tab/>
        </w:r>
      </w:ins>
      <w:ins w:id="468" w:author="אביה שקורי" w:date="2021-12-09T11:10:00Z">
        <w:r w:rsidR="002E780A">
          <w:rPr>
            <w:rFonts w:ascii="Arial" w:hAnsi="Arial" w:hint="cs"/>
            <w:sz w:val="22"/>
            <w:rtl/>
          </w:rPr>
          <w:t xml:space="preserve">נדגיש כי הממונה </w:t>
        </w:r>
        <w:proofErr w:type="spellStart"/>
        <w:r w:rsidR="002E780A">
          <w:rPr>
            <w:rFonts w:ascii="Arial" w:hAnsi="Arial" w:hint="cs"/>
            <w:sz w:val="22"/>
            <w:rtl/>
          </w:rPr>
          <w:t>במינהל</w:t>
        </w:r>
        <w:proofErr w:type="spellEnd"/>
        <w:r w:rsidR="002E780A">
          <w:rPr>
            <w:rFonts w:ascii="Arial" w:hAnsi="Arial" w:hint="cs"/>
            <w:sz w:val="22"/>
            <w:rtl/>
          </w:rPr>
          <w:t xml:space="preserve"> </w:t>
        </w:r>
        <w:proofErr w:type="spellStart"/>
        <w:r w:rsidR="002E780A">
          <w:rPr>
            <w:rFonts w:ascii="Arial" w:hAnsi="Arial" w:hint="cs"/>
            <w:sz w:val="22"/>
            <w:rtl/>
          </w:rPr>
          <w:t>הגימלאות</w:t>
        </w:r>
        <w:proofErr w:type="spellEnd"/>
        <w:r w:rsidR="002E780A">
          <w:rPr>
            <w:rFonts w:ascii="Arial" w:hAnsi="Arial" w:hint="cs"/>
            <w:sz w:val="22"/>
            <w:rtl/>
          </w:rPr>
          <w:t xml:space="preserve">, גב' שוורץ, הייתה מכותבת למכתבו של המערער (ר' בתחתית המכתב) ולא סתרה את הכתוב בו מעולם. </w:t>
        </w:r>
      </w:ins>
    </w:p>
    <w:p w14:paraId="59536DB0" w14:textId="579B1DE4" w:rsidR="002E780A" w:rsidRDefault="002E780A">
      <w:pPr>
        <w:pStyle w:val="11"/>
        <w:numPr>
          <w:ilvl w:val="1"/>
          <w:numId w:val="60"/>
        </w:numPr>
        <w:tabs>
          <w:tab w:val="left" w:pos="1232"/>
        </w:tabs>
        <w:spacing w:before="0" w:after="240" w:line="360" w:lineRule="auto"/>
        <w:ind w:left="1232" w:hanging="709"/>
        <w:rPr>
          <w:ins w:id="469" w:author="אביה שקורי" w:date="2021-12-09T11:09:00Z"/>
          <w:rFonts w:ascii="Arial" w:hAnsi="Arial"/>
          <w:sz w:val="22"/>
        </w:rPr>
        <w:pPrChange w:id="470" w:author="אופיר טל" w:date="2021-12-14T13:55:00Z">
          <w:pPr>
            <w:pStyle w:val="11"/>
            <w:numPr>
              <w:ilvl w:val="1"/>
              <w:numId w:val="60"/>
            </w:numPr>
            <w:tabs>
              <w:tab w:val="left" w:pos="1160"/>
            </w:tabs>
            <w:spacing w:before="0" w:after="240" w:line="360" w:lineRule="auto"/>
            <w:ind w:left="785" w:hanging="360"/>
          </w:pPr>
        </w:pPrChange>
      </w:pPr>
      <w:ins w:id="471" w:author="אביה שקורי" w:date="2021-12-09T11:08:00Z">
        <w:r>
          <w:rPr>
            <w:rFonts w:ascii="Arial" w:hAnsi="Arial" w:hint="cs"/>
            <w:sz w:val="22"/>
            <w:rtl/>
          </w:rPr>
          <w:t xml:space="preserve">ניתן לראות כי גם </w:t>
        </w:r>
      </w:ins>
      <w:ins w:id="472" w:author="אביה שקורי" w:date="2021-12-09T10:49:00Z">
        <w:r w:rsidR="00282732" w:rsidRPr="004A047B">
          <w:rPr>
            <w:rFonts w:ascii="Arial" w:hAnsi="Arial" w:hint="cs"/>
            <w:sz w:val="22"/>
            <w:rtl/>
          </w:rPr>
          <w:t>בדיון שנערך בעניינו של התובע ביום 1.11.2016</w:t>
        </w:r>
        <w:r w:rsidR="00282732" w:rsidRPr="00446D6E">
          <w:rPr>
            <w:rFonts w:ascii="Arial" w:hAnsi="Arial" w:hint="cs"/>
            <w:sz w:val="22"/>
            <w:rtl/>
          </w:rPr>
          <w:t xml:space="preserve">, שכותרתו "שיטת חישוב </w:t>
        </w:r>
        <w:proofErr w:type="spellStart"/>
        <w:r w:rsidR="00282732" w:rsidRPr="00446D6E">
          <w:rPr>
            <w:rFonts w:ascii="Arial" w:hAnsi="Arial" w:hint="cs"/>
            <w:sz w:val="22"/>
            <w:rtl/>
          </w:rPr>
          <w:t>הגימלה</w:t>
        </w:r>
        <w:proofErr w:type="spellEnd"/>
        <w:r w:rsidR="00282732" w:rsidRPr="00446D6E">
          <w:rPr>
            <w:rFonts w:ascii="Arial" w:hAnsi="Arial" w:hint="cs"/>
            <w:sz w:val="22"/>
            <w:rtl/>
          </w:rPr>
          <w:t xml:space="preserve"> של מר שעמון </w:t>
        </w:r>
        <w:proofErr w:type="spellStart"/>
        <w:r w:rsidR="00282732" w:rsidRPr="00446D6E">
          <w:rPr>
            <w:rFonts w:ascii="Arial" w:hAnsi="Arial" w:hint="cs"/>
            <w:sz w:val="22"/>
            <w:rtl/>
          </w:rPr>
          <w:t>הכסטר</w:t>
        </w:r>
        <w:proofErr w:type="spellEnd"/>
        <w:r w:rsidR="00282732" w:rsidRPr="00446D6E">
          <w:rPr>
            <w:rFonts w:ascii="Arial" w:hAnsi="Arial" w:hint="cs"/>
            <w:sz w:val="22"/>
            <w:rtl/>
          </w:rPr>
          <w:t xml:space="preserve">", נערך ללא נוכחות נציג </w:t>
        </w:r>
        <w:proofErr w:type="spellStart"/>
        <w:r w:rsidR="00282732" w:rsidRPr="00446D6E">
          <w:rPr>
            <w:rFonts w:ascii="Arial" w:hAnsi="Arial" w:hint="cs"/>
            <w:sz w:val="22"/>
            <w:rtl/>
          </w:rPr>
          <w:t>מינהל</w:t>
        </w:r>
        <w:proofErr w:type="spellEnd"/>
        <w:r w:rsidR="00282732" w:rsidRPr="00446D6E">
          <w:rPr>
            <w:rFonts w:ascii="Arial" w:hAnsi="Arial" w:hint="cs"/>
            <w:sz w:val="22"/>
            <w:rtl/>
          </w:rPr>
          <w:t xml:space="preserve"> </w:t>
        </w:r>
        <w:proofErr w:type="spellStart"/>
        <w:r w:rsidR="00282732" w:rsidRPr="00446D6E">
          <w:rPr>
            <w:rFonts w:ascii="Arial" w:hAnsi="Arial" w:hint="cs"/>
            <w:sz w:val="22"/>
            <w:rtl/>
          </w:rPr>
          <w:t>הגימלאות</w:t>
        </w:r>
        <w:proofErr w:type="spellEnd"/>
        <w:r w:rsidR="00282732" w:rsidRPr="00446D6E">
          <w:rPr>
            <w:rFonts w:ascii="Arial" w:hAnsi="Arial" w:hint="cs"/>
            <w:sz w:val="22"/>
            <w:rtl/>
          </w:rPr>
          <w:t xml:space="preserve">. אם כי היה מדובר בסמכות הנציבות הרי שנציג מטעמה היה מנהל את הדיון או לכל הפחות היה נוכח בו. ואלו מלמדים כי </w:t>
        </w:r>
        <w:proofErr w:type="spellStart"/>
        <w:r w:rsidR="00282732" w:rsidRPr="00446D6E">
          <w:rPr>
            <w:rFonts w:ascii="Arial" w:hAnsi="Arial" w:hint="cs"/>
            <w:sz w:val="22"/>
            <w:rtl/>
          </w:rPr>
          <w:t>מינהל</w:t>
        </w:r>
        <w:proofErr w:type="spellEnd"/>
        <w:r w:rsidR="00282732" w:rsidRPr="00446D6E">
          <w:rPr>
            <w:rFonts w:ascii="Arial" w:hAnsi="Arial" w:hint="cs"/>
            <w:sz w:val="22"/>
            <w:rtl/>
          </w:rPr>
          <w:t xml:space="preserve"> </w:t>
        </w:r>
        <w:proofErr w:type="spellStart"/>
        <w:r w:rsidR="00282732" w:rsidRPr="00446D6E">
          <w:rPr>
            <w:rFonts w:ascii="Arial" w:hAnsi="Arial" w:hint="cs"/>
            <w:sz w:val="22"/>
            <w:rtl/>
          </w:rPr>
          <w:t>הגימלאות</w:t>
        </w:r>
        <w:proofErr w:type="spellEnd"/>
        <w:r w:rsidR="00282732" w:rsidRPr="00446D6E">
          <w:rPr>
            <w:rFonts w:ascii="Arial" w:hAnsi="Arial" w:hint="cs"/>
            <w:sz w:val="22"/>
            <w:rtl/>
          </w:rPr>
          <w:t xml:space="preserve"> פעל בעניינו של התובע בהתאם להנחיות הנציבות שהיא הגוף המוסמך לקבוע נוחת חישוב. </w:t>
        </w:r>
      </w:ins>
    </w:p>
    <w:p w14:paraId="70A3E9ED" w14:textId="20B0AAA4" w:rsidR="002E780A" w:rsidDel="00B568AE" w:rsidRDefault="002E780A">
      <w:pPr>
        <w:pStyle w:val="af"/>
        <w:tabs>
          <w:tab w:val="left" w:pos="1232"/>
        </w:tabs>
        <w:ind w:left="1232" w:hanging="709"/>
        <w:rPr>
          <w:ins w:id="473" w:author="אביה שקורי" w:date="2021-12-09T11:09:00Z"/>
          <w:del w:id="474" w:author="אופיר טל" w:date="2021-12-14T13:56:00Z"/>
          <w:rFonts w:ascii="Arial" w:hAnsi="Arial"/>
          <w:rtl/>
        </w:rPr>
        <w:pPrChange w:id="475" w:author="אופיר טל" w:date="2021-12-14T13:55:00Z">
          <w:pPr>
            <w:pStyle w:val="11"/>
            <w:numPr>
              <w:ilvl w:val="1"/>
              <w:numId w:val="60"/>
            </w:numPr>
            <w:tabs>
              <w:tab w:val="left" w:pos="1160"/>
            </w:tabs>
            <w:spacing w:before="0" w:after="240" w:line="360" w:lineRule="auto"/>
            <w:ind w:left="785" w:hanging="360"/>
          </w:pPr>
        </w:pPrChange>
      </w:pPr>
    </w:p>
    <w:p w14:paraId="17EFC79D" w14:textId="348F2022" w:rsidR="002E780A" w:rsidRPr="00B568AE" w:rsidRDefault="00B568AE">
      <w:pPr>
        <w:pStyle w:val="11"/>
        <w:tabs>
          <w:tab w:val="left" w:pos="1232"/>
        </w:tabs>
        <w:spacing w:before="0" w:after="240" w:line="360" w:lineRule="auto"/>
        <w:ind w:left="1232" w:hanging="709"/>
        <w:rPr>
          <w:ins w:id="476" w:author="אביה שקורי" w:date="2021-12-09T11:09:00Z"/>
          <w:rFonts w:ascii="Arial" w:hAnsi="Arial"/>
          <w:b/>
          <w:bCs/>
          <w:sz w:val="22"/>
          <w:rtl/>
          <w:rPrChange w:id="477" w:author="אופיר טל" w:date="2021-12-14T13:56:00Z">
            <w:rPr>
              <w:ins w:id="478" w:author="אביה שקורי" w:date="2021-12-09T11:09:00Z"/>
              <w:rFonts w:ascii="Arial" w:hAnsi="Arial"/>
              <w:sz w:val="22"/>
              <w:rtl/>
            </w:rPr>
          </w:rPrChange>
        </w:rPr>
        <w:pPrChange w:id="479" w:author="אופיר טל" w:date="2021-12-14T13:55:00Z">
          <w:pPr>
            <w:pStyle w:val="11"/>
            <w:tabs>
              <w:tab w:val="left" w:pos="1160"/>
            </w:tabs>
            <w:spacing w:before="0" w:after="240" w:line="360" w:lineRule="auto"/>
            <w:ind w:firstLine="0"/>
          </w:pPr>
        </w:pPrChange>
      </w:pPr>
      <w:ins w:id="480" w:author="אופיר טל" w:date="2021-12-14T13:56:00Z">
        <w:r>
          <w:rPr>
            <w:rFonts w:ascii="Arial" w:hAnsi="Arial"/>
            <w:sz w:val="22"/>
            <w:rtl/>
          </w:rPr>
          <w:tab/>
        </w:r>
      </w:ins>
      <w:ins w:id="481" w:author="אביה שקורי" w:date="2021-12-09T11:09:00Z">
        <w:r w:rsidR="002E780A" w:rsidRPr="00B568AE">
          <w:rPr>
            <w:rFonts w:ascii="Arial" w:hAnsi="Arial" w:hint="eastAsia"/>
            <w:b/>
            <w:bCs/>
            <w:sz w:val="22"/>
            <w:rtl/>
            <w:rPrChange w:id="482" w:author="אופיר טל" w:date="2021-12-14T13:56:00Z">
              <w:rPr>
                <w:rFonts w:ascii="Arial" w:hAnsi="Arial" w:hint="eastAsia"/>
                <w:sz w:val="22"/>
                <w:rtl/>
              </w:rPr>
            </w:rPrChange>
          </w:rPr>
          <w:t>בסיכומו</w:t>
        </w:r>
        <w:r w:rsidR="002E780A" w:rsidRPr="00B568AE">
          <w:rPr>
            <w:rFonts w:ascii="Arial" w:hAnsi="Arial"/>
            <w:b/>
            <w:bCs/>
            <w:sz w:val="22"/>
            <w:rtl/>
            <w:rPrChange w:id="483" w:author="אופיר טל" w:date="2021-12-14T13:56:00Z">
              <w:rPr>
                <w:rFonts w:ascii="Arial" w:hAnsi="Arial"/>
                <w:sz w:val="22"/>
                <w:rtl/>
              </w:rPr>
            </w:rPrChange>
          </w:rPr>
          <w:t xml:space="preserve"> של הדיון מבטיח מר לוי כי הוא מתכוון "לשקול בחיוב" את שינוי הפנסיה. כל זאת ללא נוכחות </w:t>
        </w:r>
        <w:proofErr w:type="spellStart"/>
        <w:r w:rsidR="002E780A" w:rsidRPr="00B568AE">
          <w:rPr>
            <w:rFonts w:ascii="Arial" w:hAnsi="Arial" w:hint="eastAsia"/>
            <w:b/>
            <w:bCs/>
            <w:sz w:val="22"/>
            <w:rtl/>
            <w:rPrChange w:id="484" w:author="אופיר טל" w:date="2021-12-14T13:56:00Z">
              <w:rPr>
                <w:rFonts w:ascii="Arial" w:hAnsi="Arial" w:hint="eastAsia"/>
                <w:sz w:val="22"/>
                <w:rtl/>
              </w:rPr>
            </w:rPrChange>
          </w:rPr>
          <w:t>מינהל</w:t>
        </w:r>
        <w:proofErr w:type="spellEnd"/>
        <w:r w:rsidR="002E780A" w:rsidRPr="00B568AE">
          <w:rPr>
            <w:rFonts w:ascii="Arial" w:hAnsi="Arial"/>
            <w:b/>
            <w:bCs/>
            <w:sz w:val="22"/>
            <w:rtl/>
            <w:rPrChange w:id="485" w:author="אופיר טל" w:date="2021-12-14T13:56:00Z">
              <w:rPr>
                <w:rFonts w:ascii="Arial" w:hAnsi="Arial"/>
                <w:sz w:val="22"/>
                <w:rtl/>
              </w:rPr>
            </w:rPrChange>
          </w:rPr>
          <w:t xml:space="preserve"> </w:t>
        </w:r>
        <w:proofErr w:type="spellStart"/>
        <w:r w:rsidR="002E780A" w:rsidRPr="00B568AE">
          <w:rPr>
            <w:rFonts w:ascii="Arial" w:hAnsi="Arial" w:hint="eastAsia"/>
            <w:b/>
            <w:bCs/>
            <w:sz w:val="22"/>
            <w:rtl/>
            <w:rPrChange w:id="486" w:author="אופיר טל" w:date="2021-12-14T13:56:00Z">
              <w:rPr>
                <w:rFonts w:ascii="Arial" w:hAnsi="Arial" w:hint="eastAsia"/>
                <w:sz w:val="22"/>
                <w:rtl/>
              </w:rPr>
            </w:rPrChange>
          </w:rPr>
          <w:t>הגימלאות</w:t>
        </w:r>
        <w:proofErr w:type="spellEnd"/>
        <w:r w:rsidR="002E780A" w:rsidRPr="00B568AE">
          <w:rPr>
            <w:rFonts w:ascii="Arial" w:hAnsi="Arial"/>
            <w:b/>
            <w:bCs/>
            <w:sz w:val="22"/>
            <w:rtl/>
            <w:rPrChange w:id="487" w:author="אופיר טל" w:date="2021-12-14T13:56:00Z">
              <w:rPr>
                <w:rFonts w:ascii="Arial" w:hAnsi="Arial"/>
                <w:sz w:val="22"/>
                <w:rtl/>
              </w:rPr>
            </w:rPrChange>
          </w:rPr>
          <w:t xml:space="preserve"> או כל רמיזה כי לכך שהוא נדרש לאישורו. </w:t>
        </w:r>
      </w:ins>
    </w:p>
    <w:p w14:paraId="5C3F910C" w14:textId="7F740499" w:rsidR="00282732" w:rsidRDefault="00282732">
      <w:pPr>
        <w:pStyle w:val="11"/>
        <w:tabs>
          <w:tab w:val="left" w:pos="453"/>
          <w:tab w:val="left" w:pos="1232"/>
        </w:tabs>
        <w:spacing w:before="0" w:after="240" w:line="360" w:lineRule="auto"/>
        <w:ind w:left="1232" w:hanging="709"/>
        <w:rPr>
          <w:ins w:id="488" w:author="אביה שקורי" w:date="2021-12-09T10:50:00Z"/>
          <w:rFonts w:ascii="Arial" w:hAnsi="Arial"/>
          <w:i/>
          <w:iCs/>
          <w:sz w:val="22"/>
          <w:rtl/>
        </w:rPr>
        <w:pPrChange w:id="489" w:author="אופיר טל" w:date="2021-12-14T13:55:00Z">
          <w:pPr>
            <w:pStyle w:val="11"/>
            <w:tabs>
              <w:tab w:val="left" w:pos="453"/>
            </w:tabs>
            <w:spacing w:before="0" w:after="240" w:line="360" w:lineRule="auto"/>
            <w:ind w:left="445" w:firstLine="0"/>
          </w:pPr>
        </w:pPrChange>
      </w:pPr>
      <w:ins w:id="490" w:author="אביה שקורי" w:date="2021-12-09T10:49:00Z">
        <w:r w:rsidRPr="00A35B76">
          <w:rPr>
            <w:rFonts w:ascii="Arial" w:hAnsi="Arial"/>
            <w:i/>
            <w:iCs/>
            <w:sz w:val="22"/>
            <w:highlight w:val="yellow"/>
            <w:rtl/>
          </w:rPr>
          <w:t>*</w:t>
        </w:r>
        <w:r w:rsidRPr="00A35B76">
          <w:rPr>
            <w:rFonts w:ascii="Arial" w:hAnsi="Arial"/>
            <w:i/>
            <w:iCs/>
            <w:sz w:val="22"/>
            <w:highlight w:val="yellow"/>
            <w:rtl/>
          </w:rPr>
          <w:tab/>
          <w:t xml:space="preserve">    </w:t>
        </w:r>
        <w:r w:rsidRPr="00B86B04">
          <w:rPr>
            <w:rFonts w:ascii="Arial" w:hAnsi="Arial" w:hint="eastAsia"/>
            <w:i/>
            <w:iCs/>
            <w:sz w:val="22"/>
            <w:highlight w:val="yellow"/>
            <w:rtl/>
          </w:rPr>
          <w:t>מצ</w:t>
        </w:r>
        <w:r w:rsidRPr="00B86B04">
          <w:rPr>
            <w:rFonts w:ascii="Arial" w:hAnsi="Arial"/>
            <w:i/>
            <w:iCs/>
            <w:sz w:val="22"/>
            <w:highlight w:val="yellow"/>
            <w:rtl/>
          </w:rPr>
          <w:t xml:space="preserve">"ב </w:t>
        </w:r>
        <w:r w:rsidRPr="00B86B04">
          <w:rPr>
            <w:rFonts w:ascii="Arial" w:hAnsi="Arial" w:hint="eastAsia"/>
            <w:i/>
            <w:iCs/>
            <w:sz w:val="22"/>
            <w:highlight w:val="yellow"/>
            <w:rtl/>
          </w:rPr>
          <w:t>סיכום</w:t>
        </w:r>
        <w:r w:rsidRPr="00B86B04">
          <w:rPr>
            <w:rFonts w:ascii="Arial" w:hAnsi="Arial"/>
            <w:i/>
            <w:iCs/>
            <w:sz w:val="22"/>
            <w:highlight w:val="yellow"/>
            <w:rtl/>
          </w:rPr>
          <w:t xml:space="preserve"> </w:t>
        </w:r>
        <w:r w:rsidRPr="00B86B04">
          <w:rPr>
            <w:rFonts w:ascii="Arial" w:hAnsi="Arial" w:hint="eastAsia"/>
            <w:i/>
            <w:iCs/>
            <w:sz w:val="22"/>
            <w:highlight w:val="yellow"/>
            <w:rtl/>
          </w:rPr>
          <w:t>דיון</w:t>
        </w:r>
        <w:r w:rsidRPr="00B86B04">
          <w:rPr>
            <w:rFonts w:ascii="Arial" w:hAnsi="Arial"/>
            <w:i/>
            <w:iCs/>
            <w:sz w:val="22"/>
            <w:highlight w:val="yellow"/>
            <w:rtl/>
          </w:rPr>
          <w:t xml:space="preserve">, </w:t>
        </w:r>
        <w:r w:rsidRPr="00B86B04">
          <w:rPr>
            <w:rFonts w:ascii="Arial" w:hAnsi="Arial" w:hint="eastAsia"/>
            <w:i/>
            <w:iCs/>
            <w:sz w:val="22"/>
            <w:highlight w:val="yellow"/>
            <w:rtl/>
          </w:rPr>
          <w:t>מסומן</w:t>
        </w:r>
        <w:r w:rsidRPr="00B86B04">
          <w:rPr>
            <w:rFonts w:ascii="Arial" w:hAnsi="Arial"/>
            <w:i/>
            <w:iCs/>
            <w:sz w:val="22"/>
            <w:highlight w:val="yellow"/>
            <w:rtl/>
          </w:rPr>
          <w:t xml:space="preserve"> </w:t>
        </w:r>
        <w:r w:rsidRPr="00B86B04">
          <w:rPr>
            <w:rFonts w:ascii="Arial" w:hAnsi="Arial" w:hint="eastAsia"/>
            <w:i/>
            <w:iCs/>
            <w:sz w:val="22"/>
            <w:highlight w:val="yellow"/>
            <w:u w:val="single"/>
            <w:rtl/>
          </w:rPr>
          <w:t>כנספח</w:t>
        </w:r>
        <w:r w:rsidRPr="00B86B04">
          <w:rPr>
            <w:rFonts w:ascii="Arial" w:hAnsi="Arial"/>
            <w:i/>
            <w:iCs/>
            <w:sz w:val="22"/>
            <w:highlight w:val="yellow"/>
            <w:u w:val="single"/>
            <w:rtl/>
          </w:rPr>
          <w:t xml:space="preserve"> </w:t>
        </w:r>
        <w:r w:rsidRPr="00B86B04">
          <w:rPr>
            <w:rFonts w:ascii="Arial" w:hAnsi="Arial"/>
            <w:i/>
            <w:iCs/>
            <w:sz w:val="22"/>
            <w:highlight w:val="yellow"/>
            <w:u w:val="single"/>
            <w:rtl/>
            <w:rPrChange w:id="491" w:author="אופיר טל" w:date="2021-12-14T14:07:00Z">
              <w:rPr>
                <w:rFonts w:ascii="Arial" w:hAnsi="Arial"/>
                <w:i/>
                <w:iCs/>
                <w:sz w:val="22"/>
                <w:u w:val="single"/>
                <w:rtl/>
              </w:rPr>
            </w:rPrChange>
          </w:rPr>
          <w:t>13</w:t>
        </w:r>
      </w:ins>
    </w:p>
    <w:p w14:paraId="7E8E0F5B" w14:textId="67F4213D" w:rsidR="00ED12A3" w:rsidRDefault="00ED12A3">
      <w:pPr>
        <w:pStyle w:val="11"/>
        <w:numPr>
          <w:ilvl w:val="1"/>
          <w:numId w:val="60"/>
        </w:numPr>
        <w:tabs>
          <w:tab w:val="left" w:pos="1232"/>
        </w:tabs>
        <w:spacing w:before="0" w:after="240" w:line="360" w:lineRule="auto"/>
        <w:ind w:left="1232" w:hanging="709"/>
        <w:rPr>
          <w:ins w:id="492" w:author="אביה שקורי" w:date="2021-12-09T10:52:00Z"/>
          <w:rFonts w:ascii="Arial" w:hAnsi="Arial"/>
          <w:sz w:val="22"/>
          <w:rtl/>
        </w:rPr>
        <w:pPrChange w:id="493" w:author="אופיר טל" w:date="2021-12-14T13:55:00Z">
          <w:pPr>
            <w:pStyle w:val="11"/>
            <w:numPr>
              <w:ilvl w:val="1"/>
              <w:numId w:val="49"/>
            </w:numPr>
            <w:tabs>
              <w:tab w:val="left" w:pos="1160"/>
            </w:tabs>
            <w:spacing w:before="0" w:after="240" w:line="360" w:lineRule="auto"/>
            <w:ind w:left="927" w:hanging="360"/>
          </w:pPr>
        </w:pPrChange>
      </w:pPr>
      <w:ins w:id="494" w:author="אביה שקורי" w:date="2021-12-09T10:52:00Z">
        <w:del w:id="495" w:author="אופיר טל" w:date="2021-12-14T13:56:00Z">
          <w:r w:rsidRPr="00B568AE" w:rsidDel="00B568AE">
            <w:rPr>
              <w:rFonts w:ascii="Arial" w:hAnsi="Arial" w:hint="eastAsia"/>
              <w:b/>
              <w:bCs/>
              <w:sz w:val="22"/>
              <w:rtl/>
              <w:rPrChange w:id="496" w:author="אופיר טל" w:date="2021-12-14T13:56:00Z">
                <w:rPr>
                  <w:rFonts w:ascii="Arial" w:hAnsi="Arial" w:hint="eastAsia"/>
                  <w:sz w:val="22"/>
                  <w:rtl/>
                </w:rPr>
              </w:rPrChange>
            </w:rPr>
            <w:delText>ב</w:delText>
          </w:r>
        </w:del>
        <w:r w:rsidRPr="00B568AE">
          <w:rPr>
            <w:rFonts w:ascii="Arial" w:hAnsi="Arial" w:hint="eastAsia"/>
            <w:b/>
            <w:bCs/>
            <w:sz w:val="22"/>
            <w:rtl/>
            <w:rPrChange w:id="497" w:author="אופיר טל" w:date="2021-12-14T13:56:00Z">
              <w:rPr>
                <w:rFonts w:ascii="Arial" w:hAnsi="Arial" w:hint="eastAsia"/>
                <w:sz w:val="22"/>
                <w:rtl/>
              </w:rPr>
            </w:rPrChange>
          </w:rPr>
          <w:t>אישור</w:t>
        </w:r>
        <w:r w:rsidRPr="00B568AE">
          <w:rPr>
            <w:rFonts w:ascii="Arial" w:hAnsi="Arial"/>
            <w:b/>
            <w:bCs/>
            <w:sz w:val="22"/>
            <w:rtl/>
            <w:rPrChange w:id="498" w:author="אופיר טל" w:date="2021-12-14T13:56:00Z">
              <w:rPr>
                <w:rFonts w:ascii="Arial" w:hAnsi="Arial"/>
                <w:sz w:val="22"/>
                <w:rtl/>
              </w:rPr>
            </w:rPrChange>
          </w:rPr>
          <w:t xml:space="preserve"> </w:t>
        </w:r>
        <w:del w:id="499" w:author="אופיר טל" w:date="2021-12-14T13:56:00Z">
          <w:r w:rsidRPr="00B568AE" w:rsidDel="00B568AE">
            <w:rPr>
              <w:rFonts w:ascii="Arial" w:hAnsi="Arial" w:hint="eastAsia"/>
              <w:b/>
              <w:bCs/>
              <w:sz w:val="22"/>
              <w:rtl/>
              <w:rPrChange w:id="500" w:author="אופיר טל" w:date="2021-12-14T13:56:00Z">
                <w:rPr>
                  <w:rFonts w:ascii="Arial" w:hAnsi="Arial" w:hint="eastAsia"/>
                  <w:sz w:val="22"/>
                  <w:rtl/>
                </w:rPr>
              </w:rPrChange>
            </w:rPr>
            <w:delText>ה</w:delText>
          </w:r>
        </w:del>
        <w:proofErr w:type="spellStart"/>
        <w:r w:rsidRPr="00B568AE">
          <w:rPr>
            <w:rFonts w:ascii="Arial" w:hAnsi="Arial" w:hint="eastAsia"/>
            <w:b/>
            <w:bCs/>
            <w:sz w:val="22"/>
            <w:rtl/>
            <w:rPrChange w:id="501" w:author="אופיר טל" w:date="2021-12-14T13:56:00Z">
              <w:rPr>
                <w:rFonts w:ascii="Arial" w:hAnsi="Arial" w:hint="eastAsia"/>
                <w:sz w:val="22"/>
                <w:rtl/>
              </w:rPr>
            </w:rPrChange>
          </w:rPr>
          <w:t>נש</w:t>
        </w:r>
        <w:r w:rsidRPr="00B568AE">
          <w:rPr>
            <w:rFonts w:ascii="Arial" w:hAnsi="Arial"/>
            <w:b/>
            <w:bCs/>
            <w:sz w:val="22"/>
            <w:rtl/>
            <w:rPrChange w:id="502" w:author="אופיר טל" w:date="2021-12-14T13:56:00Z">
              <w:rPr>
                <w:rFonts w:ascii="Arial" w:hAnsi="Arial"/>
                <w:sz w:val="22"/>
                <w:rtl/>
              </w:rPr>
            </w:rPrChange>
          </w:rPr>
          <w:t>"מ</w:t>
        </w:r>
        <w:proofErr w:type="spellEnd"/>
        <w:r w:rsidRPr="00B568AE">
          <w:rPr>
            <w:rFonts w:ascii="Arial" w:hAnsi="Arial"/>
            <w:b/>
            <w:bCs/>
            <w:sz w:val="22"/>
            <w:rtl/>
            <w:rPrChange w:id="503" w:author="אופיר טל" w:date="2021-12-14T13:56:00Z">
              <w:rPr>
                <w:rFonts w:ascii="Arial" w:hAnsi="Arial"/>
                <w:sz w:val="22"/>
                <w:rtl/>
              </w:rPr>
            </w:rPrChange>
          </w:rPr>
          <w:t xml:space="preserve"> מיום 21.8.2012, קובע את נוסחת החישוב של </w:t>
        </w:r>
        <w:proofErr w:type="spellStart"/>
        <w:r w:rsidRPr="00B568AE">
          <w:rPr>
            <w:rFonts w:ascii="Arial" w:hAnsi="Arial" w:hint="eastAsia"/>
            <w:b/>
            <w:bCs/>
            <w:sz w:val="22"/>
            <w:rtl/>
            <w:rPrChange w:id="504" w:author="אופיר טל" w:date="2021-12-14T13:56:00Z">
              <w:rPr>
                <w:rFonts w:ascii="Arial" w:hAnsi="Arial" w:hint="eastAsia"/>
                <w:sz w:val="22"/>
                <w:rtl/>
              </w:rPr>
            </w:rPrChange>
          </w:rPr>
          <w:t>הגימלה</w:t>
        </w:r>
        <w:proofErr w:type="spellEnd"/>
        <w:r w:rsidRPr="00B568AE">
          <w:rPr>
            <w:rFonts w:ascii="Arial" w:hAnsi="Arial"/>
            <w:b/>
            <w:bCs/>
            <w:sz w:val="22"/>
            <w:rtl/>
            <w:rPrChange w:id="505" w:author="אופיר טל" w:date="2021-12-14T13:56:00Z">
              <w:rPr>
                <w:rFonts w:ascii="Arial" w:hAnsi="Arial"/>
                <w:sz w:val="22"/>
                <w:rtl/>
              </w:rPr>
            </w:rPrChange>
          </w:rPr>
          <w:t xml:space="preserve"> המגיעה לתובע.</w:t>
        </w:r>
        <w:r>
          <w:rPr>
            <w:rFonts w:ascii="Arial" w:hAnsi="Arial" w:hint="cs"/>
            <w:sz w:val="22"/>
            <w:rtl/>
          </w:rPr>
          <w:t xml:space="preserve"> מדובר</w:t>
        </w:r>
      </w:ins>
      <w:ins w:id="506" w:author="אביה שקורי" w:date="2021-12-09T11:32:00Z">
        <w:r w:rsidR="00677EC0">
          <w:rPr>
            <w:rFonts w:ascii="Arial" w:hAnsi="Arial" w:hint="cs"/>
            <w:sz w:val="22"/>
            <w:rtl/>
          </w:rPr>
          <w:t xml:space="preserve"> </w:t>
        </w:r>
      </w:ins>
      <w:ins w:id="507" w:author="אביה שקורי" w:date="2021-12-09T10:52:00Z">
        <w:r>
          <w:rPr>
            <w:rFonts w:ascii="Arial" w:hAnsi="Arial" w:hint="cs"/>
            <w:sz w:val="22"/>
            <w:rtl/>
          </w:rPr>
          <w:t xml:space="preserve">בהנחיה של נציבות שירות המדינה כיצד יש לחשב את </w:t>
        </w:r>
        <w:proofErr w:type="spellStart"/>
        <w:r>
          <w:rPr>
            <w:rFonts w:ascii="Arial" w:hAnsi="Arial" w:hint="cs"/>
            <w:sz w:val="22"/>
            <w:rtl/>
          </w:rPr>
          <w:t>גימלתו</w:t>
        </w:r>
        <w:proofErr w:type="spellEnd"/>
        <w:r>
          <w:rPr>
            <w:rFonts w:ascii="Arial" w:hAnsi="Arial" w:hint="cs"/>
            <w:sz w:val="22"/>
            <w:rtl/>
          </w:rPr>
          <w:t xml:space="preserve"> של </w:t>
        </w:r>
      </w:ins>
      <w:ins w:id="508" w:author="אביה שקורי" w:date="2021-12-09T11:44:00Z">
        <w:r w:rsidR="00962D33">
          <w:rPr>
            <w:rFonts w:ascii="Arial" w:hAnsi="Arial" w:hint="cs"/>
            <w:sz w:val="22"/>
            <w:rtl/>
          </w:rPr>
          <w:t>התובע</w:t>
        </w:r>
      </w:ins>
      <w:ins w:id="509" w:author="אביה שקורי" w:date="2021-12-09T10:52:00Z">
        <w:r>
          <w:rPr>
            <w:rFonts w:ascii="Arial" w:hAnsi="Arial" w:hint="cs"/>
            <w:sz w:val="22"/>
            <w:rtl/>
          </w:rPr>
          <w:t xml:space="preserve">. </w:t>
        </w:r>
      </w:ins>
    </w:p>
    <w:p w14:paraId="37423FBC" w14:textId="71D087EC" w:rsidR="009E7865" w:rsidRPr="00B568AE" w:rsidRDefault="00B568AE">
      <w:pPr>
        <w:pStyle w:val="11"/>
        <w:tabs>
          <w:tab w:val="left" w:pos="1232"/>
        </w:tabs>
        <w:spacing w:before="0" w:after="240" w:line="360" w:lineRule="auto"/>
        <w:ind w:left="1232" w:hanging="709"/>
        <w:rPr>
          <w:ins w:id="510" w:author="אביה שקורי" w:date="2021-12-09T11:34:00Z"/>
          <w:rFonts w:ascii="Arial" w:hAnsi="Arial"/>
          <w:i/>
          <w:iCs/>
          <w:sz w:val="22"/>
          <w:rtl/>
        </w:rPr>
        <w:pPrChange w:id="511" w:author="אופיר טל" w:date="2021-12-14T13:55:00Z">
          <w:pPr>
            <w:pStyle w:val="11"/>
            <w:tabs>
              <w:tab w:val="left" w:pos="1160"/>
            </w:tabs>
            <w:spacing w:before="0" w:after="240" w:line="360" w:lineRule="auto"/>
            <w:ind w:firstLine="0"/>
          </w:pPr>
        </w:pPrChange>
      </w:pPr>
      <w:ins w:id="512" w:author="אופיר טל" w:date="2021-12-14T13:56:00Z">
        <w:r>
          <w:rPr>
            <w:rFonts w:ascii="Arial" w:hAnsi="Arial"/>
            <w:sz w:val="22"/>
            <w:rtl/>
          </w:rPr>
          <w:tab/>
        </w:r>
      </w:ins>
      <w:ins w:id="513" w:author="אביה שקורי" w:date="2021-12-09T10:52:00Z">
        <w:r w:rsidR="00ED12A3">
          <w:rPr>
            <w:rFonts w:ascii="Arial" w:hAnsi="Arial" w:hint="cs"/>
            <w:sz w:val="22"/>
            <w:rtl/>
          </w:rPr>
          <w:t xml:space="preserve">ראו את הרישא של האישור: </w:t>
        </w:r>
      </w:ins>
      <w:ins w:id="514" w:author="אביה שקורי" w:date="2021-12-09T11:34:00Z">
        <w:r w:rsidR="009E7865" w:rsidRPr="00A35B76">
          <w:rPr>
            <w:rFonts w:ascii="Arial" w:hAnsi="Arial"/>
            <w:i/>
            <w:iCs/>
            <w:sz w:val="22"/>
            <w:rtl/>
          </w:rPr>
          <w:t xml:space="preserve">"מר שמעון </w:t>
        </w:r>
        <w:proofErr w:type="spellStart"/>
        <w:r w:rsidR="009E7865" w:rsidRPr="00B568AE">
          <w:rPr>
            <w:rFonts w:ascii="Arial" w:hAnsi="Arial" w:hint="eastAsia"/>
            <w:i/>
            <w:iCs/>
            <w:sz w:val="22"/>
            <w:rtl/>
          </w:rPr>
          <w:t>הכסטר</w:t>
        </w:r>
        <w:proofErr w:type="spellEnd"/>
        <w:r w:rsidR="009E7865" w:rsidRPr="00B568AE">
          <w:rPr>
            <w:rFonts w:ascii="Arial" w:hAnsi="Arial"/>
            <w:i/>
            <w:iCs/>
            <w:sz w:val="22"/>
            <w:rtl/>
          </w:rPr>
          <w:t xml:space="preserve"> פרש משירות המדינה ביום 31.7.2012, להלן שיעור הקצבה המגיעה לו וחישוב משכורתו הקובעת.." </w:t>
        </w:r>
      </w:ins>
    </w:p>
    <w:p w14:paraId="2833C664" w14:textId="080552A7" w:rsidR="00ED12A3" w:rsidDel="00B568AE" w:rsidRDefault="00B568AE">
      <w:pPr>
        <w:pStyle w:val="11"/>
        <w:tabs>
          <w:tab w:val="left" w:pos="1232"/>
        </w:tabs>
        <w:spacing w:before="0" w:after="240" w:line="360" w:lineRule="auto"/>
        <w:ind w:left="1232" w:hanging="709"/>
        <w:rPr>
          <w:ins w:id="515" w:author="אביה שקורי" w:date="2021-12-09T10:52:00Z"/>
          <w:del w:id="516" w:author="אופיר טל" w:date="2021-12-14T13:56:00Z"/>
          <w:rFonts w:ascii="Arial" w:hAnsi="Arial"/>
          <w:sz w:val="22"/>
          <w:rtl/>
        </w:rPr>
        <w:pPrChange w:id="517" w:author="אופיר טל" w:date="2021-12-14T13:55:00Z">
          <w:pPr>
            <w:pStyle w:val="11"/>
            <w:tabs>
              <w:tab w:val="left" w:pos="1160"/>
            </w:tabs>
            <w:spacing w:before="0" w:after="240" w:line="360" w:lineRule="auto"/>
            <w:ind w:left="1160" w:firstLine="0"/>
          </w:pPr>
        </w:pPrChange>
      </w:pPr>
      <w:ins w:id="518" w:author="אופיר טל" w:date="2021-12-14T13:56:00Z">
        <w:r>
          <w:rPr>
            <w:rFonts w:ascii="Arial" w:hAnsi="Arial"/>
            <w:sz w:val="22"/>
            <w:rtl/>
          </w:rPr>
          <w:tab/>
        </w:r>
      </w:ins>
      <w:ins w:id="519" w:author="אביה שקורי" w:date="2021-12-09T10:52:00Z">
        <w:r w:rsidR="00ED12A3">
          <w:rPr>
            <w:rFonts w:ascii="Arial" w:hAnsi="Arial" w:hint="cs"/>
            <w:sz w:val="22"/>
            <w:rtl/>
          </w:rPr>
          <w:t xml:space="preserve">ראו גם סעיף 4 לאישור ואת ההדגמה של הנוסחה שלפיה יש להכין את </w:t>
        </w:r>
        <w:proofErr w:type="spellStart"/>
        <w:r w:rsidR="00ED12A3">
          <w:rPr>
            <w:rFonts w:ascii="Arial" w:hAnsi="Arial" w:hint="cs"/>
            <w:sz w:val="22"/>
            <w:rtl/>
          </w:rPr>
          <w:t>הגימלה</w:t>
        </w:r>
        <w:proofErr w:type="spellEnd"/>
        <w:r w:rsidR="00ED12A3">
          <w:rPr>
            <w:rFonts w:ascii="Arial" w:hAnsi="Arial" w:hint="cs"/>
            <w:sz w:val="22"/>
            <w:rtl/>
          </w:rPr>
          <w:t xml:space="preserve">: </w:t>
        </w:r>
      </w:ins>
    </w:p>
    <w:p w14:paraId="654EB3D5" w14:textId="4F40880A" w:rsidR="00ED12A3" w:rsidRPr="00B568AE" w:rsidRDefault="00ED12A3">
      <w:pPr>
        <w:pStyle w:val="11"/>
        <w:tabs>
          <w:tab w:val="left" w:pos="1232"/>
        </w:tabs>
        <w:spacing w:before="0" w:after="240" w:line="360" w:lineRule="auto"/>
        <w:ind w:left="1232" w:hanging="709"/>
        <w:rPr>
          <w:ins w:id="520" w:author="אביה שקורי" w:date="2021-12-09T10:52:00Z"/>
          <w:rFonts w:ascii="Arial" w:hAnsi="Arial"/>
          <w:i/>
          <w:iCs/>
          <w:sz w:val="22"/>
          <w:rtl/>
        </w:rPr>
        <w:pPrChange w:id="521" w:author="אופיר טל" w:date="2021-12-14T13:56:00Z">
          <w:pPr>
            <w:pStyle w:val="11"/>
            <w:tabs>
              <w:tab w:val="left" w:pos="1160"/>
            </w:tabs>
            <w:spacing w:before="0" w:after="240" w:line="360" w:lineRule="auto"/>
            <w:ind w:left="1160" w:firstLine="0"/>
          </w:pPr>
        </w:pPrChange>
      </w:pPr>
      <w:ins w:id="522" w:author="אביה שקורי" w:date="2021-12-09T10:52:00Z">
        <w:r w:rsidRPr="009E7865">
          <w:rPr>
            <w:rFonts w:ascii="Arial" w:hAnsi="Arial"/>
            <w:sz w:val="22"/>
            <w:rtl/>
            <w:rPrChange w:id="523" w:author="אביה שקורי" w:date="2021-12-09T11:36:00Z">
              <w:rPr>
                <w:rFonts w:ascii="Arial" w:hAnsi="Arial"/>
                <w:i/>
                <w:iCs/>
                <w:sz w:val="22"/>
                <w:rtl/>
              </w:rPr>
            </w:rPrChange>
          </w:rPr>
          <w:t>"</w:t>
        </w:r>
        <w:r w:rsidRPr="00A35B76">
          <w:rPr>
            <w:rFonts w:ascii="Arial" w:hAnsi="Arial"/>
            <w:i/>
            <w:iCs/>
            <w:sz w:val="22"/>
            <w:rtl/>
          </w:rPr>
          <w:t xml:space="preserve">4. </w:t>
        </w:r>
        <w:r w:rsidRPr="00B568AE">
          <w:rPr>
            <w:rFonts w:ascii="Arial" w:hAnsi="Arial" w:hint="eastAsia"/>
            <w:i/>
            <w:iCs/>
            <w:sz w:val="22"/>
            <w:rtl/>
          </w:rPr>
          <w:t>לאור</w:t>
        </w:r>
        <w:r w:rsidRPr="00B568AE">
          <w:rPr>
            <w:rFonts w:ascii="Arial" w:hAnsi="Arial"/>
            <w:i/>
            <w:iCs/>
            <w:sz w:val="22"/>
            <w:rtl/>
          </w:rPr>
          <w:t xml:space="preserve"> </w:t>
        </w:r>
        <w:r w:rsidRPr="00B568AE">
          <w:rPr>
            <w:rFonts w:ascii="Arial" w:hAnsi="Arial" w:hint="eastAsia"/>
            <w:i/>
            <w:iCs/>
            <w:sz w:val="22"/>
            <w:rtl/>
          </w:rPr>
          <w:t>האמור</w:t>
        </w:r>
        <w:r w:rsidRPr="00B568AE">
          <w:rPr>
            <w:rFonts w:ascii="Arial" w:hAnsi="Arial"/>
            <w:i/>
            <w:iCs/>
            <w:sz w:val="22"/>
            <w:rtl/>
          </w:rPr>
          <w:t xml:space="preserve"> </w:t>
        </w:r>
        <w:r w:rsidRPr="00B568AE">
          <w:rPr>
            <w:rFonts w:ascii="Arial" w:hAnsi="Arial" w:hint="eastAsia"/>
            <w:i/>
            <w:iCs/>
            <w:sz w:val="22"/>
            <w:rtl/>
          </w:rPr>
          <w:t>לעיל</w:t>
        </w:r>
        <w:r w:rsidRPr="00B568AE">
          <w:rPr>
            <w:rFonts w:ascii="Arial" w:hAnsi="Arial"/>
            <w:i/>
            <w:iCs/>
            <w:sz w:val="22"/>
            <w:rtl/>
          </w:rPr>
          <w:t xml:space="preserve"> </w:t>
        </w:r>
        <w:r w:rsidRPr="00B568AE">
          <w:rPr>
            <w:rFonts w:ascii="Arial" w:hAnsi="Arial" w:hint="eastAsia"/>
            <w:i/>
            <w:iCs/>
            <w:sz w:val="22"/>
            <w:rtl/>
          </w:rPr>
          <w:t>יש</w:t>
        </w:r>
        <w:r w:rsidRPr="00B568AE">
          <w:rPr>
            <w:rFonts w:ascii="Arial" w:hAnsi="Arial"/>
            <w:i/>
            <w:iCs/>
            <w:sz w:val="22"/>
            <w:rtl/>
          </w:rPr>
          <w:t xml:space="preserve"> </w:t>
        </w:r>
        <w:r w:rsidRPr="00B568AE">
          <w:rPr>
            <w:rFonts w:ascii="Arial" w:hAnsi="Arial" w:hint="eastAsia"/>
            <w:i/>
            <w:iCs/>
            <w:sz w:val="22"/>
            <w:rtl/>
          </w:rPr>
          <w:t>לחשב</w:t>
        </w:r>
        <w:r w:rsidRPr="00B568AE">
          <w:rPr>
            <w:rFonts w:ascii="Arial" w:hAnsi="Arial"/>
            <w:i/>
            <w:iCs/>
            <w:sz w:val="22"/>
            <w:rtl/>
          </w:rPr>
          <w:t xml:space="preserve"> </w:t>
        </w:r>
        <w:r w:rsidRPr="00B568AE">
          <w:rPr>
            <w:rFonts w:ascii="Arial" w:hAnsi="Arial" w:hint="eastAsia"/>
            <w:i/>
            <w:iCs/>
            <w:sz w:val="22"/>
            <w:rtl/>
          </w:rPr>
          <w:t>את</w:t>
        </w:r>
        <w:r w:rsidRPr="00B568AE">
          <w:rPr>
            <w:rFonts w:ascii="Arial" w:hAnsi="Arial"/>
            <w:i/>
            <w:iCs/>
            <w:sz w:val="22"/>
            <w:rtl/>
          </w:rPr>
          <w:t xml:space="preserve"> </w:t>
        </w:r>
        <w:r w:rsidRPr="00B568AE">
          <w:rPr>
            <w:rFonts w:ascii="Arial" w:hAnsi="Arial" w:hint="eastAsia"/>
            <w:i/>
            <w:iCs/>
            <w:sz w:val="22"/>
            <w:rtl/>
          </w:rPr>
          <w:t>משכורתו</w:t>
        </w:r>
        <w:r w:rsidRPr="00B568AE">
          <w:rPr>
            <w:rFonts w:ascii="Arial" w:hAnsi="Arial"/>
            <w:i/>
            <w:iCs/>
            <w:sz w:val="22"/>
            <w:rtl/>
          </w:rPr>
          <w:t xml:space="preserve"> הקובעת הכוללת (תקופת כתב מינוי ותקופת החוזה) שעל בסיסה תשלום קצבתו של מר </w:t>
        </w:r>
        <w:proofErr w:type="spellStart"/>
        <w:r w:rsidRPr="00B568AE">
          <w:rPr>
            <w:rFonts w:ascii="Arial" w:hAnsi="Arial" w:hint="eastAsia"/>
            <w:i/>
            <w:iCs/>
            <w:sz w:val="22"/>
            <w:rtl/>
          </w:rPr>
          <w:t>הכסטר</w:t>
        </w:r>
        <w:proofErr w:type="spellEnd"/>
        <w:r w:rsidRPr="00B568AE">
          <w:rPr>
            <w:rFonts w:ascii="Arial" w:hAnsi="Arial"/>
            <w:i/>
            <w:iCs/>
            <w:sz w:val="22"/>
            <w:rtl/>
          </w:rPr>
          <w:t xml:space="preserve">, </w:t>
        </w:r>
        <w:r w:rsidRPr="00B568AE">
          <w:rPr>
            <w:rFonts w:ascii="Arial" w:hAnsi="Arial" w:hint="eastAsia"/>
            <w:i/>
            <w:iCs/>
            <w:sz w:val="22"/>
            <w:rtl/>
          </w:rPr>
          <w:t>עפ</w:t>
        </w:r>
        <w:r w:rsidRPr="00B568AE">
          <w:rPr>
            <w:rFonts w:ascii="Arial" w:hAnsi="Arial"/>
            <w:i/>
            <w:iCs/>
            <w:sz w:val="22"/>
            <w:rtl/>
          </w:rPr>
          <w:t xml:space="preserve">"י </w:t>
        </w:r>
        <w:r w:rsidRPr="00B568AE">
          <w:rPr>
            <w:rFonts w:ascii="Arial" w:hAnsi="Arial" w:hint="eastAsia"/>
            <w:i/>
            <w:iCs/>
            <w:sz w:val="22"/>
            <w:rtl/>
          </w:rPr>
          <w:t>ממוצע</w:t>
        </w:r>
        <w:r w:rsidRPr="00B568AE">
          <w:rPr>
            <w:rFonts w:ascii="Arial" w:hAnsi="Arial"/>
            <w:i/>
            <w:iCs/>
            <w:sz w:val="22"/>
            <w:rtl/>
          </w:rPr>
          <w:t xml:space="preserve"> חשבוני משוקלל שבין המשכורת הקובעת בסעיף 2 לעיל לבין </w:t>
        </w:r>
        <w:r w:rsidRPr="00B568AE">
          <w:rPr>
            <w:rFonts w:ascii="Arial" w:hAnsi="Arial" w:hint="eastAsia"/>
            <w:i/>
            <w:iCs/>
            <w:sz w:val="22"/>
            <w:rtl/>
          </w:rPr>
          <w:t>המושכרת</w:t>
        </w:r>
        <w:r w:rsidRPr="00B568AE">
          <w:rPr>
            <w:rFonts w:ascii="Arial" w:hAnsi="Arial"/>
            <w:i/>
            <w:iCs/>
            <w:sz w:val="22"/>
            <w:rtl/>
          </w:rPr>
          <w:t xml:space="preserve"> הקובעת </w:t>
        </w:r>
        <w:r w:rsidRPr="00B568AE">
          <w:rPr>
            <w:rFonts w:ascii="Arial" w:hAnsi="Arial" w:hint="eastAsia"/>
            <w:i/>
            <w:iCs/>
            <w:sz w:val="22"/>
            <w:rtl/>
          </w:rPr>
          <w:t>כמצוין</w:t>
        </w:r>
        <w:r w:rsidRPr="00B568AE">
          <w:rPr>
            <w:rFonts w:ascii="Arial" w:hAnsi="Arial"/>
            <w:i/>
            <w:iCs/>
            <w:sz w:val="22"/>
            <w:rtl/>
          </w:rPr>
          <w:t xml:space="preserve"> בסעיף 3 לעיל". </w:t>
        </w:r>
      </w:ins>
    </w:p>
    <w:p w14:paraId="1755D37D" w14:textId="1BAC02F2" w:rsidR="00ED12A3" w:rsidRDefault="00B568AE">
      <w:pPr>
        <w:pStyle w:val="11"/>
        <w:tabs>
          <w:tab w:val="left" w:pos="1232"/>
        </w:tabs>
        <w:spacing w:before="0" w:after="240" w:line="360" w:lineRule="auto"/>
        <w:ind w:left="1232" w:hanging="709"/>
        <w:rPr>
          <w:ins w:id="524" w:author="אביה שקורי" w:date="2021-12-09T10:54:00Z"/>
          <w:rFonts w:ascii="Arial" w:hAnsi="Arial"/>
          <w:sz w:val="22"/>
          <w:rtl/>
        </w:rPr>
        <w:pPrChange w:id="525" w:author="אופיר טל" w:date="2021-12-14T13:55:00Z">
          <w:pPr>
            <w:pStyle w:val="11"/>
            <w:tabs>
              <w:tab w:val="left" w:pos="1160"/>
            </w:tabs>
            <w:spacing w:before="0" w:after="240" w:line="360" w:lineRule="auto"/>
            <w:ind w:left="1160" w:firstLine="0"/>
          </w:pPr>
        </w:pPrChange>
      </w:pPr>
      <w:ins w:id="526" w:author="אופיר טל" w:date="2021-12-14T13:57:00Z">
        <w:r>
          <w:rPr>
            <w:rFonts w:ascii="Arial" w:hAnsi="Arial"/>
            <w:sz w:val="22"/>
            <w:rtl/>
          </w:rPr>
          <w:tab/>
        </w:r>
      </w:ins>
      <w:ins w:id="527" w:author="אביה שקורי" w:date="2021-12-09T10:52:00Z">
        <w:r w:rsidR="00ED12A3" w:rsidRPr="00B568AE">
          <w:rPr>
            <w:rFonts w:ascii="Arial" w:hAnsi="Arial" w:hint="eastAsia"/>
            <w:b/>
            <w:bCs/>
            <w:sz w:val="22"/>
            <w:rtl/>
            <w:rPrChange w:id="528" w:author="אופיר טל" w:date="2021-12-14T13:57:00Z">
              <w:rPr>
                <w:rFonts w:ascii="Arial" w:hAnsi="Arial" w:hint="eastAsia"/>
                <w:sz w:val="22"/>
                <w:rtl/>
              </w:rPr>
            </w:rPrChange>
          </w:rPr>
          <w:t>אישור</w:t>
        </w:r>
        <w:r w:rsidR="00ED12A3" w:rsidRPr="00B568AE">
          <w:rPr>
            <w:rFonts w:ascii="Arial" w:hAnsi="Arial"/>
            <w:b/>
            <w:bCs/>
            <w:sz w:val="22"/>
            <w:rtl/>
            <w:rPrChange w:id="529" w:author="אופיר טל" w:date="2021-12-14T13:57:00Z">
              <w:rPr>
                <w:rFonts w:ascii="Arial" w:hAnsi="Arial"/>
                <w:sz w:val="22"/>
                <w:rtl/>
              </w:rPr>
            </w:rPrChange>
          </w:rPr>
          <w:t xml:space="preserve"> </w:t>
        </w:r>
        <w:proofErr w:type="spellStart"/>
        <w:r w:rsidR="00ED12A3" w:rsidRPr="00B568AE">
          <w:rPr>
            <w:rFonts w:ascii="Arial" w:hAnsi="Arial" w:hint="eastAsia"/>
            <w:b/>
            <w:bCs/>
            <w:sz w:val="22"/>
            <w:rtl/>
            <w:rPrChange w:id="530" w:author="אופיר טל" w:date="2021-12-14T13:57:00Z">
              <w:rPr>
                <w:rFonts w:ascii="Arial" w:hAnsi="Arial" w:hint="eastAsia"/>
                <w:sz w:val="22"/>
                <w:rtl/>
              </w:rPr>
            </w:rPrChange>
          </w:rPr>
          <w:t>נש</w:t>
        </w:r>
        <w:r w:rsidR="00ED12A3" w:rsidRPr="00B568AE">
          <w:rPr>
            <w:rFonts w:ascii="Arial" w:hAnsi="Arial"/>
            <w:b/>
            <w:bCs/>
            <w:sz w:val="22"/>
            <w:rtl/>
            <w:rPrChange w:id="531" w:author="אופיר טל" w:date="2021-12-14T13:57:00Z">
              <w:rPr>
                <w:rFonts w:ascii="Arial" w:hAnsi="Arial"/>
                <w:sz w:val="22"/>
                <w:rtl/>
              </w:rPr>
            </w:rPrChange>
          </w:rPr>
          <w:t>"מ</w:t>
        </w:r>
        <w:proofErr w:type="spellEnd"/>
        <w:r w:rsidR="00ED12A3" w:rsidRPr="00B568AE">
          <w:rPr>
            <w:rFonts w:ascii="Arial" w:hAnsi="Arial"/>
            <w:b/>
            <w:bCs/>
            <w:sz w:val="22"/>
            <w:rtl/>
            <w:rPrChange w:id="532" w:author="אופיר טל" w:date="2021-12-14T13:57:00Z">
              <w:rPr>
                <w:rFonts w:ascii="Arial" w:hAnsi="Arial"/>
                <w:sz w:val="22"/>
                <w:rtl/>
              </w:rPr>
            </w:rPrChange>
          </w:rPr>
          <w:t xml:space="preserve">, שנשלח לממונה על </w:t>
        </w:r>
        <w:proofErr w:type="spellStart"/>
        <w:r w:rsidR="00ED12A3" w:rsidRPr="00B568AE">
          <w:rPr>
            <w:rFonts w:ascii="Arial" w:hAnsi="Arial" w:hint="eastAsia"/>
            <w:b/>
            <w:bCs/>
            <w:sz w:val="22"/>
            <w:rtl/>
            <w:rPrChange w:id="533" w:author="אופיר טל" w:date="2021-12-14T13:57:00Z">
              <w:rPr>
                <w:rFonts w:ascii="Arial" w:hAnsi="Arial" w:hint="eastAsia"/>
                <w:sz w:val="22"/>
                <w:rtl/>
              </w:rPr>
            </w:rPrChange>
          </w:rPr>
          <w:t>הגימלאות</w:t>
        </w:r>
        <w:proofErr w:type="spellEnd"/>
        <w:r w:rsidR="00ED12A3" w:rsidRPr="00B568AE">
          <w:rPr>
            <w:rFonts w:ascii="Arial" w:hAnsi="Arial"/>
            <w:b/>
            <w:bCs/>
            <w:sz w:val="22"/>
            <w:rtl/>
            <w:rPrChange w:id="534" w:author="אופיר טל" w:date="2021-12-14T13:57:00Z">
              <w:rPr>
                <w:rFonts w:ascii="Arial" w:hAnsi="Arial"/>
                <w:sz w:val="22"/>
                <w:rtl/>
              </w:rPr>
            </w:rPrChange>
          </w:rPr>
          <w:t xml:space="preserve"> רק ביום 3.12.2012, הוצג לתובע רק לאחר שפנה בעצמו </w:t>
        </w:r>
        <w:proofErr w:type="spellStart"/>
        <w:r w:rsidR="00ED12A3" w:rsidRPr="00B568AE">
          <w:rPr>
            <w:rFonts w:ascii="Arial" w:hAnsi="Arial" w:hint="eastAsia"/>
            <w:b/>
            <w:bCs/>
            <w:sz w:val="22"/>
            <w:rtl/>
            <w:rPrChange w:id="535" w:author="אופיר טל" w:date="2021-12-14T13:57:00Z">
              <w:rPr>
                <w:rFonts w:ascii="Arial" w:hAnsi="Arial" w:hint="eastAsia"/>
                <w:sz w:val="22"/>
                <w:rtl/>
              </w:rPr>
            </w:rPrChange>
          </w:rPr>
          <w:t>למינהל</w:t>
        </w:r>
        <w:proofErr w:type="spellEnd"/>
        <w:r w:rsidR="00ED12A3" w:rsidRPr="00B568AE">
          <w:rPr>
            <w:rFonts w:ascii="Arial" w:hAnsi="Arial"/>
            <w:b/>
            <w:bCs/>
            <w:sz w:val="22"/>
            <w:rtl/>
            <w:rPrChange w:id="536" w:author="אופיר טל" w:date="2021-12-14T13:57:00Z">
              <w:rPr>
                <w:rFonts w:ascii="Arial" w:hAnsi="Arial"/>
                <w:sz w:val="22"/>
                <w:rtl/>
              </w:rPr>
            </w:rPrChange>
          </w:rPr>
          <w:t xml:space="preserve"> </w:t>
        </w:r>
        <w:proofErr w:type="spellStart"/>
        <w:r w:rsidR="00ED12A3" w:rsidRPr="00B568AE">
          <w:rPr>
            <w:rFonts w:ascii="Arial" w:hAnsi="Arial" w:hint="eastAsia"/>
            <w:b/>
            <w:bCs/>
            <w:sz w:val="22"/>
            <w:rtl/>
            <w:rPrChange w:id="537" w:author="אופיר טל" w:date="2021-12-14T13:57:00Z">
              <w:rPr>
                <w:rFonts w:ascii="Arial" w:hAnsi="Arial" w:hint="eastAsia"/>
                <w:sz w:val="22"/>
                <w:rtl/>
              </w:rPr>
            </w:rPrChange>
          </w:rPr>
          <w:t>הגימלאות</w:t>
        </w:r>
        <w:proofErr w:type="spellEnd"/>
        <w:r w:rsidR="00ED12A3" w:rsidRPr="00B568AE">
          <w:rPr>
            <w:rFonts w:ascii="Arial" w:hAnsi="Arial"/>
            <w:b/>
            <w:bCs/>
            <w:sz w:val="22"/>
            <w:rtl/>
            <w:rPrChange w:id="538" w:author="אופיר טל" w:date="2021-12-14T13:57:00Z">
              <w:rPr>
                <w:rFonts w:ascii="Arial" w:hAnsi="Arial"/>
                <w:sz w:val="22"/>
                <w:rtl/>
              </w:rPr>
            </w:rPrChange>
          </w:rPr>
          <w:t xml:space="preserve"> לקראת סוף דצמבר 2012, </w:t>
        </w:r>
        <w:proofErr w:type="spellStart"/>
        <w:r w:rsidR="00ED12A3" w:rsidRPr="00B568AE">
          <w:rPr>
            <w:rFonts w:ascii="Arial" w:hAnsi="Arial" w:hint="eastAsia"/>
            <w:b/>
            <w:bCs/>
            <w:sz w:val="22"/>
            <w:rtl/>
            <w:rPrChange w:id="539" w:author="אופיר טל" w:date="2021-12-14T13:57:00Z">
              <w:rPr>
                <w:rFonts w:ascii="Arial" w:hAnsi="Arial" w:hint="eastAsia"/>
                <w:sz w:val="22"/>
                <w:rtl/>
              </w:rPr>
            </w:rPrChange>
          </w:rPr>
          <w:t>וממינהל</w:t>
        </w:r>
        <w:proofErr w:type="spellEnd"/>
        <w:r w:rsidR="00ED12A3" w:rsidRPr="00B568AE">
          <w:rPr>
            <w:rFonts w:ascii="Arial" w:hAnsi="Arial"/>
            <w:b/>
            <w:bCs/>
            <w:sz w:val="22"/>
            <w:rtl/>
            <w:rPrChange w:id="540" w:author="אופיר טל" w:date="2021-12-14T13:57:00Z">
              <w:rPr>
                <w:rFonts w:ascii="Arial" w:hAnsi="Arial"/>
                <w:sz w:val="22"/>
                <w:rtl/>
              </w:rPr>
            </w:rPrChange>
          </w:rPr>
          <w:t xml:space="preserve"> </w:t>
        </w:r>
        <w:proofErr w:type="spellStart"/>
        <w:r w:rsidR="00ED12A3" w:rsidRPr="00B568AE">
          <w:rPr>
            <w:rFonts w:ascii="Arial" w:hAnsi="Arial" w:hint="eastAsia"/>
            <w:b/>
            <w:bCs/>
            <w:sz w:val="22"/>
            <w:rtl/>
            <w:rPrChange w:id="541" w:author="אופיר טל" w:date="2021-12-14T13:57:00Z">
              <w:rPr>
                <w:rFonts w:ascii="Arial" w:hAnsi="Arial" w:hint="eastAsia"/>
                <w:sz w:val="22"/>
                <w:rtl/>
              </w:rPr>
            </w:rPrChange>
          </w:rPr>
          <w:t>הגימלאות</w:t>
        </w:r>
        <w:proofErr w:type="spellEnd"/>
        <w:r w:rsidR="00ED12A3" w:rsidRPr="00B568AE">
          <w:rPr>
            <w:rFonts w:ascii="Arial" w:hAnsi="Arial"/>
            <w:b/>
            <w:bCs/>
            <w:sz w:val="22"/>
            <w:rtl/>
            <w:rPrChange w:id="542" w:author="אופיר טל" w:date="2021-12-14T13:57:00Z">
              <w:rPr>
                <w:rFonts w:ascii="Arial" w:hAnsi="Arial"/>
                <w:sz w:val="22"/>
                <w:rtl/>
              </w:rPr>
            </w:rPrChange>
          </w:rPr>
          <w:t xml:space="preserve"> נאמר לו במפורש לפנות לנציבות שירות המדינה בעניין נוסחת החישוב, וכך עשה</w:t>
        </w:r>
        <w:r w:rsidR="00ED12A3">
          <w:rPr>
            <w:rFonts w:ascii="Arial" w:hAnsi="Arial" w:hint="cs"/>
            <w:sz w:val="22"/>
            <w:rtl/>
          </w:rPr>
          <w:t xml:space="preserve">. </w:t>
        </w:r>
      </w:ins>
    </w:p>
    <w:p w14:paraId="37C445A3" w14:textId="29FF956F" w:rsidR="00ED12A3" w:rsidRDefault="00ED12A3">
      <w:pPr>
        <w:pStyle w:val="11"/>
        <w:numPr>
          <w:ilvl w:val="1"/>
          <w:numId w:val="60"/>
        </w:numPr>
        <w:tabs>
          <w:tab w:val="left" w:pos="1232"/>
        </w:tabs>
        <w:spacing w:before="0" w:after="240" w:line="360" w:lineRule="auto"/>
        <w:ind w:left="1232" w:hanging="709"/>
        <w:rPr>
          <w:ins w:id="543" w:author="אביה שקורי" w:date="2021-12-09T11:30:00Z"/>
          <w:rFonts w:ascii="Arial" w:hAnsi="Arial"/>
          <w:sz w:val="22"/>
        </w:rPr>
        <w:pPrChange w:id="544" w:author="אופיר טל" w:date="2021-12-14T13:55:00Z">
          <w:pPr>
            <w:pStyle w:val="11"/>
            <w:numPr>
              <w:ilvl w:val="1"/>
              <w:numId w:val="59"/>
            </w:numPr>
            <w:tabs>
              <w:tab w:val="left" w:pos="1160"/>
            </w:tabs>
            <w:spacing w:before="0" w:after="240" w:line="360" w:lineRule="auto"/>
            <w:ind w:left="1160" w:right="792" w:hanging="630"/>
          </w:pPr>
        </w:pPrChange>
      </w:pPr>
      <w:ins w:id="545" w:author="אביה שקורי" w:date="2021-12-09T10:54:00Z">
        <w:r>
          <w:rPr>
            <w:rFonts w:ascii="Arial" w:hAnsi="Arial" w:hint="cs"/>
            <w:sz w:val="22"/>
            <w:rtl/>
          </w:rPr>
          <w:lastRenderedPageBreak/>
          <w:t>הנתבעת</w:t>
        </w:r>
        <w:r w:rsidRPr="006F581B">
          <w:rPr>
            <w:rFonts w:ascii="Arial" w:hAnsi="Arial" w:hint="cs"/>
            <w:sz w:val="22"/>
            <w:rtl/>
          </w:rPr>
          <w:t xml:space="preserve"> לא הציגה נוהל פנימי ו/או מסמך אחר המציג את חלוקת הסמכויות בין הממונה על </w:t>
        </w:r>
        <w:proofErr w:type="spellStart"/>
        <w:r w:rsidRPr="006F581B">
          <w:rPr>
            <w:rFonts w:ascii="Arial" w:hAnsi="Arial" w:hint="cs"/>
            <w:sz w:val="22"/>
            <w:rtl/>
          </w:rPr>
          <w:t>הגימלאות</w:t>
        </w:r>
        <w:proofErr w:type="spellEnd"/>
        <w:r w:rsidRPr="006F581B">
          <w:rPr>
            <w:rFonts w:ascii="Arial" w:hAnsi="Arial" w:hint="cs"/>
            <w:sz w:val="22"/>
            <w:rtl/>
          </w:rPr>
          <w:t xml:space="preserve"> לנציבות שירות המדינה ול</w:t>
        </w:r>
        <w:r>
          <w:rPr>
            <w:rFonts w:ascii="Arial" w:hAnsi="Arial" w:hint="cs"/>
            <w:sz w:val="22"/>
            <w:rtl/>
          </w:rPr>
          <w:t>מ</w:t>
        </w:r>
        <w:r w:rsidRPr="006F581B">
          <w:rPr>
            <w:rFonts w:ascii="Arial" w:hAnsi="Arial" w:hint="cs"/>
            <w:sz w:val="22"/>
            <w:rtl/>
          </w:rPr>
          <w:t>שרד המעסיק את עובד</w:t>
        </w:r>
        <w:r>
          <w:rPr>
            <w:rFonts w:ascii="Arial" w:hAnsi="Arial" w:hint="cs"/>
            <w:sz w:val="22"/>
            <w:rtl/>
          </w:rPr>
          <w:t>.</w:t>
        </w:r>
      </w:ins>
    </w:p>
    <w:p w14:paraId="5E1E97F7" w14:textId="5C44C7E7" w:rsidR="00677EC0" w:rsidRDefault="00677EC0">
      <w:pPr>
        <w:pStyle w:val="11"/>
        <w:numPr>
          <w:ilvl w:val="1"/>
          <w:numId w:val="60"/>
        </w:numPr>
        <w:tabs>
          <w:tab w:val="left" w:pos="1232"/>
        </w:tabs>
        <w:spacing w:before="0" w:after="240" w:line="360" w:lineRule="auto"/>
        <w:ind w:left="1232" w:hanging="709"/>
        <w:rPr>
          <w:ins w:id="546" w:author="אביה שקורי" w:date="2021-12-09T11:30:00Z"/>
          <w:rFonts w:ascii="Arial" w:hAnsi="Arial"/>
          <w:sz w:val="22"/>
        </w:rPr>
        <w:pPrChange w:id="547" w:author="אופיר טל" w:date="2021-12-14T13:55:00Z">
          <w:pPr>
            <w:pStyle w:val="11"/>
            <w:numPr>
              <w:ilvl w:val="1"/>
              <w:numId w:val="59"/>
            </w:numPr>
            <w:tabs>
              <w:tab w:val="left" w:pos="1160"/>
            </w:tabs>
            <w:spacing w:before="0" w:after="240" w:line="360" w:lineRule="auto"/>
            <w:ind w:left="1080" w:right="360" w:hanging="360"/>
          </w:pPr>
        </w:pPrChange>
      </w:pPr>
      <w:ins w:id="548" w:author="אביה שקורי" w:date="2021-12-09T11:30:00Z">
        <w:r>
          <w:rPr>
            <w:rFonts w:ascii="Arial" w:hAnsi="Arial" w:hint="cs"/>
            <w:sz w:val="22"/>
            <w:rtl/>
          </w:rPr>
          <w:t xml:space="preserve">הנציבות היא שנתנה את המענה לתובע בעניין טענותיו לחישוב הגמלה, היא זאת שהתכתבה </w:t>
        </w:r>
        <w:proofErr w:type="spellStart"/>
        <w:r>
          <w:rPr>
            <w:rFonts w:ascii="Arial" w:hAnsi="Arial" w:hint="cs"/>
            <w:sz w:val="22"/>
            <w:rtl/>
          </w:rPr>
          <w:t>איתו</w:t>
        </w:r>
        <w:proofErr w:type="spellEnd"/>
        <w:r>
          <w:rPr>
            <w:rFonts w:ascii="Arial" w:hAnsi="Arial" w:hint="cs"/>
            <w:sz w:val="22"/>
            <w:rtl/>
          </w:rPr>
          <w:t xml:space="preserve"> בעניין זה וקיימה </w:t>
        </w:r>
      </w:ins>
      <w:proofErr w:type="spellStart"/>
      <w:ins w:id="549" w:author="אופיר טל" w:date="2021-12-14T13:57:00Z">
        <w:r w:rsidR="00B568AE">
          <w:rPr>
            <w:rFonts w:ascii="Arial" w:hAnsi="Arial" w:hint="cs"/>
            <w:sz w:val="22"/>
            <w:rtl/>
          </w:rPr>
          <w:t>איתו</w:t>
        </w:r>
        <w:proofErr w:type="spellEnd"/>
        <w:r w:rsidR="00B568AE">
          <w:rPr>
            <w:rFonts w:ascii="Arial" w:hAnsi="Arial" w:hint="cs"/>
            <w:sz w:val="22"/>
            <w:rtl/>
          </w:rPr>
          <w:t xml:space="preserve"> </w:t>
        </w:r>
      </w:ins>
      <w:ins w:id="550" w:author="אביה שקורי" w:date="2021-12-09T11:30:00Z">
        <w:r>
          <w:rPr>
            <w:rFonts w:ascii="Arial" w:hAnsi="Arial" w:hint="cs"/>
            <w:sz w:val="22"/>
            <w:rtl/>
          </w:rPr>
          <w:t xml:space="preserve">דיונים. </w:t>
        </w:r>
      </w:ins>
    </w:p>
    <w:p w14:paraId="50803506" w14:textId="2FA8801D" w:rsidR="00ED12A3" w:rsidRDefault="00ED12A3">
      <w:pPr>
        <w:pStyle w:val="11"/>
        <w:numPr>
          <w:ilvl w:val="1"/>
          <w:numId w:val="60"/>
        </w:numPr>
        <w:tabs>
          <w:tab w:val="left" w:pos="1232"/>
        </w:tabs>
        <w:spacing w:before="0" w:after="240" w:line="360" w:lineRule="auto"/>
        <w:ind w:left="1232" w:hanging="709"/>
        <w:rPr>
          <w:ins w:id="551" w:author="אביה שקורי" w:date="2021-12-09T10:55:00Z"/>
          <w:rFonts w:ascii="Arial" w:hAnsi="Arial"/>
          <w:sz w:val="22"/>
        </w:rPr>
        <w:pPrChange w:id="552" w:author="אופיר טל" w:date="2021-12-14T13:55:00Z">
          <w:pPr>
            <w:pStyle w:val="11"/>
            <w:numPr>
              <w:ilvl w:val="1"/>
              <w:numId w:val="51"/>
            </w:numPr>
            <w:tabs>
              <w:tab w:val="left" w:pos="1160"/>
            </w:tabs>
            <w:spacing w:before="0" w:after="240" w:line="360" w:lineRule="auto"/>
            <w:ind w:left="1160" w:right="792" w:hanging="630"/>
          </w:pPr>
        </w:pPrChange>
      </w:pPr>
      <w:ins w:id="553" w:author="אביה שקורי" w:date="2021-12-09T10:55:00Z">
        <w:r w:rsidRPr="00446D6E">
          <w:rPr>
            <w:rFonts w:ascii="Arial" w:hAnsi="Arial" w:hint="cs"/>
            <w:sz w:val="22"/>
            <w:rtl/>
          </w:rPr>
          <w:t>התנהלותם של כל הנוגעים בדבר כאילו מגבלת בזמן הקבועה</w:t>
        </w:r>
        <w:r>
          <w:rPr>
            <w:rFonts w:ascii="Arial" w:hAnsi="Arial" w:hint="cs"/>
            <w:sz w:val="22"/>
            <w:rtl/>
          </w:rPr>
          <w:t xml:space="preserve"> </w:t>
        </w:r>
        <w:r w:rsidRPr="00847C1F">
          <w:rPr>
            <w:rFonts w:ascii="Arial" w:hAnsi="Arial" w:hint="cs"/>
            <w:sz w:val="22"/>
            <w:rtl/>
          </w:rPr>
          <w:t>ב</w:t>
        </w:r>
        <w:r w:rsidRPr="00446D6E">
          <w:rPr>
            <w:rFonts w:ascii="Arial" w:hAnsi="Arial" w:hint="cs"/>
            <w:sz w:val="22"/>
            <w:rtl/>
          </w:rPr>
          <w:t>תקנות אינה רלבנטית לתובע</w:t>
        </w:r>
        <w:r w:rsidRPr="00847C1F">
          <w:rPr>
            <w:rFonts w:ascii="Arial" w:hAnsi="Arial" w:hint="cs"/>
            <w:sz w:val="22"/>
            <w:rtl/>
          </w:rPr>
          <w:t>, ובכל המגעים בינו לבין גורמי המדינה לא נאמר לו כי איחר את המועד לפנות לבית הדין לעבודה</w:t>
        </w:r>
      </w:ins>
      <w:ins w:id="554" w:author="אביה שקורי" w:date="2021-12-09T11:26:00Z">
        <w:r w:rsidR="00677EC0">
          <w:rPr>
            <w:rFonts w:ascii="Arial" w:hAnsi="Arial" w:hint="cs"/>
            <w:sz w:val="22"/>
            <w:rtl/>
          </w:rPr>
          <w:t>.</w:t>
        </w:r>
      </w:ins>
    </w:p>
    <w:p w14:paraId="529F2578" w14:textId="19FE6BF4" w:rsidR="00ED12A3" w:rsidRDefault="00ED12A3">
      <w:pPr>
        <w:pStyle w:val="11"/>
        <w:numPr>
          <w:ilvl w:val="1"/>
          <w:numId w:val="60"/>
        </w:numPr>
        <w:tabs>
          <w:tab w:val="left" w:pos="1232"/>
        </w:tabs>
        <w:spacing w:before="0" w:after="240" w:line="360" w:lineRule="auto"/>
        <w:ind w:left="1232" w:hanging="709"/>
        <w:rPr>
          <w:ins w:id="555" w:author="אביה שקורי" w:date="2021-12-09T10:52:00Z"/>
          <w:rFonts w:ascii="Arial" w:hAnsi="Arial"/>
          <w:sz w:val="22"/>
        </w:rPr>
        <w:pPrChange w:id="556" w:author="אופיר טל" w:date="2021-12-14T13:55:00Z">
          <w:pPr>
            <w:pStyle w:val="11"/>
            <w:numPr>
              <w:ilvl w:val="1"/>
              <w:numId w:val="49"/>
            </w:numPr>
            <w:tabs>
              <w:tab w:val="left" w:pos="1160"/>
            </w:tabs>
            <w:spacing w:before="0" w:after="240" w:line="360" w:lineRule="auto"/>
            <w:ind w:left="1160" w:hanging="630"/>
          </w:pPr>
        </w:pPrChange>
      </w:pPr>
      <w:ins w:id="557" w:author="אביה שקורי" w:date="2021-12-09T10:55:00Z">
        <w:r>
          <w:rPr>
            <w:rFonts w:ascii="Arial" w:hAnsi="Arial" w:hint="cs"/>
            <w:sz w:val="22"/>
            <w:rtl/>
          </w:rPr>
          <w:t>אופן התנהלותן של הנתבעות</w:t>
        </w:r>
      </w:ins>
      <w:ins w:id="558" w:author="אביה שקורי" w:date="2021-12-09T10:52:00Z">
        <w:r>
          <w:rPr>
            <w:rFonts w:ascii="Arial" w:hAnsi="Arial" w:hint="cs"/>
            <w:sz w:val="22"/>
            <w:rtl/>
          </w:rPr>
          <w:t xml:space="preserve"> מלמדת באופן חד-משמעי </w:t>
        </w:r>
        <w:r w:rsidRPr="00B568AE">
          <w:rPr>
            <w:rFonts w:ascii="Arial" w:hAnsi="Arial" w:hint="eastAsia"/>
            <w:b/>
            <w:bCs/>
            <w:sz w:val="22"/>
            <w:rtl/>
            <w:rPrChange w:id="559" w:author="אופיר טל" w:date="2021-12-14T13:57:00Z">
              <w:rPr>
                <w:rFonts w:ascii="Arial" w:hAnsi="Arial" w:hint="eastAsia"/>
                <w:sz w:val="22"/>
                <w:rtl/>
              </w:rPr>
            </w:rPrChange>
          </w:rPr>
          <w:t>כי</w:t>
        </w:r>
        <w:r w:rsidRPr="00B568AE">
          <w:rPr>
            <w:rFonts w:ascii="Arial" w:hAnsi="Arial"/>
            <w:b/>
            <w:bCs/>
            <w:sz w:val="22"/>
            <w:rtl/>
            <w:rPrChange w:id="560" w:author="אופיר טל" w:date="2021-12-14T13:57:00Z">
              <w:rPr>
                <w:rFonts w:ascii="Arial" w:hAnsi="Arial"/>
                <w:sz w:val="22"/>
                <w:rtl/>
              </w:rPr>
            </w:rPrChange>
          </w:rPr>
          <w:t xml:space="preserve"> הסמכות בעניין חישוב </w:t>
        </w:r>
        <w:proofErr w:type="spellStart"/>
        <w:r w:rsidRPr="00B568AE">
          <w:rPr>
            <w:rFonts w:ascii="Arial" w:hAnsi="Arial" w:hint="eastAsia"/>
            <w:b/>
            <w:bCs/>
            <w:sz w:val="22"/>
            <w:rtl/>
            <w:rPrChange w:id="561" w:author="אופיר טל" w:date="2021-12-14T13:57:00Z">
              <w:rPr>
                <w:rFonts w:ascii="Arial" w:hAnsi="Arial" w:hint="eastAsia"/>
                <w:sz w:val="22"/>
                <w:rtl/>
              </w:rPr>
            </w:rPrChange>
          </w:rPr>
          <w:t>גימלתו</w:t>
        </w:r>
        <w:proofErr w:type="spellEnd"/>
        <w:r w:rsidRPr="00B568AE">
          <w:rPr>
            <w:rFonts w:ascii="Arial" w:hAnsi="Arial"/>
            <w:b/>
            <w:bCs/>
            <w:sz w:val="22"/>
            <w:rtl/>
            <w:rPrChange w:id="562" w:author="אופיר טל" w:date="2021-12-14T13:57:00Z">
              <w:rPr>
                <w:rFonts w:ascii="Arial" w:hAnsi="Arial"/>
                <w:sz w:val="22"/>
                <w:rtl/>
              </w:rPr>
            </w:rPrChange>
          </w:rPr>
          <w:t xml:space="preserve"> של התובע הייתה נתונה לנציבות שירות המדינה, שגם קיבלה את ההחלטה בפועל והנחתה את </w:t>
        </w:r>
        <w:proofErr w:type="spellStart"/>
        <w:r w:rsidRPr="00B568AE">
          <w:rPr>
            <w:rFonts w:ascii="Arial" w:hAnsi="Arial" w:hint="eastAsia"/>
            <w:b/>
            <w:bCs/>
            <w:sz w:val="22"/>
            <w:rtl/>
            <w:rPrChange w:id="563" w:author="אופיר טל" w:date="2021-12-14T13:57:00Z">
              <w:rPr>
                <w:rFonts w:ascii="Arial" w:hAnsi="Arial" w:hint="eastAsia"/>
                <w:sz w:val="22"/>
                <w:rtl/>
              </w:rPr>
            </w:rPrChange>
          </w:rPr>
          <w:t>מינהל</w:t>
        </w:r>
        <w:proofErr w:type="spellEnd"/>
        <w:r w:rsidRPr="00B568AE">
          <w:rPr>
            <w:rFonts w:ascii="Arial" w:hAnsi="Arial"/>
            <w:b/>
            <w:bCs/>
            <w:sz w:val="22"/>
            <w:rtl/>
            <w:rPrChange w:id="564" w:author="אופיר טל" w:date="2021-12-14T13:57:00Z">
              <w:rPr>
                <w:rFonts w:ascii="Arial" w:hAnsi="Arial"/>
                <w:sz w:val="22"/>
                <w:rtl/>
              </w:rPr>
            </w:rPrChange>
          </w:rPr>
          <w:t xml:space="preserve"> הגמלאות כיצד לחשב את </w:t>
        </w:r>
        <w:proofErr w:type="spellStart"/>
        <w:r w:rsidRPr="00B568AE">
          <w:rPr>
            <w:rFonts w:ascii="Arial" w:hAnsi="Arial" w:hint="eastAsia"/>
            <w:b/>
            <w:bCs/>
            <w:sz w:val="22"/>
            <w:rtl/>
            <w:rPrChange w:id="565" w:author="אופיר טל" w:date="2021-12-14T13:57:00Z">
              <w:rPr>
                <w:rFonts w:ascii="Arial" w:hAnsi="Arial" w:hint="eastAsia"/>
                <w:sz w:val="22"/>
                <w:rtl/>
              </w:rPr>
            </w:rPrChange>
          </w:rPr>
          <w:t>גימלתו</w:t>
        </w:r>
        <w:proofErr w:type="spellEnd"/>
        <w:r w:rsidRPr="00B568AE">
          <w:rPr>
            <w:rFonts w:ascii="Arial" w:hAnsi="Arial"/>
            <w:b/>
            <w:bCs/>
            <w:sz w:val="22"/>
            <w:rtl/>
            <w:rPrChange w:id="566" w:author="אופיר טל" w:date="2021-12-14T13:57:00Z">
              <w:rPr>
                <w:rFonts w:ascii="Arial" w:hAnsi="Arial"/>
                <w:sz w:val="22"/>
                <w:rtl/>
              </w:rPr>
            </w:rPrChange>
          </w:rPr>
          <w:t xml:space="preserve"> של התובע.</w:t>
        </w:r>
        <w:r>
          <w:rPr>
            <w:rFonts w:ascii="Arial" w:hAnsi="Arial" w:hint="cs"/>
            <w:sz w:val="22"/>
            <w:rtl/>
          </w:rPr>
          <w:t xml:space="preserve"> </w:t>
        </w:r>
      </w:ins>
    </w:p>
    <w:p w14:paraId="21601839" w14:textId="55B5CF45" w:rsidR="00ED12A3" w:rsidRPr="00B568AE" w:rsidDel="00B568AE" w:rsidRDefault="00ED12A3" w:rsidP="00282732">
      <w:pPr>
        <w:pStyle w:val="11"/>
        <w:tabs>
          <w:tab w:val="left" w:pos="1160"/>
        </w:tabs>
        <w:spacing w:before="0" w:after="240" w:line="360" w:lineRule="auto"/>
        <w:ind w:left="1160" w:firstLine="0"/>
        <w:rPr>
          <w:ins w:id="567" w:author="אביה שקורי" w:date="2021-12-09T10:50:00Z"/>
          <w:del w:id="568" w:author="אופיר טל" w:date="2021-12-14T13:57:00Z"/>
          <w:rStyle w:val="emailstyle17"/>
          <w:rFonts w:cs="David"/>
          <w:color w:val="auto"/>
          <w:sz w:val="22"/>
          <w:rtl/>
          <w:rPrChange w:id="569" w:author="אופיר טל" w:date="2021-12-14T13:57:00Z">
            <w:rPr>
              <w:ins w:id="570" w:author="אביה שקורי" w:date="2021-12-09T10:50:00Z"/>
              <w:del w:id="571" w:author="אופיר טל" w:date="2021-12-14T13:57:00Z"/>
              <w:rFonts w:ascii="Arial" w:hAnsi="Arial"/>
              <w:sz w:val="22"/>
              <w:rtl/>
            </w:rPr>
          </w:rPrChange>
        </w:rPr>
      </w:pPr>
    </w:p>
    <w:p w14:paraId="20E16A7A" w14:textId="3ADD688D" w:rsidR="00282732" w:rsidRPr="00B568AE" w:rsidDel="00B568AE" w:rsidRDefault="00282732" w:rsidP="00282732">
      <w:pPr>
        <w:pStyle w:val="11"/>
        <w:tabs>
          <w:tab w:val="left" w:pos="453"/>
        </w:tabs>
        <w:spacing w:before="0" w:after="240" w:line="360" w:lineRule="auto"/>
        <w:ind w:left="445" w:firstLine="0"/>
        <w:rPr>
          <w:ins w:id="572" w:author="אביה שקורי" w:date="2021-12-09T10:49:00Z"/>
          <w:del w:id="573" w:author="אופיר טל" w:date="2021-12-14T13:57:00Z"/>
          <w:rStyle w:val="emailstyle17"/>
          <w:rFonts w:cs="David"/>
          <w:color w:val="auto"/>
          <w:sz w:val="22"/>
          <w:rtl/>
          <w:rPrChange w:id="574" w:author="אופיר טל" w:date="2021-12-14T13:57:00Z">
            <w:rPr>
              <w:ins w:id="575" w:author="אביה שקורי" w:date="2021-12-09T10:49:00Z"/>
              <w:del w:id="576" w:author="אופיר טל" w:date="2021-12-14T13:57:00Z"/>
              <w:rFonts w:ascii="Arial" w:hAnsi="Arial"/>
              <w:i/>
              <w:iCs/>
              <w:sz w:val="22"/>
              <w:rtl/>
            </w:rPr>
          </w:rPrChange>
        </w:rPr>
      </w:pPr>
    </w:p>
    <w:p w14:paraId="0216B749" w14:textId="00440BD9" w:rsidR="00B568AE" w:rsidRDefault="00B568AE" w:rsidP="00A35B76">
      <w:pPr>
        <w:pStyle w:val="11"/>
        <w:numPr>
          <w:ilvl w:val="0"/>
          <w:numId w:val="60"/>
        </w:numPr>
        <w:spacing w:before="0" w:after="240" w:line="360" w:lineRule="auto"/>
        <w:ind w:left="510" w:hanging="425"/>
        <w:rPr>
          <w:ins w:id="577" w:author="אופיר טל" w:date="2021-12-14T13:58:00Z"/>
          <w:rStyle w:val="emailstyle17"/>
          <w:rFonts w:cs="David"/>
          <w:color w:val="auto"/>
          <w:sz w:val="22"/>
        </w:rPr>
      </w:pPr>
      <w:ins w:id="578" w:author="אופיר טל" w:date="2021-12-14T13:57:00Z">
        <w:r w:rsidRPr="00B568AE">
          <w:rPr>
            <w:rStyle w:val="emailstyle17"/>
            <w:rFonts w:cs="David" w:hint="eastAsia"/>
            <w:color w:val="auto"/>
            <w:sz w:val="22"/>
            <w:rtl/>
            <w:rPrChange w:id="579" w:author="אופיר טל" w:date="2021-12-14T13:57:00Z">
              <w:rPr>
                <w:rStyle w:val="emailstyle17"/>
                <w:rFonts w:cs="David" w:hint="eastAsia"/>
                <w:b/>
                <w:bCs/>
                <w:color w:val="auto"/>
                <w:sz w:val="22"/>
                <w:szCs w:val="28"/>
                <w:u w:val="single"/>
                <w:rtl/>
              </w:rPr>
            </w:rPrChange>
          </w:rPr>
          <w:t>לאור</w:t>
        </w:r>
        <w:r w:rsidRPr="00B568AE">
          <w:rPr>
            <w:rStyle w:val="emailstyle17"/>
            <w:rFonts w:cs="David"/>
            <w:color w:val="auto"/>
            <w:sz w:val="22"/>
            <w:rtl/>
            <w:rPrChange w:id="580" w:author="אופיר טל" w:date="2021-12-14T13:57:00Z">
              <w:rPr>
                <w:rStyle w:val="emailstyle17"/>
                <w:rFonts w:cs="David"/>
                <w:b/>
                <w:bCs/>
                <w:color w:val="auto"/>
                <w:sz w:val="22"/>
                <w:szCs w:val="28"/>
                <w:u w:val="single"/>
                <w:rtl/>
              </w:rPr>
            </w:rPrChange>
          </w:rPr>
          <w:t xml:space="preserve"> האמור </w:t>
        </w:r>
        <w:r>
          <w:rPr>
            <w:rStyle w:val="emailstyle17"/>
            <w:rFonts w:cs="David" w:hint="cs"/>
            <w:color w:val="auto"/>
            <w:sz w:val="22"/>
            <w:rtl/>
          </w:rPr>
          <w:t xml:space="preserve">לעיל, נוסחת החישוב </w:t>
        </w:r>
      </w:ins>
      <w:proofErr w:type="spellStart"/>
      <w:ins w:id="581" w:author="אופיר טל" w:date="2021-12-14T13:58:00Z">
        <w:r>
          <w:rPr>
            <w:rStyle w:val="emailstyle17"/>
            <w:rFonts w:cs="David" w:hint="cs"/>
            <w:color w:val="auto"/>
            <w:sz w:val="22"/>
            <w:rtl/>
          </w:rPr>
          <w:t>היתה</w:t>
        </w:r>
        <w:proofErr w:type="spellEnd"/>
        <w:r>
          <w:rPr>
            <w:rStyle w:val="emailstyle17"/>
            <w:rFonts w:cs="David" w:hint="cs"/>
            <w:color w:val="auto"/>
            <w:sz w:val="22"/>
            <w:rtl/>
          </w:rPr>
          <w:t xml:space="preserve"> נתונה לסמכות הנציבות והיא זאת שעשתה אותה בפועל, ולא הממונה על </w:t>
        </w:r>
        <w:proofErr w:type="spellStart"/>
        <w:r>
          <w:rPr>
            <w:rStyle w:val="emailstyle17"/>
            <w:rFonts w:cs="David" w:hint="cs"/>
            <w:color w:val="auto"/>
            <w:sz w:val="22"/>
            <w:rtl/>
          </w:rPr>
          <w:t>הגימלאות</w:t>
        </w:r>
        <w:proofErr w:type="spellEnd"/>
        <w:r>
          <w:rPr>
            <w:rStyle w:val="emailstyle17"/>
            <w:rFonts w:cs="David" w:hint="cs"/>
            <w:color w:val="auto"/>
            <w:sz w:val="22"/>
            <w:rtl/>
          </w:rPr>
          <w:t xml:space="preserve">. בהתאם, הליכים אלה הם הליכי תביעה נגד החלטת הנציבות ולא ערעור על החלטת הממונה על </w:t>
        </w:r>
        <w:proofErr w:type="spellStart"/>
        <w:r>
          <w:rPr>
            <w:rStyle w:val="emailstyle17"/>
            <w:rFonts w:cs="David" w:hint="cs"/>
            <w:color w:val="auto"/>
            <w:sz w:val="22"/>
            <w:rtl/>
          </w:rPr>
          <w:t>הגימלאות</w:t>
        </w:r>
        <w:proofErr w:type="spellEnd"/>
        <w:r>
          <w:rPr>
            <w:rStyle w:val="emailstyle17"/>
            <w:rFonts w:cs="David" w:hint="cs"/>
            <w:color w:val="auto"/>
            <w:sz w:val="22"/>
            <w:rtl/>
          </w:rPr>
          <w:t xml:space="preserve"> (זאת מבלי לגרוע מהסעד החלופי, </w:t>
        </w:r>
      </w:ins>
      <w:ins w:id="582" w:author="אופיר טל" w:date="2021-12-14T13:59:00Z">
        <w:r>
          <w:rPr>
            <w:rStyle w:val="emailstyle17"/>
            <w:rFonts w:cs="David" w:hint="cs"/>
            <w:color w:val="auto"/>
            <w:sz w:val="22"/>
            <w:rtl/>
          </w:rPr>
          <w:t>המבוקש למען הזהירות ובהתאם לפסיקת בית הדין הארצי לעבודה).</w:t>
        </w:r>
      </w:ins>
    </w:p>
    <w:p w14:paraId="5823F64C" w14:textId="77777777" w:rsidR="00282732" w:rsidRPr="00282732" w:rsidRDefault="00282732">
      <w:pPr>
        <w:pStyle w:val="af"/>
        <w:ind w:left="360"/>
        <w:rPr>
          <w:ins w:id="583" w:author="אביה שקורי" w:date="2021-12-09T10:42:00Z"/>
          <w:rFonts w:ascii="David" w:hAnsi="David"/>
          <w:rtl/>
          <w:rPrChange w:id="584" w:author="אביה שקורי" w:date="2021-12-09T10:43:00Z">
            <w:rPr>
              <w:ins w:id="585" w:author="אביה שקורי" w:date="2021-12-09T10:42:00Z"/>
              <w:rStyle w:val="emailstyle17"/>
              <w:rFonts w:cs="David"/>
              <w:b w:val="0"/>
              <w:bCs w:val="0"/>
              <w:color w:val="auto"/>
              <w:sz w:val="22"/>
              <w:szCs w:val="24"/>
              <w:u w:val="none"/>
              <w:rtl/>
            </w:rPr>
          </w:rPrChange>
        </w:rPr>
        <w:pPrChange w:id="586" w:author="אופיר טל" w:date="2021-12-14T14:03:00Z">
          <w:pPr>
            <w:pStyle w:val="2"/>
            <w:numPr>
              <w:ilvl w:val="1"/>
              <w:numId w:val="18"/>
            </w:numPr>
            <w:tabs>
              <w:tab w:val="clear" w:pos="566"/>
              <w:tab w:val="left" w:pos="521"/>
            </w:tabs>
            <w:spacing w:after="120"/>
            <w:ind w:left="521" w:hanging="284"/>
          </w:pPr>
        </w:pPrChange>
      </w:pPr>
    </w:p>
    <w:p w14:paraId="2F39465A" w14:textId="77777777" w:rsidR="00282732" w:rsidRPr="00282732" w:rsidRDefault="00282732">
      <w:pPr>
        <w:rPr>
          <w:rtl/>
          <w:rPrChange w:id="587" w:author="אביה שקורי" w:date="2021-12-09T10:42:00Z">
            <w:rPr>
              <w:rStyle w:val="emailstyle17"/>
              <w:rFonts w:cs="David"/>
              <w:b/>
              <w:bCs/>
              <w:color w:val="auto"/>
              <w:sz w:val="22"/>
              <w:szCs w:val="28"/>
              <w:u w:val="single"/>
              <w:rtl/>
            </w:rPr>
          </w:rPrChange>
        </w:rPr>
        <w:pPrChange w:id="588" w:author="אופיר טל" w:date="2021-12-14T14:03:00Z">
          <w:pPr>
            <w:pStyle w:val="11"/>
            <w:spacing w:before="0" w:line="360" w:lineRule="auto"/>
            <w:ind w:firstLine="0"/>
          </w:pPr>
        </w:pPrChange>
      </w:pPr>
    </w:p>
    <w:p w14:paraId="3546F203" w14:textId="3B9A8A8A" w:rsidR="00B67C81" w:rsidRPr="00901A33" w:rsidDel="00B86B04" w:rsidRDefault="00B67C81" w:rsidP="00A35B76">
      <w:pPr>
        <w:pStyle w:val="2"/>
        <w:numPr>
          <w:ilvl w:val="0"/>
          <w:numId w:val="18"/>
        </w:numPr>
        <w:tabs>
          <w:tab w:val="clear" w:pos="566"/>
          <w:tab w:val="left" w:pos="521"/>
        </w:tabs>
        <w:spacing w:after="120"/>
        <w:ind w:left="521"/>
        <w:rPr>
          <w:del w:id="589" w:author="אופיר טל" w:date="2021-12-14T14:03:00Z"/>
          <w:sz w:val="28"/>
          <w:rtl/>
          <w:lang w:eastAsia="en-US"/>
        </w:rPr>
      </w:pPr>
      <w:del w:id="590" w:author="אופיר טל" w:date="2021-12-14T14:03:00Z">
        <w:r w:rsidRPr="00901A33" w:rsidDel="00B86B04">
          <w:rPr>
            <w:rFonts w:hint="cs"/>
            <w:sz w:val="28"/>
            <w:rtl/>
            <w:lang w:eastAsia="en-US"/>
          </w:rPr>
          <w:delText xml:space="preserve">העילות והסעדים המבוקשים בשל הפרת </w:delText>
        </w:r>
        <w:r w:rsidR="005C32A9" w:rsidRPr="00901A33" w:rsidDel="00B86B04">
          <w:rPr>
            <w:rFonts w:hint="cs"/>
            <w:sz w:val="28"/>
            <w:rtl/>
            <w:lang w:eastAsia="en-US"/>
          </w:rPr>
          <w:delText xml:space="preserve"> </w:delText>
        </w:r>
        <w:r w:rsidRPr="00901A33" w:rsidDel="00B86B04">
          <w:rPr>
            <w:rFonts w:hint="cs"/>
            <w:sz w:val="28"/>
            <w:rtl/>
            <w:lang w:eastAsia="en-US"/>
          </w:rPr>
          <w:delText>חוזה העבודה ופיטוריו של התובע</w:delText>
        </w:r>
      </w:del>
    </w:p>
    <w:p w14:paraId="33C33E7F" w14:textId="17114B31" w:rsidR="00FD06A7" w:rsidRPr="00901A33" w:rsidDel="00B86B04" w:rsidRDefault="00CD659C">
      <w:pPr>
        <w:pStyle w:val="2"/>
        <w:numPr>
          <w:ilvl w:val="1"/>
          <w:numId w:val="18"/>
        </w:numPr>
        <w:tabs>
          <w:tab w:val="clear" w:pos="566"/>
          <w:tab w:val="left" w:pos="521"/>
        </w:tabs>
        <w:spacing w:after="240"/>
        <w:ind w:left="521" w:hanging="284"/>
        <w:rPr>
          <w:del w:id="591" w:author="אופיר טל" w:date="2021-12-14T14:03:00Z"/>
          <w:szCs w:val="24"/>
          <w:rtl/>
          <w:lang w:eastAsia="en-US"/>
        </w:rPr>
        <w:pPrChange w:id="592" w:author="אופיר טל" w:date="2021-12-14T14:04:00Z">
          <w:pPr>
            <w:pStyle w:val="2"/>
            <w:numPr>
              <w:ilvl w:val="1"/>
              <w:numId w:val="18"/>
            </w:numPr>
            <w:tabs>
              <w:tab w:val="clear" w:pos="566"/>
              <w:tab w:val="left" w:pos="521"/>
            </w:tabs>
            <w:spacing w:after="240"/>
            <w:ind w:left="521" w:hanging="284"/>
          </w:pPr>
        </w:pPrChange>
      </w:pPr>
      <w:del w:id="593" w:author="אופיר טל" w:date="2021-12-14T14:03:00Z">
        <w:r w:rsidRPr="00901A33" w:rsidDel="00B86B04">
          <w:rPr>
            <w:rFonts w:hint="cs"/>
            <w:szCs w:val="24"/>
            <w:rtl/>
            <w:lang w:eastAsia="en-US"/>
          </w:rPr>
          <w:delText>ה</w:delText>
        </w:r>
        <w:r w:rsidR="00FD06A7" w:rsidRPr="00901A33" w:rsidDel="00B86B04">
          <w:rPr>
            <w:rFonts w:hint="cs"/>
            <w:szCs w:val="24"/>
            <w:rtl/>
            <w:lang w:eastAsia="en-US"/>
          </w:rPr>
          <w:delText>וראות החוזה הרלוונטיות לעניין פרישתו של התובע</w:delText>
        </w:r>
      </w:del>
    </w:p>
    <w:p w14:paraId="2D127D73" w14:textId="6918B4AE" w:rsidR="00FD06A7" w:rsidRPr="00901A33" w:rsidDel="00B86B04" w:rsidRDefault="00FD06A7">
      <w:pPr>
        <w:pStyle w:val="11"/>
        <w:numPr>
          <w:ilvl w:val="0"/>
          <w:numId w:val="60"/>
        </w:numPr>
        <w:spacing w:before="0" w:after="240" w:line="360" w:lineRule="auto"/>
        <w:ind w:left="510" w:hanging="425"/>
        <w:rPr>
          <w:del w:id="594" w:author="אופיר טל" w:date="2021-12-14T14:03:00Z"/>
          <w:rStyle w:val="emailstyle17"/>
          <w:rFonts w:cs="David"/>
          <w:b/>
          <w:bCs/>
          <w:color w:val="auto"/>
          <w:sz w:val="22"/>
          <w:szCs w:val="28"/>
          <w:u w:val="single"/>
        </w:rPr>
        <w:pPrChange w:id="595" w:author="אופיר טל" w:date="2021-12-14T14:04:00Z">
          <w:pPr>
            <w:pStyle w:val="11"/>
            <w:numPr>
              <w:numId w:val="47"/>
            </w:numPr>
            <w:tabs>
              <w:tab w:val="num" w:pos="502"/>
            </w:tabs>
            <w:spacing w:before="0" w:after="240" w:line="360" w:lineRule="auto"/>
            <w:ind w:left="510" w:right="360" w:hanging="425"/>
          </w:pPr>
        </w:pPrChange>
      </w:pPr>
      <w:del w:id="596" w:author="אופיר טל" w:date="2021-12-14T14:03:00Z">
        <w:r w:rsidRPr="00901A33" w:rsidDel="00B86B04">
          <w:rPr>
            <w:rStyle w:val="emailstyle17"/>
            <w:rFonts w:cs="David" w:hint="cs"/>
            <w:color w:val="auto"/>
            <w:sz w:val="22"/>
            <w:rtl/>
          </w:rPr>
          <w:delText>להלן יובאו ההוראות הרלוונטיות לעניין מועד סיום העסקתו של התובע והדרך בה נדרשה הנתבעת לפעול על מנת להביא לסיום העסקתו כאמור:</w:delText>
        </w:r>
      </w:del>
    </w:p>
    <w:p w14:paraId="39637267" w14:textId="72E7384C" w:rsidR="00FD06A7" w:rsidRPr="00901A33" w:rsidDel="00B86B04" w:rsidRDefault="00FD06A7">
      <w:pPr>
        <w:pStyle w:val="11"/>
        <w:numPr>
          <w:ilvl w:val="1"/>
          <w:numId w:val="60"/>
        </w:numPr>
        <w:tabs>
          <w:tab w:val="left" w:pos="1088"/>
        </w:tabs>
        <w:spacing w:before="0" w:after="240" w:line="360" w:lineRule="auto"/>
        <w:ind w:left="1088" w:hanging="567"/>
        <w:rPr>
          <w:del w:id="597" w:author="אופיר טל" w:date="2021-12-14T14:03:00Z"/>
          <w:rStyle w:val="emailstyle17"/>
          <w:rFonts w:ascii="Times New Roman" w:hAnsi="Times New Roman" w:cs="David"/>
          <w:color w:val="auto"/>
        </w:rPr>
        <w:pPrChange w:id="598"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599" w:author="אופיר טל" w:date="2021-12-14T14:03:00Z">
        <w:r w:rsidRPr="00901A33" w:rsidDel="00B86B04">
          <w:rPr>
            <w:rStyle w:val="emailstyle17"/>
            <w:rFonts w:ascii="Times New Roman" w:hAnsi="Times New Roman" w:cs="David" w:hint="cs"/>
            <w:color w:val="auto"/>
            <w:u w:val="single"/>
            <w:rtl/>
          </w:rPr>
          <w:delText>סעיף 4.א. לחוזה</w:delText>
        </w:r>
        <w:r w:rsidRPr="00901A33" w:rsidDel="00B86B04">
          <w:rPr>
            <w:rStyle w:val="emailstyle17"/>
            <w:rFonts w:ascii="Times New Roman" w:hAnsi="Times New Roman" w:cs="David" w:hint="cs"/>
            <w:color w:val="auto"/>
            <w:rtl/>
          </w:rPr>
          <w:delText xml:space="preserve"> - תוקפו של החוזה הוא לארבע שנים "</w:delText>
        </w:r>
        <w:r w:rsidRPr="00901A33" w:rsidDel="00B86B04">
          <w:rPr>
            <w:rStyle w:val="emailstyle17"/>
            <w:rFonts w:ascii="Times New Roman" w:hAnsi="Times New Roman" w:cs="David" w:hint="cs"/>
            <w:b/>
            <w:bCs/>
            <w:i/>
            <w:iCs/>
            <w:color w:val="auto"/>
            <w:u w:val="single"/>
            <w:rtl/>
          </w:rPr>
          <w:delText>ויוארך מאליו</w:delText>
        </w:r>
        <w:r w:rsidRPr="00901A33" w:rsidDel="00B86B04">
          <w:rPr>
            <w:rStyle w:val="emailstyle17"/>
            <w:rFonts w:ascii="Times New Roman" w:hAnsi="Times New Roman" w:cs="David" w:hint="cs"/>
            <w:b/>
            <w:bCs/>
            <w:i/>
            <w:iCs/>
            <w:color w:val="auto"/>
            <w:rtl/>
          </w:rPr>
          <w:delText xml:space="preserve"> בתום תקופה זו לתקופה נוספת של 4 שנים, אלא אם הודיע אחד הצדדים למשנהו על אי רצונו בהארכה, שלושה חודשים לפני תום התקופה</w:delText>
        </w:r>
        <w:r w:rsidRPr="00901A33" w:rsidDel="00B86B04">
          <w:rPr>
            <w:rStyle w:val="emailstyle17"/>
            <w:rFonts w:ascii="Times New Roman" w:hAnsi="Times New Roman" w:cs="David" w:hint="cs"/>
            <w:color w:val="auto"/>
            <w:rtl/>
          </w:rPr>
          <w:delText>" (</w:delText>
        </w:r>
        <w:r w:rsidRPr="00901A33" w:rsidDel="00B86B04">
          <w:rPr>
            <w:rStyle w:val="emailstyle17"/>
            <w:rFonts w:ascii="Times New Roman" w:hAnsi="Times New Roman" w:cs="David" w:hint="cs"/>
            <w:i/>
            <w:iCs/>
            <w:color w:val="auto"/>
            <w:rtl/>
          </w:rPr>
          <w:delText xml:space="preserve">ההדגשה אינה במקור </w:delText>
        </w:r>
        <w:r w:rsidRPr="00901A33" w:rsidDel="00B86B04">
          <w:rPr>
            <w:rStyle w:val="emailstyle17"/>
            <w:rFonts w:ascii="Times New Roman" w:hAnsi="Times New Roman" w:cs="David"/>
            <w:i/>
            <w:iCs/>
            <w:color w:val="auto"/>
            <w:rtl/>
          </w:rPr>
          <w:delText>–</w:delText>
        </w:r>
        <w:r w:rsidRPr="00901A33" w:rsidDel="00B86B04">
          <w:rPr>
            <w:rStyle w:val="emailstyle17"/>
            <w:rFonts w:ascii="Times New Roman" w:hAnsi="Times New Roman" w:cs="David" w:hint="cs"/>
            <w:i/>
            <w:iCs/>
            <w:color w:val="auto"/>
            <w:rtl/>
          </w:rPr>
          <w:delText xml:space="preserve"> הח"מ</w:delText>
        </w:r>
        <w:r w:rsidRPr="00901A33" w:rsidDel="00B86B04">
          <w:rPr>
            <w:rStyle w:val="emailstyle17"/>
            <w:rFonts w:ascii="Times New Roman" w:hAnsi="Times New Roman" w:cs="David" w:hint="cs"/>
            <w:color w:val="auto"/>
            <w:rtl/>
          </w:rPr>
          <w:delText xml:space="preserve">). </w:delText>
        </w:r>
      </w:del>
    </w:p>
    <w:p w14:paraId="3728BA27" w14:textId="00A201AD" w:rsidR="00FD06A7" w:rsidRPr="00901A33" w:rsidDel="00B86B04" w:rsidRDefault="00FD06A7" w:rsidP="00A35B76">
      <w:pPr>
        <w:pStyle w:val="11"/>
        <w:tabs>
          <w:tab w:val="left" w:pos="1088"/>
        </w:tabs>
        <w:spacing w:before="0" w:after="240" w:line="360" w:lineRule="auto"/>
        <w:ind w:left="1088" w:firstLine="0"/>
        <w:rPr>
          <w:del w:id="600" w:author="אופיר טל" w:date="2021-12-14T14:03:00Z"/>
          <w:rStyle w:val="emailstyle17"/>
          <w:rFonts w:ascii="Times New Roman" w:hAnsi="Times New Roman" w:cs="David"/>
          <w:color w:val="auto"/>
          <w:rtl/>
        </w:rPr>
      </w:pPr>
      <w:del w:id="601" w:author="אופיר טל" w:date="2021-12-14T14:03:00Z">
        <w:r w:rsidRPr="00901A33" w:rsidDel="00B86B04">
          <w:rPr>
            <w:rStyle w:val="emailstyle17"/>
            <w:rFonts w:ascii="Times New Roman" w:hAnsi="Times New Roman" w:cs="David" w:hint="cs"/>
            <w:color w:val="auto"/>
            <w:rtl/>
          </w:rPr>
          <w:delText xml:space="preserve">ודוק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אם המדינה או התובע לא הודיעו לפחות שלושה חודשים לפני תום תקופת ההתקשרות על אי רצונם בהארכת החוזה, החוזה </w:delText>
        </w:r>
        <w:r w:rsidRPr="00901A33" w:rsidDel="00B86B04">
          <w:rPr>
            <w:rStyle w:val="emailstyle17"/>
            <w:rFonts w:ascii="Times New Roman" w:hAnsi="Times New Roman" w:cs="David" w:hint="cs"/>
            <w:b/>
            <w:bCs/>
            <w:color w:val="auto"/>
            <w:u w:val="single"/>
            <w:rtl/>
          </w:rPr>
          <w:delText>מתחדש מאליו</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b/>
            <w:bCs/>
            <w:color w:val="auto"/>
            <w:rtl/>
          </w:rPr>
          <w:delText>ללא צורך בהודעה מוקדמת או חתימה על מסמך הארכה כלשהו</w:delText>
        </w:r>
        <w:r w:rsidRPr="00901A33" w:rsidDel="00B86B04">
          <w:rPr>
            <w:rStyle w:val="emailstyle17"/>
            <w:rFonts w:ascii="Times New Roman" w:hAnsi="Times New Roman" w:cs="David" w:hint="cs"/>
            <w:color w:val="auto"/>
            <w:rtl/>
          </w:rPr>
          <w:delText>.</w:delText>
        </w:r>
      </w:del>
    </w:p>
    <w:p w14:paraId="307A30C0" w14:textId="65D9AC05" w:rsidR="00FD06A7" w:rsidRPr="00901A33" w:rsidDel="00B86B04" w:rsidRDefault="00FD06A7">
      <w:pPr>
        <w:pStyle w:val="11"/>
        <w:numPr>
          <w:ilvl w:val="1"/>
          <w:numId w:val="60"/>
        </w:numPr>
        <w:tabs>
          <w:tab w:val="left" w:pos="1088"/>
        </w:tabs>
        <w:spacing w:before="0" w:after="240" w:line="360" w:lineRule="auto"/>
        <w:ind w:left="1088" w:hanging="567"/>
        <w:rPr>
          <w:del w:id="602" w:author="אופיר טל" w:date="2021-12-14T14:03:00Z"/>
          <w:rStyle w:val="emailstyle17"/>
          <w:rFonts w:ascii="Times New Roman" w:hAnsi="Times New Roman" w:cs="David"/>
          <w:color w:val="auto"/>
        </w:rPr>
        <w:pPrChange w:id="603"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604" w:author="אופיר טל" w:date="2021-12-14T14:03:00Z">
        <w:r w:rsidRPr="00901A33" w:rsidDel="00B86B04">
          <w:rPr>
            <w:rStyle w:val="emailstyle17"/>
            <w:rFonts w:ascii="Times New Roman" w:hAnsi="Times New Roman" w:cs="David" w:hint="cs"/>
            <w:color w:val="auto"/>
            <w:u w:val="single"/>
            <w:rtl/>
          </w:rPr>
          <w:delText>סעיף 4.ב.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הפסקת העסקתו של העובד במהלך התקופה תהיה "</w:delText>
        </w:r>
        <w:r w:rsidRPr="00901A33" w:rsidDel="00B86B04">
          <w:rPr>
            <w:rStyle w:val="emailstyle17"/>
            <w:rFonts w:ascii="Times New Roman" w:hAnsi="Times New Roman" w:cs="David" w:hint="cs"/>
            <w:b/>
            <w:bCs/>
            <w:i/>
            <w:iCs/>
            <w:color w:val="auto"/>
            <w:rtl/>
          </w:rPr>
          <w:delText xml:space="preserve">לאחר פנייה מנומקת של מנכ"ל המשרד לנציב שירות המדינה ואישור הנציב וועדת השירות. בסעיף זה הפסקת עבודה </w:delText>
        </w:r>
        <w:r w:rsidRPr="00901A33" w:rsidDel="00B86B04">
          <w:rPr>
            <w:rStyle w:val="emailstyle17"/>
            <w:rFonts w:ascii="Times New Roman" w:hAnsi="Times New Roman" w:cs="David"/>
            <w:b/>
            <w:bCs/>
            <w:i/>
            <w:iCs/>
            <w:color w:val="auto"/>
            <w:rtl/>
          </w:rPr>
          <w:delText>–</w:delText>
        </w:r>
        <w:r w:rsidRPr="00901A33" w:rsidDel="00B86B04">
          <w:rPr>
            <w:rStyle w:val="emailstyle17"/>
            <w:rFonts w:ascii="Times New Roman" w:hAnsi="Times New Roman" w:cs="David" w:hint="cs"/>
            <w:b/>
            <w:bCs/>
            <w:i/>
            <w:iCs/>
            <w:color w:val="auto"/>
            <w:rtl/>
          </w:rPr>
          <w:delText xml:space="preserve"> לרבות אי חידוש החוזה בתום תוקפו"</w:delText>
        </w:r>
        <w:r w:rsidRPr="00901A33" w:rsidDel="00B86B04">
          <w:rPr>
            <w:rStyle w:val="emailstyle17"/>
            <w:rFonts w:ascii="Times New Roman" w:hAnsi="Times New Roman" w:cs="David" w:hint="cs"/>
            <w:color w:val="auto"/>
            <w:rtl/>
          </w:rPr>
          <w:delText>.</w:delText>
        </w:r>
      </w:del>
    </w:p>
    <w:p w14:paraId="15D2C771" w14:textId="29000672" w:rsidR="003B377B" w:rsidDel="00B86B04" w:rsidRDefault="00FD06A7" w:rsidP="00A35B76">
      <w:pPr>
        <w:pStyle w:val="11"/>
        <w:tabs>
          <w:tab w:val="left" w:pos="1088"/>
        </w:tabs>
        <w:spacing w:before="0" w:after="240" w:line="360" w:lineRule="auto"/>
        <w:ind w:left="1088" w:firstLine="0"/>
        <w:rPr>
          <w:del w:id="605" w:author="אופיר טל" w:date="2021-12-14T14:03:00Z"/>
          <w:rStyle w:val="emailstyle17"/>
          <w:rFonts w:ascii="Times New Roman" w:hAnsi="Times New Roman" w:cs="David"/>
          <w:color w:val="auto"/>
          <w:rtl/>
        </w:rPr>
      </w:pPr>
      <w:del w:id="606" w:author="אופיר טל" w:date="2021-12-14T14:03:00Z">
        <w:r w:rsidRPr="00901A33" w:rsidDel="00B86B04">
          <w:rPr>
            <w:rStyle w:val="emailstyle17"/>
            <w:rFonts w:ascii="Times New Roman" w:hAnsi="Times New Roman" w:cs="David" w:hint="cs"/>
            <w:color w:val="auto"/>
            <w:rtl/>
          </w:rPr>
          <w:lastRenderedPageBreak/>
          <w:delText xml:space="preserve">ייאמר כבר עתה כי </w:delText>
        </w:r>
        <w:r w:rsidRPr="00901A33" w:rsidDel="00B86B04">
          <w:rPr>
            <w:rStyle w:val="emailstyle17"/>
            <w:rFonts w:ascii="Times New Roman" w:hAnsi="Times New Roman" w:cs="David" w:hint="cs"/>
            <w:b/>
            <w:bCs/>
            <w:color w:val="auto"/>
            <w:rtl/>
          </w:rPr>
          <w:delText>אין חולק על כך שעבודתו של התובע הופסקה מבלי שהוראות אלה, המפרטות את ההליך הנדרש להפסקת עבודה, בוצעו כנדרש</w:delText>
        </w:r>
        <w:r w:rsidRPr="00901A33" w:rsidDel="00B86B04">
          <w:rPr>
            <w:rStyle w:val="emailstyle17"/>
            <w:rFonts w:ascii="Times New Roman" w:hAnsi="Times New Roman" w:cs="David" w:hint="cs"/>
            <w:color w:val="auto"/>
            <w:rtl/>
          </w:rPr>
          <w:delText xml:space="preserve">. </w:delText>
        </w:r>
      </w:del>
    </w:p>
    <w:p w14:paraId="5AAD13A2" w14:textId="4740AA46" w:rsidR="00FD06A7" w:rsidRPr="00901A33" w:rsidDel="00B86B04" w:rsidRDefault="00FD06A7" w:rsidP="00A35B76">
      <w:pPr>
        <w:pStyle w:val="11"/>
        <w:tabs>
          <w:tab w:val="left" w:pos="1088"/>
        </w:tabs>
        <w:spacing w:before="0" w:after="240" w:line="360" w:lineRule="auto"/>
        <w:ind w:left="1088" w:firstLine="0"/>
        <w:rPr>
          <w:del w:id="607" w:author="אופיר טל" w:date="2021-12-14T14:03:00Z"/>
          <w:rStyle w:val="emailstyle17"/>
          <w:rFonts w:ascii="Times New Roman" w:hAnsi="Times New Roman" w:cs="David"/>
          <w:color w:val="auto"/>
        </w:rPr>
      </w:pPr>
      <w:del w:id="608" w:author="אופיר טל" w:date="2021-12-14T14:03:00Z">
        <w:r w:rsidRPr="00901A33" w:rsidDel="00B86B04">
          <w:rPr>
            <w:rStyle w:val="emailstyle17"/>
            <w:rFonts w:ascii="Times New Roman" w:hAnsi="Times New Roman" w:cs="David" w:hint="cs"/>
            <w:color w:val="auto"/>
            <w:rtl/>
          </w:rPr>
          <w:delText>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delText>
        </w:r>
      </w:del>
    </w:p>
    <w:p w14:paraId="3CD71E8B" w14:textId="533EC44A" w:rsidR="00FD06A7" w:rsidRPr="00901A33" w:rsidDel="00B86B04" w:rsidRDefault="00FD06A7">
      <w:pPr>
        <w:pStyle w:val="11"/>
        <w:numPr>
          <w:ilvl w:val="1"/>
          <w:numId w:val="60"/>
        </w:numPr>
        <w:tabs>
          <w:tab w:val="left" w:pos="1088"/>
        </w:tabs>
        <w:spacing w:before="0" w:after="120" w:line="360" w:lineRule="auto"/>
        <w:ind w:left="1089" w:hanging="567"/>
        <w:rPr>
          <w:del w:id="609" w:author="אופיר טל" w:date="2021-12-14T14:03:00Z"/>
          <w:rStyle w:val="emailstyle17"/>
          <w:rFonts w:ascii="Times New Roman" w:hAnsi="Times New Roman" w:cs="David"/>
          <w:color w:val="auto"/>
        </w:rPr>
        <w:pPrChange w:id="610" w:author="אופיר טל" w:date="2021-12-14T14:04:00Z">
          <w:pPr>
            <w:pStyle w:val="11"/>
            <w:numPr>
              <w:ilvl w:val="1"/>
              <w:numId w:val="47"/>
            </w:numPr>
            <w:tabs>
              <w:tab w:val="left" w:pos="1088"/>
              <w:tab w:val="num" w:pos="1359"/>
            </w:tabs>
            <w:spacing w:before="0" w:after="120" w:line="360" w:lineRule="auto"/>
            <w:ind w:left="1089" w:right="792" w:hanging="567"/>
          </w:pPr>
        </w:pPrChange>
      </w:pPr>
      <w:del w:id="611" w:author="אופיר טל" w:date="2021-12-14T14:03:00Z">
        <w:r w:rsidRPr="00901A33" w:rsidDel="00B86B04">
          <w:rPr>
            <w:rStyle w:val="emailstyle17"/>
            <w:rFonts w:ascii="Times New Roman" w:hAnsi="Times New Roman" w:cs="David" w:hint="cs"/>
            <w:color w:val="auto"/>
            <w:u w:val="single"/>
            <w:rtl/>
          </w:rPr>
          <w:delText>סעיף 11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קובע כי </w:delText>
        </w:r>
        <w:r w:rsidRPr="00901A33" w:rsidDel="00B86B04">
          <w:rPr>
            <w:rStyle w:val="emailstyle17"/>
            <w:rFonts w:ascii="Times New Roman" w:hAnsi="Times New Roman" w:cs="David" w:hint="cs"/>
            <w:b/>
            <w:bCs/>
            <w:color w:val="auto"/>
            <w:rtl/>
          </w:rPr>
          <w:delText xml:space="preserve">חוק שירות המדינה (גימלאות) [נוסח משולב], התש"ל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1970, לא יחול על העסקתו של התובע</w:delText>
        </w:r>
        <w:r w:rsidRPr="00901A33" w:rsidDel="00B86B04">
          <w:rPr>
            <w:rStyle w:val="emailstyle17"/>
            <w:rFonts w:ascii="Times New Roman" w:hAnsi="Times New Roman" w:cs="David" w:hint="cs"/>
            <w:color w:val="auto"/>
            <w:rtl/>
          </w:rPr>
          <w:delText xml:space="preserve">. </w:delText>
        </w:r>
      </w:del>
    </w:p>
    <w:p w14:paraId="23BB9B88" w14:textId="6A898299" w:rsidR="00FD06A7" w:rsidRPr="00901A33" w:rsidDel="00B86B04" w:rsidRDefault="00FD06A7" w:rsidP="00A35B76">
      <w:pPr>
        <w:pStyle w:val="11"/>
        <w:tabs>
          <w:tab w:val="left" w:pos="1088"/>
        </w:tabs>
        <w:spacing w:before="0" w:after="120" w:line="360" w:lineRule="auto"/>
        <w:ind w:left="1089" w:firstLine="0"/>
        <w:rPr>
          <w:del w:id="612" w:author="אופיר טל" w:date="2021-12-14T14:03:00Z"/>
          <w:rStyle w:val="emailstyle17"/>
          <w:rFonts w:ascii="Times New Roman" w:hAnsi="Times New Roman" w:cs="David"/>
          <w:color w:val="auto"/>
          <w:rtl/>
        </w:rPr>
      </w:pPr>
      <w:del w:id="613" w:author="אופיר טל" w:date="2021-12-14T14:03:00Z">
        <w:r w:rsidRPr="00901A33" w:rsidDel="00B86B04">
          <w:rPr>
            <w:rStyle w:val="emailstyle17"/>
            <w:rFonts w:ascii="Times New Roman" w:hAnsi="Times New Roman" w:cs="David" w:hint="cs"/>
            <w:color w:val="auto"/>
            <w:rtl/>
          </w:rPr>
          <w:delText xml:space="preserve">כידוע, סעיף 18 לחוק הגימלאות הוא שקובע את חובת נציב שרות המדינה להחליט על יציאת עובד מדינה לקיצבה אם הגיע לגיל פרישה, כמשמעו בחוק גיל פרישה, תשס"ד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2004. </w:delText>
        </w:r>
        <w:r w:rsidRPr="00901A33" w:rsidDel="00B86B04">
          <w:rPr>
            <w:rStyle w:val="emailstyle17"/>
            <w:rFonts w:ascii="Times New Roman" w:hAnsi="Times New Roman" w:cs="David" w:hint="cs"/>
            <w:b/>
            <w:bCs/>
            <w:color w:val="auto"/>
            <w:rtl/>
          </w:rPr>
          <w:delText xml:space="preserve">משקבעה הנתבעת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בחוזה אותו היא עצמה ערכה וניסחה - </w:delText>
        </w:r>
        <w:r w:rsidRPr="00C604ED" w:rsidDel="00B86B04">
          <w:rPr>
            <w:rStyle w:val="emailstyle17"/>
            <w:rFonts w:ascii="Times New Roman" w:hAnsi="Times New Roman" w:cs="David" w:hint="eastAsia"/>
            <w:b/>
            <w:bCs/>
            <w:color w:val="auto"/>
            <w:highlight w:val="yellow"/>
            <w:rtl/>
            <w:rPrChange w:id="614" w:author="אביה שקורי" w:date="2021-12-08T16:58:00Z">
              <w:rPr>
                <w:rStyle w:val="emailstyle17"/>
                <w:rFonts w:ascii="Times New Roman" w:hAnsi="Times New Roman" w:cs="David" w:hint="eastAsia"/>
                <w:b/>
                <w:bCs/>
                <w:color w:val="auto"/>
                <w:rtl/>
              </w:rPr>
            </w:rPrChange>
          </w:rPr>
          <w:delText>כי</w:delText>
        </w:r>
        <w:r w:rsidRPr="00C604ED" w:rsidDel="00B86B04">
          <w:rPr>
            <w:rStyle w:val="emailstyle17"/>
            <w:rFonts w:ascii="Times New Roman" w:hAnsi="Times New Roman" w:cs="David"/>
            <w:b/>
            <w:bCs/>
            <w:color w:val="auto"/>
            <w:highlight w:val="yellow"/>
            <w:rtl/>
            <w:rPrChange w:id="615" w:author="אביה שקורי" w:date="2021-12-08T16:58:00Z">
              <w:rPr>
                <w:rStyle w:val="emailstyle17"/>
                <w:rFonts w:ascii="Times New Roman" w:hAnsi="Times New Roman" w:cs="David"/>
                <w:b/>
                <w:bCs/>
                <w:color w:val="auto"/>
                <w:rtl/>
              </w:rPr>
            </w:rPrChange>
          </w:rPr>
          <w:delText xml:space="preserve"> חוק </w:delText>
        </w:r>
        <w:r w:rsidRPr="00C604ED" w:rsidDel="00B86B04">
          <w:rPr>
            <w:rStyle w:val="emailstyle17"/>
            <w:rFonts w:ascii="Times New Roman" w:hAnsi="Times New Roman" w:cs="David" w:hint="eastAsia"/>
            <w:b/>
            <w:bCs/>
            <w:color w:val="auto"/>
            <w:highlight w:val="yellow"/>
            <w:rtl/>
            <w:rPrChange w:id="616" w:author="אביה שקורי" w:date="2021-12-08T16:58:00Z">
              <w:rPr>
                <w:rStyle w:val="emailstyle17"/>
                <w:rFonts w:ascii="Times New Roman" w:hAnsi="Times New Roman" w:cs="David" w:hint="eastAsia"/>
                <w:b/>
                <w:bCs/>
                <w:color w:val="auto"/>
                <w:rtl/>
              </w:rPr>
            </w:rPrChange>
          </w:rPr>
          <w:delText>הגימלאות</w:delText>
        </w:r>
        <w:r w:rsidRPr="00C604ED" w:rsidDel="00B86B04">
          <w:rPr>
            <w:rStyle w:val="emailstyle17"/>
            <w:rFonts w:ascii="Times New Roman" w:hAnsi="Times New Roman" w:cs="David"/>
            <w:b/>
            <w:bCs/>
            <w:color w:val="auto"/>
            <w:highlight w:val="yellow"/>
            <w:rtl/>
            <w:rPrChange w:id="617" w:author="אביה שקורי" w:date="2021-12-08T16:58:00Z">
              <w:rPr>
                <w:rStyle w:val="emailstyle17"/>
                <w:rFonts w:ascii="Times New Roman" w:hAnsi="Times New Roman" w:cs="David"/>
                <w:b/>
                <w:bCs/>
                <w:color w:val="auto"/>
                <w:rtl/>
              </w:rPr>
            </w:rPrChange>
          </w:rPr>
          <w:delText xml:space="preserve"> אינו חל על התובע, הרי שנשמטה החובה להוציאו </w:delText>
        </w:r>
        <w:r w:rsidRPr="00C604ED" w:rsidDel="00B86B04">
          <w:rPr>
            <w:rStyle w:val="emailstyle17"/>
            <w:rFonts w:ascii="Times New Roman" w:hAnsi="Times New Roman" w:cs="David" w:hint="eastAsia"/>
            <w:b/>
            <w:bCs/>
            <w:color w:val="auto"/>
            <w:highlight w:val="yellow"/>
            <w:rtl/>
            <w:rPrChange w:id="618" w:author="אביה שקורי" w:date="2021-12-08T16:58:00Z">
              <w:rPr>
                <w:rStyle w:val="emailstyle17"/>
                <w:rFonts w:ascii="Times New Roman" w:hAnsi="Times New Roman" w:cs="David" w:hint="eastAsia"/>
                <w:b/>
                <w:bCs/>
                <w:color w:val="auto"/>
                <w:rtl/>
              </w:rPr>
            </w:rPrChange>
          </w:rPr>
          <w:delText>לקיצבה</w:delText>
        </w:r>
        <w:r w:rsidRPr="00C604ED" w:rsidDel="00B86B04">
          <w:rPr>
            <w:rStyle w:val="emailstyle17"/>
            <w:rFonts w:ascii="Times New Roman" w:hAnsi="Times New Roman" w:cs="David"/>
            <w:b/>
            <w:bCs/>
            <w:color w:val="auto"/>
            <w:highlight w:val="yellow"/>
            <w:rtl/>
            <w:rPrChange w:id="619" w:author="אביה שקורי" w:date="2021-12-08T16:58:00Z">
              <w:rPr>
                <w:rStyle w:val="emailstyle17"/>
                <w:rFonts w:ascii="Times New Roman" w:hAnsi="Times New Roman" w:cs="David"/>
                <w:b/>
                <w:bCs/>
                <w:color w:val="auto"/>
                <w:rtl/>
              </w:rPr>
            </w:rPrChange>
          </w:rPr>
          <w:delText xml:space="preserve"> בגיל הפרישה</w:delText>
        </w:r>
        <w:r w:rsidRPr="00C604ED" w:rsidDel="00B86B04">
          <w:rPr>
            <w:rStyle w:val="emailstyle17"/>
            <w:rFonts w:ascii="Times New Roman" w:hAnsi="Times New Roman" w:cs="David"/>
            <w:color w:val="auto"/>
            <w:highlight w:val="yellow"/>
            <w:rtl/>
            <w:rPrChange w:id="620" w:author="אביה שקורי" w:date="2021-12-08T16:58:00Z">
              <w:rPr>
                <w:rStyle w:val="emailstyle17"/>
                <w:rFonts w:ascii="Times New Roman" w:hAnsi="Times New Roman" w:cs="David"/>
                <w:color w:val="auto"/>
                <w:rtl/>
              </w:rPr>
            </w:rPrChange>
          </w:rPr>
          <w:delText>.</w:delText>
        </w:r>
        <w:r w:rsidRPr="00901A33" w:rsidDel="00B86B04">
          <w:rPr>
            <w:rStyle w:val="emailstyle17"/>
            <w:rFonts w:ascii="Times New Roman" w:hAnsi="Times New Roman" w:cs="David" w:hint="cs"/>
            <w:color w:val="auto"/>
            <w:rtl/>
          </w:rPr>
          <w:delText xml:space="preserve"> </w:delText>
        </w:r>
      </w:del>
    </w:p>
    <w:p w14:paraId="125E3247" w14:textId="4ED008C1" w:rsidR="007D3355" w:rsidRPr="00901A33" w:rsidDel="00B86B04" w:rsidRDefault="00FD06A7">
      <w:pPr>
        <w:pStyle w:val="11"/>
        <w:tabs>
          <w:tab w:val="left" w:pos="1088"/>
        </w:tabs>
        <w:spacing w:before="0" w:after="120" w:line="360" w:lineRule="auto"/>
        <w:ind w:left="1089" w:firstLine="0"/>
        <w:rPr>
          <w:del w:id="621" w:author="אופיר טל" w:date="2021-12-14T14:03:00Z"/>
          <w:rStyle w:val="emailstyle17"/>
          <w:rFonts w:ascii="Times New Roman" w:hAnsi="Times New Roman" w:cs="David"/>
          <w:color w:val="auto"/>
          <w:rtl/>
        </w:rPr>
        <w:pPrChange w:id="622" w:author="אופיר טל" w:date="2021-12-14T14:04:00Z">
          <w:pPr>
            <w:pStyle w:val="11"/>
            <w:tabs>
              <w:tab w:val="left" w:pos="1088"/>
            </w:tabs>
            <w:spacing w:before="0" w:after="120" w:line="360" w:lineRule="auto"/>
            <w:ind w:left="1089" w:firstLine="0"/>
          </w:pPr>
        </w:pPrChange>
      </w:pPr>
      <w:del w:id="623" w:author="אופיר טל" w:date="2021-12-14T14:03:00Z">
        <w:r w:rsidRPr="00901A33" w:rsidDel="00B86B04">
          <w:rPr>
            <w:rStyle w:val="emailstyle17"/>
            <w:rFonts w:ascii="Times New Roman" w:hAnsi="Times New Roman" w:cs="David" w:hint="cs"/>
            <w:color w:val="auto"/>
            <w:rtl/>
          </w:rPr>
          <w:delText xml:space="preserve">בהקשר זה נזכיר כי חוק גיל פרישה </w:delText>
        </w:r>
        <w:r w:rsidRPr="00901A33" w:rsidDel="00B86B04">
          <w:rPr>
            <w:rStyle w:val="emailstyle17"/>
            <w:rFonts w:ascii="Times New Roman" w:hAnsi="Times New Roman" w:cs="David" w:hint="cs"/>
            <w:b/>
            <w:bCs/>
            <w:color w:val="auto"/>
            <w:u w:val="single"/>
            <w:rtl/>
          </w:rPr>
          <w:delText>מאפשר</w:delText>
        </w:r>
        <w:r w:rsidRPr="00901A33" w:rsidDel="00B86B04">
          <w:rPr>
            <w:rStyle w:val="emailstyle17"/>
            <w:rFonts w:ascii="Times New Roman" w:hAnsi="Times New Roman" w:cs="David" w:hint="cs"/>
            <w:color w:val="auto"/>
            <w:rtl/>
          </w:rPr>
          <w:delText xml:space="preserve"> הוצאת עובד לגימלאות בגיל פרישה, אך </w:delText>
        </w:r>
        <w:r w:rsidRPr="00901A33" w:rsidDel="00B86B04">
          <w:rPr>
            <w:rStyle w:val="emailstyle17"/>
            <w:rFonts w:ascii="Times New Roman" w:hAnsi="Times New Roman" w:cs="David" w:hint="cs"/>
            <w:b/>
            <w:bCs/>
            <w:color w:val="auto"/>
            <w:u w:val="single"/>
            <w:rtl/>
          </w:rPr>
          <w:delText>אינו מחייב</w:delText>
        </w:r>
        <w:r w:rsidRPr="00901A33" w:rsidDel="00B86B04">
          <w:rPr>
            <w:rStyle w:val="emailstyle17"/>
            <w:rFonts w:ascii="Times New Roman" w:hAnsi="Times New Roman" w:cs="David" w:hint="cs"/>
            <w:color w:val="auto"/>
            <w:rtl/>
          </w:rPr>
          <w:delText xml:space="preserve"> פרישה בגיל זה, ועל כן לא היתה חובה להוציא את התובע לגימלאות.</w:delText>
        </w:r>
        <w:r w:rsidR="00AA1069" w:rsidRPr="00901A33" w:rsidDel="00B86B04">
          <w:rPr>
            <w:rStyle w:val="emailstyle17"/>
            <w:rFonts w:ascii="Times New Roman" w:hAnsi="Times New Roman" w:cs="David" w:hint="cs"/>
            <w:color w:val="auto"/>
            <w:rtl/>
          </w:rPr>
          <w:delText xml:space="preserve"> </w:delText>
        </w:r>
      </w:del>
    </w:p>
    <w:p w14:paraId="699E4F78" w14:textId="7F39CDE1" w:rsidR="00274D64" w:rsidRPr="00901A33" w:rsidDel="00B86B04" w:rsidRDefault="0036443D">
      <w:pPr>
        <w:pStyle w:val="11"/>
        <w:tabs>
          <w:tab w:val="left" w:pos="1088"/>
        </w:tabs>
        <w:spacing w:before="0" w:after="120" w:line="360" w:lineRule="auto"/>
        <w:ind w:left="1089" w:firstLine="0"/>
        <w:rPr>
          <w:del w:id="624" w:author="אופיר טל" w:date="2021-12-14T14:03:00Z"/>
          <w:rStyle w:val="emailstyle17"/>
          <w:rFonts w:ascii="Times New Roman" w:hAnsi="Times New Roman" w:cs="David"/>
          <w:color w:val="auto"/>
          <w:rtl/>
        </w:rPr>
        <w:pPrChange w:id="625" w:author="אופיר טל" w:date="2021-12-14T14:04:00Z">
          <w:pPr>
            <w:pStyle w:val="11"/>
            <w:tabs>
              <w:tab w:val="left" w:pos="1088"/>
            </w:tabs>
            <w:spacing w:before="0" w:after="120" w:line="360" w:lineRule="auto"/>
            <w:ind w:left="1089" w:firstLine="0"/>
          </w:pPr>
        </w:pPrChange>
      </w:pPr>
      <w:del w:id="626" w:author="אופיר טל" w:date="2021-12-14T14:03:00Z">
        <w:r w:rsidRPr="00901A33" w:rsidDel="00B86B04">
          <w:rPr>
            <w:rStyle w:val="emailstyle17"/>
            <w:rFonts w:ascii="Times New Roman" w:hAnsi="Times New Roman" w:cs="David" w:hint="cs"/>
            <w:color w:val="auto"/>
            <w:rtl/>
          </w:rPr>
          <w:delText>בדומה לכך,</w:delText>
        </w:r>
        <w:r w:rsidR="003E44F5" w:rsidRPr="00901A33" w:rsidDel="00B86B04">
          <w:rPr>
            <w:rStyle w:val="emailstyle17"/>
            <w:rFonts w:ascii="Times New Roman" w:hAnsi="Times New Roman" w:cs="David" w:hint="cs"/>
            <w:color w:val="auto"/>
            <w:rtl/>
          </w:rPr>
          <w:delText xml:space="preserve"> גם </w:delText>
        </w:r>
        <w:r w:rsidR="00274D64" w:rsidRPr="00901A33" w:rsidDel="00B86B04">
          <w:rPr>
            <w:rStyle w:val="emailstyle17"/>
            <w:rFonts w:ascii="Times New Roman" w:hAnsi="Times New Roman" w:cs="David" w:hint="cs"/>
            <w:color w:val="auto"/>
            <w:rtl/>
          </w:rPr>
          <w:delText>חוק הגימלאות</w:delText>
        </w:r>
        <w:r w:rsidR="003E44F5"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 xml:space="preserve">(סעיף 18) </w:delText>
        </w:r>
        <w:r w:rsidR="003E44F5" w:rsidRPr="00901A33" w:rsidDel="00B86B04">
          <w:rPr>
            <w:rStyle w:val="emailstyle17"/>
            <w:rFonts w:ascii="Times New Roman" w:hAnsi="Times New Roman" w:cs="David" w:hint="cs"/>
            <w:color w:val="auto"/>
            <w:rtl/>
          </w:rPr>
          <w:delText xml:space="preserve">קובע כי </w:delText>
        </w:r>
        <w:r w:rsidR="003E44F5" w:rsidRPr="00901A33" w:rsidDel="00B86B04">
          <w:rPr>
            <w:rStyle w:val="emailstyle17"/>
            <w:rFonts w:ascii="Times New Roman" w:hAnsi="Times New Roman" w:cs="David" w:hint="eastAsia"/>
            <w:b/>
            <w:bCs/>
            <w:color w:val="auto"/>
            <w:rtl/>
          </w:rPr>
          <w:delText>נציב</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שרות</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המדינה</w:delText>
        </w:r>
        <w:r w:rsidR="003E44F5" w:rsidRPr="00901A33" w:rsidDel="00B86B04">
          <w:rPr>
            <w:rStyle w:val="emailstyle17"/>
            <w:rFonts w:ascii="Times New Roman" w:hAnsi="Times New Roman" w:cs="David"/>
            <w:b/>
            <w:bCs/>
            <w:color w:val="auto"/>
            <w:rtl/>
          </w:rPr>
          <w:delText xml:space="preserve"> רשאי,</w:delText>
        </w:r>
        <w:r w:rsidR="00274D64" w:rsidRPr="00901A33" w:rsidDel="00B86B04">
          <w:rPr>
            <w:rStyle w:val="emailstyle17"/>
            <w:rFonts w:ascii="Times New Roman" w:hAnsi="Times New Roman" w:cs="David" w:hint="cs"/>
            <w:color w:val="auto"/>
            <w:rtl/>
          </w:rPr>
          <w:delText xml:space="preserve"> בהסכמת העובד, </w:delText>
        </w:r>
        <w:r w:rsidR="00274D64" w:rsidRPr="00901A33" w:rsidDel="00B86B04">
          <w:rPr>
            <w:rStyle w:val="emailstyle17"/>
            <w:rFonts w:ascii="Times New Roman" w:hAnsi="Times New Roman" w:cs="David" w:hint="eastAsia"/>
            <w:b/>
            <w:bCs/>
            <w:color w:val="auto"/>
            <w:rtl/>
          </w:rPr>
          <w:delText>להאריך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את</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המשך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העסקתו</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של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עובד</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מעבר</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לגיל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הפרישה</w:delText>
        </w:r>
        <w:r w:rsidR="00274D64" w:rsidRPr="00901A33" w:rsidDel="00B86B04">
          <w:rPr>
            <w:rStyle w:val="emailstyle17"/>
            <w:rFonts w:ascii="Times New Roman" w:hAnsi="Times New Roman" w:cs="David" w:hint="cs"/>
            <w:color w:val="auto"/>
            <w:rtl/>
          </w:rPr>
          <w:delText>.</w:delText>
        </w:r>
      </w:del>
    </w:p>
    <w:p w14:paraId="153137E7" w14:textId="26F0EB22" w:rsidR="00FD06A7" w:rsidRPr="00901A33" w:rsidDel="00B86B04" w:rsidRDefault="00AA1069" w:rsidP="00A35B76">
      <w:pPr>
        <w:pStyle w:val="11"/>
        <w:tabs>
          <w:tab w:val="left" w:pos="1088"/>
        </w:tabs>
        <w:spacing w:before="0" w:after="240" w:line="360" w:lineRule="auto"/>
        <w:ind w:left="1088" w:firstLine="0"/>
        <w:rPr>
          <w:del w:id="627" w:author="אופיר טל" w:date="2021-12-14T14:03:00Z"/>
          <w:rStyle w:val="emailstyle17"/>
          <w:rFonts w:ascii="Times New Roman" w:hAnsi="Times New Roman" w:cs="David"/>
          <w:color w:val="auto"/>
          <w:rtl/>
        </w:rPr>
      </w:pPr>
      <w:del w:id="628" w:author="אופיר טל" w:date="2021-12-14T14:03:00Z">
        <w:r w:rsidRPr="00901A33" w:rsidDel="00B86B04">
          <w:rPr>
            <w:rStyle w:val="emailstyle17"/>
            <w:rFonts w:ascii="Times New Roman" w:hAnsi="Times New Roman" w:cs="David" w:hint="cs"/>
            <w:color w:val="auto"/>
            <w:rtl/>
          </w:rPr>
          <w:delText xml:space="preserve">בהתאם, ומאחר </w:delText>
        </w:r>
        <w:r w:rsidR="00FD06A7" w:rsidRPr="00901A33" w:rsidDel="00B86B04">
          <w:rPr>
            <w:rStyle w:val="emailstyle17"/>
            <w:rFonts w:ascii="Times New Roman" w:hAnsi="Times New Roman" w:cs="David" w:hint="cs"/>
            <w:color w:val="auto"/>
            <w:rtl/>
          </w:rPr>
          <w:delText xml:space="preserve">שהחוזה </w:delText>
        </w:r>
        <w:r w:rsidRPr="00901A33" w:rsidDel="00B86B04">
          <w:rPr>
            <w:rStyle w:val="emailstyle17"/>
            <w:rFonts w:ascii="Times New Roman" w:hAnsi="Times New Roman" w:cs="David" w:hint="cs"/>
            <w:color w:val="auto"/>
            <w:rtl/>
          </w:rPr>
          <w:delText xml:space="preserve">של התובע </w:delText>
        </w:r>
        <w:r w:rsidR="00FD06A7" w:rsidRPr="00901A33" w:rsidDel="00B86B04">
          <w:rPr>
            <w:rStyle w:val="emailstyle17"/>
            <w:rFonts w:ascii="Times New Roman" w:hAnsi="Times New Roman" w:cs="David" w:hint="cs"/>
            <w:color w:val="auto"/>
            <w:rtl/>
          </w:rPr>
          <w:delText xml:space="preserve">הוארך ב-2010 לארבע שנים מלאות, עד לשנת 2014 (ולא </w:delText>
        </w:r>
        <w:r w:rsidR="00441213" w:rsidRPr="00901A33" w:rsidDel="00B86B04">
          <w:rPr>
            <w:rStyle w:val="emailstyle17"/>
            <w:rFonts w:ascii="Times New Roman" w:hAnsi="Times New Roman" w:cs="David" w:hint="cs"/>
            <w:color w:val="auto"/>
            <w:rtl/>
          </w:rPr>
          <w:delText xml:space="preserve">רק </w:delText>
        </w:r>
        <w:r w:rsidR="00FD06A7" w:rsidRPr="00901A33" w:rsidDel="00B86B04">
          <w:rPr>
            <w:rStyle w:val="emailstyle17"/>
            <w:rFonts w:ascii="Times New Roman" w:hAnsi="Times New Roman" w:cs="David" w:hint="cs"/>
            <w:color w:val="auto"/>
            <w:rtl/>
          </w:rPr>
          <w:delText xml:space="preserve">עד הגיעו של התובע לגיל 67, בשנת 2012), הרי </w:delText>
        </w:r>
        <w:r w:rsidRPr="00901A33" w:rsidDel="00B86B04">
          <w:rPr>
            <w:rStyle w:val="emailstyle17"/>
            <w:rFonts w:ascii="Times New Roman" w:hAnsi="Times New Roman" w:cs="David" w:hint="cs"/>
            <w:color w:val="auto"/>
            <w:rtl/>
          </w:rPr>
          <w:delText xml:space="preserve">שלתובע </w:delText>
        </w:r>
        <w:r w:rsidR="0036443D" w:rsidRPr="00901A33" w:rsidDel="00B86B04">
          <w:rPr>
            <w:rStyle w:val="emailstyle17"/>
            <w:rFonts w:ascii="Times New Roman" w:hAnsi="Times New Roman" w:cs="David" w:hint="cs"/>
            <w:color w:val="auto"/>
            <w:rtl/>
          </w:rPr>
          <w:delText xml:space="preserve">קמה </w:delText>
        </w:r>
        <w:r w:rsidRPr="00901A33" w:rsidDel="00B86B04">
          <w:rPr>
            <w:rStyle w:val="emailstyle17"/>
            <w:rFonts w:ascii="Times New Roman" w:hAnsi="Times New Roman" w:cs="David" w:hint="cs"/>
            <w:color w:val="auto"/>
            <w:rtl/>
          </w:rPr>
          <w:delText xml:space="preserve">זכות לעבוד </w:delText>
        </w:r>
        <w:r w:rsidR="005249AE" w:rsidRPr="00901A33" w:rsidDel="00B86B04">
          <w:rPr>
            <w:rStyle w:val="emailstyle17"/>
            <w:rFonts w:ascii="Times New Roman" w:hAnsi="Times New Roman" w:cs="David" w:hint="eastAsia"/>
            <w:color w:val="auto"/>
            <w:rtl/>
          </w:rPr>
          <w:delText>ולקבל</w:delText>
        </w:r>
        <w:r w:rsidR="005249AE" w:rsidRPr="00901A33" w:rsidDel="00B86B04">
          <w:rPr>
            <w:rStyle w:val="emailstyle17"/>
            <w:rFonts w:ascii="Times New Roman" w:hAnsi="Times New Roman" w:cs="David"/>
            <w:color w:val="auto"/>
            <w:rtl/>
          </w:rPr>
          <w:delText xml:space="preserve"> </w:delText>
        </w:r>
        <w:r w:rsidR="005249AE" w:rsidRPr="00901A33" w:rsidDel="00B86B04">
          <w:rPr>
            <w:rStyle w:val="emailstyle17"/>
            <w:rFonts w:ascii="Times New Roman" w:hAnsi="Times New Roman" w:cs="David" w:hint="eastAsia"/>
            <w:color w:val="auto"/>
            <w:rtl/>
          </w:rPr>
          <w:delText>את</w:delText>
        </w:r>
        <w:r w:rsidR="005249AE" w:rsidRPr="00901A33" w:rsidDel="00B86B04">
          <w:rPr>
            <w:rStyle w:val="emailstyle17"/>
            <w:rFonts w:ascii="Times New Roman" w:hAnsi="Times New Roman" w:cs="David"/>
            <w:color w:val="auto"/>
            <w:rtl/>
          </w:rPr>
          <w:delText xml:space="preserve"> </w:delText>
        </w:r>
        <w:r w:rsidR="00E90066" w:rsidRPr="00901A33" w:rsidDel="00B86B04">
          <w:rPr>
            <w:rStyle w:val="emailstyle17"/>
            <w:rFonts w:ascii="Times New Roman" w:hAnsi="Times New Roman" w:cs="David" w:hint="cs"/>
            <w:color w:val="auto"/>
            <w:rtl/>
          </w:rPr>
          <w:delText xml:space="preserve">מלוא </w:delText>
        </w:r>
        <w:r w:rsidR="005249AE" w:rsidRPr="00901A33" w:rsidDel="00B86B04">
          <w:rPr>
            <w:rStyle w:val="emailstyle17"/>
            <w:rFonts w:ascii="Times New Roman" w:hAnsi="Times New Roman" w:cs="David" w:hint="eastAsia"/>
            <w:color w:val="auto"/>
            <w:rtl/>
          </w:rPr>
          <w:delText>שכרו</w:delText>
        </w:r>
        <w:r w:rsidR="005F034D" w:rsidRPr="00901A33" w:rsidDel="00B86B04">
          <w:rPr>
            <w:rStyle w:val="emailstyle17"/>
            <w:rFonts w:ascii="Times New Roman" w:hAnsi="Times New Roman" w:cs="David" w:hint="cs"/>
            <w:color w:val="auto"/>
            <w:rtl/>
          </w:rPr>
          <w:delText>,</w:delText>
        </w:r>
        <w:r w:rsidR="005249AE" w:rsidRPr="00901A33" w:rsidDel="00B86B04">
          <w:rPr>
            <w:rStyle w:val="emailstyle17"/>
            <w:rFonts w:ascii="Times New Roman" w:hAnsi="Times New Roman" w:cs="David" w:hint="cs"/>
            <w:color w:val="auto"/>
            <w:rtl/>
          </w:rPr>
          <w:delText xml:space="preserve"> </w:delText>
        </w:r>
        <w:r w:rsidR="00E90066" w:rsidRPr="00901A33" w:rsidDel="00B86B04">
          <w:rPr>
            <w:rStyle w:val="emailstyle17"/>
            <w:rFonts w:ascii="Times New Roman" w:hAnsi="Times New Roman" w:cs="David" w:hint="cs"/>
            <w:color w:val="auto"/>
            <w:rtl/>
          </w:rPr>
          <w:delText>על כל מרכיביו</w:delText>
        </w:r>
        <w:r w:rsidR="005F034D" w:rsidRPr="00901A33" w:rsidDel="00B86B04">
          <w:rPr>
            <w:rStyle w:val="emailstyle17"/>
            <w:rFonts w:ascii="Times New Roman" w:hAnsi="Times New Roman" w:cs="David" w:hint="cs"/>
            <w:color w:val="auto"/>
            <w:rtl/>
          </w:rPr>
          <w:delText>,</w:delText>
        </w:r>
        <w:r w:rsidR="00E90066"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עד תום תקופת החוזה</w:delText>
        </w:r>
        <w:r w:rsidR="0036443D" w:rsidRPr="00901A33" w:rsidDel="00B86B04">
          <w:rPr>
            <w:rStyle w:val="emailstyle17"/>
            <w:rFonts w:ascii="Times New Roman" w:hAnsi="Times New Roman" w:cs="David" w:hint="cs"/>
            <w:color w:val="auto"/>
            <w:rtl/>
          </w:rPr>
          <w:delText xml:space="preserve">  ב-31.3.2014.</w:delText>
        </w:r>
      </w:del>
    </w:p>
    <w:p w14:paraId="1C3A64D3" w14:textId="69171504" w:rsidR="00FD06A7" w:rsidRPr="00A81302" w:rsidDel="00B86B04" w:rsidRDefault="00FD06A7">
      <w:pPr>
        <w:pStyle w:val="11"/>
        <w:numPr>
          <w:ilvl w:val="0"/>
          <w:numId w:val="60"/>
        </w:numPr>
        <w:spacing w:before="0" w:after="240" w:line="360" w:lineRule="auto"/>
        <w:ind w:left="510" w:hanging="425"/>
        <w:rPr>
          <w:del w:id="629" w:author="אופיר טל" w:date="2021-12-14T14:03:00Z"/>
          <w:rStyle w:val="emailstyle17"/>
          <w:rFonts w:cs="David"/>
          <w:color w:val="auto"/>
          <w:sz w:val="22"/>
        </w:rPr>
        <w:pPrChange w:id="630" w:author="אופיר טל" w:date="2021-12-14T14:04:00Z">
          <w:pPr>
            <w:pStyle w:val="11"/>
            <w:numPr>
              <w:numId w:val="47"/>
            </w:numPr>
            <w:tabs>
              <w:tab w:val="num" w:pos="502"/>
            </w:tabs>
            <w:spacing w:before="0" w:after="240" w:line="360" w:lineRule="auto"/>
            <w:ind w:left="510" w:right="360" w:hanging="425"/>
          </w:pPr>
        </w:pPrChange>
      </w:pPr>
      <w:del w:id="631" w:author="אופיר טל" w:date="2021-12-14T14:03:00Z">
        <w:r w:rsidRPr="00A81302" w:rsidDel="00B86B04">
          <w:rPr>
            <w:rStyle w:val="emailstyle17"/>
            <w:rFonts w:cs="David" w:hint="cs"/>
            <w:color w:val="auto"/>
            <w:sz w:val="22"/>
            <w:rtl/>
          </w:rPr>
          <w:delText xml:space="preserve">ומעבר לנושאים אלה, נבהיר כבר עתה כי </w:delText>
        </w:r>
      </w:del>
      <w:del w:id="632" w:author="אופיר טל" w:date="2021-12-09T09:37:00Z">
        <w:r w:rsidRPr="00C604ED" w:rsidDel="00EC04F3">
          <w:rPr>
            <w:rStyle w:val="emailstyle17"/>
            <w:rFonts w:cs="David" w:hint="eastAsia"/>
            <w:b/>
            <w:bCs/>
            <w:color w:val="auto"/>
            <w:sz w:val="22"/>
            <w:highlight w:val="yellow"/>
            <w:rtl/>
            <w:rPrChange w:id="633" w:author="אביה שקורי" w:date="2021-12-08T16:58:00Z">
              <w:rPr>
                <w:rStyle w:val="emailstyle17"/>
                <w:rFonts w:cs="David" w:hint="eastAsia"/>
                <w:b/>
                <w:bCs/>
                <w:color w:val="auto"/>
                <w:sz w:val="22"/>
                <w:rtl/>
              </w:rPr>
            </w:rPrChange>
          </w:rPr>
          <w:delText>מאחר</w:delText>
        </w:r>
        <w:r w:rsidRPr="00C604ED" w:rsidDel="00EC04F3">
          <w:rPr>
            <w:rStyle w:val="emailstyle17"/>
            <w:rFonts w:cs="David"/>
            <w:b/>
            <w:bCs/>
            <w:color w:val="auto"/>
            <w:sz w:val="22"/>
            <w:highlight w:val="yellow"/>
            <w:rtl/>
            <w:rPrChange w:id="634" w:author="אביה שקורי" w:date="2021-12-08T16:58:00Z">
              <w:rPr>
                <w:rStyle w:val="emailstyle17"/>
                <w:rFonts w:cs="David"/>
                <w:b/>
                <w:bCs/>
                <w:color w:val="auto"/>
                <w:sz w:val="22"/>
                <w:rtl/>
              </w:rPr>
            </w:rPrChange>
          </w:rPr>
          <w:delText xml:space="preserve"> </w:delText>
        </w:r>
      </w:del>
      <w:del w:id="635" w:author="אופיר טל" w:date="2021-12-14T14:03:00Z">
        <w:r w:rsidRPr="00C604ED" w:rsidDel="00B86B04">
          <w:rPr>
            <w:rStyle w:val="emailstyle17"/>
            <w:rFonts w:cs="David"/>
            <w:b/>
            <w:bCs/>
            <w:color w:val="auto"/>
            <w:sz w:val="22"/>
            <w:highlight w:val="yellow"/>
            <w:rtl/>
            <w:rPrChange w:id="636" w:author="אביה שקורי" w:date="2021-12-08T16:58:00Z">
              <w:rPr>
                <w:rStyle w:val="emailstyle17"/>
                <w:rFonts w:cs="David"/>
                <w:b/>
                <w:bCs/>
                <w:color w:val="auto"/>
                <w:sz w:val="22"/>
                <w:rtl/>
              </w:rPr>
            </w:rPrChange>
          </w:rPr>
          <w:delText xml:space="preserve">שחוק </w:delText>
        </w:r>
        <w:r w:rsidRPr="00C604ED" w:rsidDel="00B86B04">
          <w:rPr>
            <w:rStyle w:val="emailstyle17"/>
            <w:rFonts w:cs="David" w:hint="eastAsia"/>
            <w:b/>
            <w:bCs/>
            <w:color w:val="auto"/>
            <w:sz w:val="22"/>
            <w:highlight w:val="yellow"/>
            <w:rtl/>
            <w:rPrChange w:id="637" w:author="אביה שקורי" w:date="2021-12-08T16:58:00Z">
              <w:rPr>
                <w:rStyle w:val="emailstyle17"/>
                <w:rFonts w:cs="David" w:hint="eastAsia"/>
                <w:b/>
                <w:bCs/>
                <w:color w:val="auto"/>
                <w:sz w:val="22"/>
                <w:rtl/>
              </w:rPr>
            </w:rPrChange>
          </w:rPr>
          <w:delText>הגימלאות</w:delText>
        </w:r>
        <w:r w:rsidRPr="00C604ED" w:rsidDel="00B86B04">
          <w:rPr>
            <w:rStyle w:val="emailstyle17"/>
            <w:rFonts w:cs="David"/>
            <w:b/>
            <w:bCs/>
            <w:color w:val="auto"/>
            <w:sz w:val="22"/>
            <w:highlight w:val="yellow"/>
            <w:rtl/>
            <w:rPrChange w:id="638"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u w:val="single"/>
            <w:rtl/>
            <w:rPrChange w:id="639" w:author="אביה שקורי" w:date="2021-12-08T16:58:00Z">
              <w:rPr>
                <w:rStyle w:val="emailstyle17"/>
                <w:rFonts w:cs="David" w:hint="eastAsia"/>
                <w:b/>
                <w:bCs/>
                <w:color w:val="auto"/>
                <w:sz w:val="22"/>
                <w:u w:val="single"/>
                <w:rtl/>
              </w:rPr>
            </w:rPrChange>
          </w:rPr>
          <w:delText>אינו</w:delText>
        </w:r>
        <w:r w:rsidRPr="00C604ED" w:rsidDel="00B86B04">
          <w:rPr>
            <w:rStyle w:val="emailstyle17"/>
            <w:rFonts w:cs="David"/>
            <w:b/>
            <w:bCs/>
            <w:color w:val="auto"/>
            <w:sz w:val="22"/>
            <w:highlight w:val="yellow"/>
            <w:rtl/>
            <w:rPrChange w:id="640" w:author="אביה שקורי" w:date="2021-12-08T16:58:00Z">
              <w:rPr>
                <w:rStyle w:val="emailstyle17"/>
                <w:rFonts w:cs="David"/>
                <w:b/>
                <w:bCs/>
                <w:color w:val="auto"/>
                <w:sz w:val="22"/>
                <w:rtl/>
              </w:rPr>
            </w:rPrChange>
          </w:rPr>
          <w:delText xml:space="preserve"> חל על</w:delText>
        </w:r>
      </w:del>
      <w:del w:id="641" w:author="אופיר טל" w:date="2021-12-09T09:37:00Z">
        <w:r w:rsidRPr="00C604ED" w:rsidDel="00EC04F3">
          <w:rPr>
            <w:rStyle w:val="emailstyle17"/>
            <w:rFonts w:cs="David"/>
            <w:b/>
            <w:bCs/>
            <w:color w:val="auto"/>
            <w:sz w:val="22"/>
            <w:highlight w:val="yellow"/>
            <w:rtl/>
            <w:rPrChange w:id="642" w:author="אביה שקורי" w:date="2021-12-08T16:58:00Z">
              <w:rPr>
                <w:rStyle w:val="emailstyle17"/>
                <w:rFonts w:cs="David"/>
                <w:b/>
                <w:bCs/>
                <w:color w:val="auto"/>
                <w:sz w:val="22"/>
                <w:rtl/>
              </w:rPr>
            </w:rPrChange>
          </w:rPr>
          <w:delText xml:space="preserve"> התובע</w:delText>
        </w:r>
      </w:del>
      <w:del w:id="643" w:author="אופיר טל" w:date="2021-12-14T14:03:00Z">
        <w:r w:rsidRPr="00C604ED" w:rsidDel="00B86B04">
          <w:rPr>
            <w:rStyle w:val="emailstyle17"/>
            <w:rFonts w:cs="David"/>
            <w:b/>
            <w:bCs/>
            <w:color w:val="auto"/>
            <w:sz w:val="22"/>
            <w:highlight w:val="yellow"/>
            <w:rtl/>
            <w:rPrChange w:id="644" w:author="אביה שקורי" w:date="2021-12-08T16:58:00Z">
              <w:rPr>
                <w:rStyle w:val="emailstyle17"/>
                <w:rFonts w:cs="David"/>
                <w:b/>
                <w:bCs/>
                <w:color w:val="auto"/>
                <w:sz w:val="22"/>
                <w:rtl/>
              </w:rPr>
            </w:rPrChange>
          </w:rPr>
          <w:delText xml:space="preserve">, </w:delText>
        </w:r>
      </w:del>
      <w:del w:id="645" w:author="אופיר טל" w:date="2021-12-09T09:38:00Z">
        <w:r w:rsidRPr="00C604ED" w:rsidDel="00EC04F3">
          <w:rPr>
            <w:rStyle w:val="emailstyle17"/>
            <w:rFonts w:cs="David"/>
            <w:b/>
            <w:bCs/>
            <w:color w:val="auto"/>
            <w:sz w:val="22"/>
            <w:highlight w:val="yellow"/>
            <w:rtl/>
            <w:rPrChange w:id="646" w:author="אביה שקורי" w:date="2021-12-08T16:58:00Z">
              <w:rPr>
                <w:rStyle w:val="emailstyle17"/>
                <w:rFonts w:cs="David"/>
                <w:b/>
                <w:bCs/>
                <w:color w:val="auto"/>
                <w:sz w:val="22"/>
                <w:rtl/>
              </w:rPr>
            </w:rPrChange>
          </w:rPr>
          <w:delText xml:space="preserve">ממילא </w:delText>
        </w:r>
      </w:del>
      <w:del w:id="647" w:author="אופיר טל" w:date="2021-12-14T14:03:00Z">
        <w:r w:rsidRPr="00C604ED" w:rsidDel="00B86B04">
          <w:rPr>
            <w:rStyle w:val="emailstyle17"/>
            <w:rFonts w:cs="David"/>
            <w:b/>
            <w:bCs/>
            <w:color w:val="auto"/>
            <w:sz w:val="22"/>
            <w:highlight w:val="yellow"/>
            <w:rtl/>
            <w:rPrChange w:id="648" w:author="אביה שקורי" w:date="2021-12-08T16:58:00Z">
              <w:rPr>
                <w:rStyle w:val="emailstyle17"/>
                <w:rFonts w:cs="David"/>
                <w:b/>
                <w:bCs/>
                <w:color w:val="auto"/>
                <w:sz w:val="22"/>
                <w:rtl/>
              </w:rPr>
            </w:rPrChange>
          </w:rPr>
          <w:delText xml:space="preserve">מועדי הערעור על החלטת הממונה </w:delText>
        </w:r>
        <w:r w:rsidR="00274D64" w:rsidRPr="00C604ED" w:rsidDel="00B86B04">
          <w:rPr>
            <w:rStyle w:val="emailstyle17"/>
            <w:rFonts w:cs="David" w:hint="eastAsia"/>
            <w:b/>
            <w:bCs/>
            <w:color w:val="auto"/>
            <w:sz w:val="22"/>
            <w:highlight w:val="yellow"/>
            <w:rtl/>
            <w:rPrChange w:id="649" w:author="אביה שקורי" w:date="2021-12-08T16:58:00Z">
              <w:rPr>
                <w:rStyle w:val="emailstyle17"/>
                <w:rFonts w:cs="David" w:hint="eastAsia"/>
                <w:b/>
                <w:bCs/>
                <w:color w:val="auto"/>
                <w:sz w:val="22"/>
                <w:rtl/>
              </w:rPr>
            </w:rPrChange>
          </w:rPr>
          <w:delText>על</w:delText>
        </w:r>
        <w:r w:rsidR="00274D64" w:rsidRPr="00C604ED" w:rsidDel="00B86B04">
          <w:rPr>
            <w:rStyle w:val="emailstyle17"/>
            <w:rFonts w:cs="David"/>
            <w:b/>
            <w:bCs/>
            <w:color w:val="auto"/>
            <w:sz w:val="22"/>
            <w:highlight w:val="yellow"/>
            <w:rtl/>
            <w:rPrChange w:id="650"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651" w:author="אביה שקורי" w:date="2021-12-08T16:58:00Z">
              <w:rPr>
                <w:rStyle w:val="emailstyle17"/>
                <w:rFonts w:cs="David" w:hint="eastAsia"/>
                <w:b/>
                <w:bCs/>
                <w:color w:val="auto"/>
                <w:sz w:val="22"/>
                <w:rtl/>
              </w:rPr>
            </w:rPrChange>
          </w:rPr>
          <w:delText>הגימלאות</w:delText>
        </w:r>
        <w:r w:rsidR="00274D64" w:rsidRPr="00C604ED" w:rsidDel="00B86B04">
          <w:rPr>
            <w:rStyle w:val="emailstyle17"/>
            <w:rFonts w:cs="David"/>
            <w:b/>
            <w:bCs/>
            <w:color w:val="auto"/>
            <w:sz w:val="22"/>
            <w:highlight w:val="yellow"/>
            <w:rtl/>
            <w:rPrChange w:id="652"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653" w:author="אביה שקורי" w:date="2021-12-08T16:58:00Z">
              <w:rPr>
                <w:rStyle w:val="emailstyle17"/>
                <w:rFonts w:cs="David" w:hint="eastAsia"/>
                <w:b/>
                <w:bCs/>
                <w:color w:val="auto"/>
                <w:sz w:val="22"/>
                <w:rtl/>
              </w:rPr>
            </w:rPrChange>
          </w:rPr>
          <w:delText>הקבועים</w:delText>
        </w:r>
        <w:r w:rsidR="00274D64" w:rsidRPr="00C604ED" w:rsidDel="00B86B04">
          <w:rPr>
            <w:rStyle w:val="emailstyle17"/>
            <w:rFonts w:cs="David"/>
            <w:b/>
            <w:bCs/>
            <w:color w:val="auto"/>
            <w:sz w:val="22"/>
            <w:highlight w:val="yellow"/>
            <w:rtl/>
            <w:rPrChange w:id="654"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655" w:author="אביה שקורי" w:date="2021-12-08T16:58:00Z">
              <w:rPr>
                <w:rStyle w:val="emailstyle17"/>
                <w:rFonts w:cs="David" w:hint="eastAsia"/>
                <w:b/>
                <w:bCs/>
                <w:color w:val="auto"/>
                <w:sz w:val="22"/>
                <w:rtl/>
              </w:rPr>
            </w:rPrChange>
          </w:rPr>
          <w:delText>בתקנות</w:delText>
        </w:r>
        <w:r w:rsidR="00B44C01" w:rsidRPr="00C604ED" w:rsidDel="00B86B04">
          <w:rPr>
            <w:rStyle w:val="emailstyle17"/>
            <w:rFonts w:cs="David"/>
            <w:b/>
            <w:bCs/>
            <w:color w:val="auto"/>
            <w:sz w:val="22"/>
            <w:highlight w:val="yellow"/>
            <w:rtl/>
            <w:rPrChange w:id="656" w:author="אביה שקורי" w:date="2021-12-08T16:58:00Z">
              <w:rPr>
                <w:rStyle w:val="emailstyle17"/>
                <w:rFonts w:cs="David"/>
                <w:b/>
                <w:bCs/>
                <w:color w:val="auto"/>
                <w:sz w:val="22"/>
                <w:rtl/>
              </w:rPr>
            </w:rPrChange>
          </w:rPr>
          <w:delText xml:space="preserve"> שהותקנו מכוח</w:delText>
        </w:r>
        <w:r w:rsidR="00274D64" w:rsidRPr="00C604ED" w:rsidDel="00B86B04">
          <w:rPr>
            <w:rStyle w:val="emailstyle17"/>
            <w:rFonts w:cs="David"/>
            <w:b/>
            <w:bCs/>
            <w:color w:val="auto"/>
            <w:sz w:val="22"/>
            <w:highlight w:val="yellow"/>
            <w:rtl/>
            <w:rPrChange w:id="657"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658" w:author="אביה שקורי" w:date="2021-12-08T16:58:00Z">
              <w:rPr>
                <w:rStyle w:val="emailstyle17"/>
                <w:rFonts w:cs="David" w:hint="eastAsia"/>
                <w:b/>
                <w:bCs/>
                <w:color w:val="auto"/>
                <w:sz w:val="22"/>
                <w:rtl/>
              </w:rPr>
            </w:rPrChange>
          </w:rPr>
          <w:delText>חוק</w:delText>
        </w:r>
        <w:r w:rsidR="00274D64" w:rsidRPr="00C604ED" w:rsidDel="00B86B04">
          <w:rPr>
            <w:rStyle w:val="emailstyle17"/>
            <w:rFonts w:cs="David"/>
            <w:b/>
            <w:bCs/>
            <w:color w:val="auto"/>
            <w:sz w:val="22"/>
            <w:highlight w:val="yellow"/>
            <w:rtl/>
            <w:rPrChange w:id="659"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660" w:author="אביה שקורי" w:date="2021-12-08T16:58:00Z">
              <w:rPr>
                <w:rStyle w:val="emailstyle17"/>
                <w:rFonts w:cs="David" w:hint="eastAsia"/>
                <w:b/>
                <w:bCs/>
                <w:color w:val="auto"/>
                <w:sz w:val="22"/>
                <w:rtl/>
              </w:rPr>
            </w:rPrChange>
          </w:rPr>
          <w:delText>זה</w:delText>
        </w:r>
        <w:r w:rsidR="00274D64" w:rsidRPr="00C604ED" w:rsidDel="00B86B04">
          <w:rPr>
            <w:rStyle w:val="emailstyle17"/>
            <w:rFonts w:cs="David"/>
            <w:b/>
            <w:bCs/>
            <w:color w:val="auto"/>
            <w:sz w:val="22"/>
            <w:highlight w:val="yellow"/>
            <w:rtl/>
            <w:rPrChange w:id="661"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662" w:author="אביה שקורי" w:date="2021-12-08T16:58:00Z">
              <w:rPr>
                <w:rStyle w:val="emailstyle17"/>
                <w:rFonts w:cs="David" w:hint="eastAsia"/>
                <w:b/>
                <w:bCs/>
                <w:color w:val="auto"/>
                <w:sz w:val="22"/>
                <w:rtl/>
              </w:rPr>
            </w:rPrChange>
          </w:rPr>
          <w:delText>אינם</w:delText>
        </w:r>
        <w:r w:rsidRPr="00C604ED" w:rsidDel="00B86B04">
          <w:rPr>
            <w:rStyle w:val="emailstyle17"/>
            <w:rFonts w:cs="David"/>
            <w:b/>
            <w:bCs/>
            <w:color w:val="auto"/>
            <w:sz w:val="22"/>
            <w:highlight w:val="yellow"/>
            <w:rtl/>
            <w:rPrChange w:id="663"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664" w:author="אביה שקורי" w:date="2021-12-08T16:58:00Z">
              <w:rPr>
                <w:rStyle w:val="emailstyle17"/>
                <w:rFonts w:cs="David" w:hint="eastAsia"/>
                <w:b/>
                <w:bCs/>
                <w:color w:val="auto"/>
                <w:sz w:val="22"/>
                <w:rtl/>
              </w:rPr>
            </w:rPrChange>
          </w:rPr>
          <w:delText>חלים</w:delText>
        </w:r>
        <w:r w:rsidRPr="00C604ED" w:rsidDel="00B86B04">
          <w:rPr>
            <w:rStyle w:val="emailstyle17"/>
            <w:rFonts w:cs="David"/>
            <w:b/>
            <w:bCs/>
            <w:color w:val="auto"/>
            <w:sz w:val="22"/>
            <w:highlight w:val="yellow"/>
            <w:rtl/>
            <w:rPrChange w:id="665"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666" w:author="אביה שקורי" w:date="2021-12-08T16:58:00Z">
              <w:rPr>
                <w:rStyle w:val="emailstyle17"/>
                <w:rFonts w:cs="David" w:hint="eastAsia"/>
                <w:b/>
                <w:bCs/>
                <w:color w:val="auto"/>
                <w:sz w:val="22"/>
                <w:rtl/>
              </w:rPr>
            </w:rPrChange>
          </w:rPr>
          <w:delText>עליו</w:delText>
        </w:r>
        <w:r w:rsidRPr="00C604ED" w:rsidDel="00B86B04">
          <w:rPr>
            <w:rStyle w:val="emailstyle17"/>
            <w:rFonts w:cs="David"/>
            <w:b/>
            <w:bCs/>
            <w:color w:val="auto"/>
            <w:sz w:val="22"/>
            <w:highlight w:val="yellow"/>
            <w:rtl/>
            <w:rPrChange w:id="667" w:author="אביה שקורי" w:date="2021-12-08T16:58:00Z">
              <w:rPr>
                <w:rStyle w:val="emailstyle17"/>
                <w:rFonts w:cs="David"/>
                <w:b/>
                <w:bCs/>
                <w:color w:val="auto"/>
                <w:sz w:val="22"/>
                <w:rtl/>
              </w:rPr>
            </w:rPrChange>
          </w:rPr>
          <w:delText>.</w:delText>
        </w:r>
      </w:del>
    </w:p>
    <w:p w14:paraId="3B55DDF8" w14:textId="358E1B43" w:rsidR="00FD06A7" w:rsidRPr="00EC04F3" w:rsidDel="00B86B04" w:rsidRDefault="00FD06A7" w:rsidP="00A35B76">
      <w:pPr>
        <w:rPr>
          <w:del w:id="668" w:author="אופיר טל" w:date="2021-12-14T14:03:00Z"/>
          <w:lang w:eastAsia="en-US"/>
        </w:rPr>
      </w:pPr>
    </w:p>
    <w:p w14:paraId="6BDE3603" w14:textId="690E8306" w:rsidR="003A5B5B" w:rsidRPr="00864B2F" w:rsidDel="000C74E1" w:rsidRDefault="00FD06A7" w:rsidP="00A35B76">
      <w:pPr>
        <w:pStyle w:val="2"/>
        <w:numPr>
          <w:ilvl w:val="1"/>
          <w:numId w:val="18"/>
        </w:numPr>
        <w:tabs>
          <w:tab w:val="clear" w:pos="566"/>
          <w:tab w:val="left" w:pos="521"/>
        </w:tabs>
        <w:spacing w:after="120"/>
        <w:ind w:left="521" w:hanging="284"/>
        <w:rPr>
          <w:del w:id="669" w:author="אופיר טל" w:date="2021-12-09T09:44:00Z"/>
          <w:highlight w:val="green"/>
          <w:rtl/>
          <w:lang w:eastAsia="en-US"/>
          <w:rPrChange w:id="670" w:author="אופיר טל" w:date="2021-12-01T13:48:00Z">
            <w:rPr>
              <w:del w:id="671" w:author="אופיר טל" w:date="2021-12-09T09:44:00Z"/>
              <w:rtl/>
              <w:lang w:eastAsia="en-US"/>
            </w:rPr>
          </w:rPrChange>
        </w:rPr>
      </w:pPr>
      <w:del w:id="672" w:author="אופיר טל" w:date="2021-12-09T09:44:00Z">
        <w:r w:rsidRPr="00864B2F" w:rsidDel="000C74E1">
          <w:rPr>
            <w:rFonts w:hint="eastAsia"/>
            <w:highlight w:val="green"/>
            <w:rtl/>
            <w:lang w:eastAsia="en-US"/>
            <w:rPrChange w:id="673" w:author="אופיר טל" w:date="2021-12-01T13:48:00Z">
              <w:rPr>
                <w:rFonts w:hint="eastAsia"/>
                <w:rtl/>
                <w:lang w:eastAsia="en-US"/>
              </w:rPr>
            </w:rPrChange>
          </w:rPr>
          <w:delText>ה</w:delText>
        </w:r>
        <w:r w:rsidR="00CD659C" w:rsidRPr="00864B2F" w:rsidDel="000C74E1">
          <w:rPr>
            <w:rFonts w:hint="eastAsia"/>
            <w:highlight w:val="green"/>
            <w:rtl/>
            <w:lang w:eastAsia="en-US"/>
            <w:rPrChange w:id="674" w:author="אופיר טל" w:date="2021-12-01T13:48:00Z">
              <w:rPr>
                <w:rFonts w:hint="eastAsia"/>
                <w:rtl/>
                <w:lang w:eastAsia="en-US"/>
              </w:rPr>
            </w:rPrChange>
          </w:rPr>
          <w:delText>שלמת</w:delText>
        </w:r>
        <w:r w:rsidR="00CD659C" w:rsidRPr="00864B2F" w:rsidDel="000C74E1">
          <w:rPr>
            <w:highlight w:val="green"/>
            <w:rtl/>
            <w:lang w:eastAsia="en-US"/>
            <w:rPrChange w:id="675" w:author="אופיר טל" w:date="2021-12-01T13:48:00Z">
              <w:rPr>
                <w:rtl/>
                <w:lang w:eastAsia="en-US"/>
              </w:rPr>
            </w:rPrChange>
          </w:rPr>
          <w:delText xml:space="preserve"> </w:delText>
        </w:r>
        <w:r w:rsidR="00CD659C" w:rsidRPr="00864B2F" w:rsidDel="000C74E1">
          <w:rPr>
            <w:rFonts w:hint="eastAsia"/>
            <w:highlight w:val="green"/>
            <w:rtl/>
            <w:lang w:eastAsia="en-US"/>
            <w:rPrChange w:id="676" w:author="אופיר טל" w:date="2021-12-01T13:48:00Z">
              <w:rPr>
                <w:rFonts w:hint="eastAsia"/>
                <w:rtl/>
                <w:lang w:eastAsia="en-US"/>
              </w:rPr>
            </w:rPrChange>
          </w:rPr>
          <w:delText>שכר</w:delText>
        </w:r>
        <w:r w:rsidR="00CD659C" w:rsidRPr="00864B2F" w:rsidDel="000C74E1">
          <w:rPr>
            <w:highlight w:val="green"/>
            <w:rtl/>
            <w:lang w:eastAsia="en-US"/>
            <w:rPrChange w:id="677" w:author="אופיר טל" w:date="2021-12-01T13:48:00Z">
              <w:rPr>
                <w:rtl/>
                <w:lang w:eastAsia="en-US"/>
              </w:rPr>
            </w:rPrChange>
          </w:rPr>
          <w:delText xml:space="preserve"> </w:delText>
        </w:r>
        <w:r w:rsidR="00CD659C" w:rsidRPr="00864B2F" w:rsidDel="000C74E1">
          <w:rPr>
            <w:rFonts w:hint="eastAsia"/>
            <w:highlight w:val="green"/>
            <w:rtl/>
            <w:lang w:eastAsia="en-US"/>
            <w:rPrChange w:id="678" w:author="אופיר טל" w:date="2021-12-01T13:48:00Z">
              <w:rPr>
                <w:rFonts w:hint="eastAsia"/>
                <w:rtl/>
                <w:lang w:eastAsia="en-US"/>
              </w:rPr>
            </w:rPrChange>
          </w:rPr>
          <w:delText>על</w:delText>
        </w:r>
        <w:r w:rsidR="00CD659C" w:rsidRPr="00864B2F" w:rsidDel="000C74E1">
          <w:rPr>
            <w:highlight w:val="green"/>
            <w:rtl/>
            <w:lang w:eastAsia="en-US"/>
            <w:rPrChange w:id="679" w:author="אופיר טל" w:date="2021-12-01T13:48:00Z">
              <w:rPr>
                <w:rtl/>
                <w:lang w:eastAsia="en-US"/>
              </w:rPr>
            </w:rPrChange>
          </w:rPr>
          <w:delText xml:space="preserve"> </w:delText>
        </w:r>
        <w:r w:rsidR="00CD659C" w:rsidRPr="00864B2F" w:rsidDel="000C74E1">
          <w:rPr>
            <w:rFonts w:hint="eastAsia"/>
            <w:highlight w:val="green"/>
            <w:rtl/>
            <w:lang w:eastAsia="en-US"/>
            <w:rPrChange w:id="680" w:author="אופיר טל" w:date="2021-12-01T13:48:00Z">
              <w:rPr>
                <w:rFonts w:hint="eastAsia"/>
                <w:rtl/>
                <w:lang w:eastAsia="en-US"/>
              </w:rPr>
            </w:rPrChange>
          </w:rPr>
          <w:delText>פי</w:delText>
        </w:r>
        <w:r w:rsidR="00CD659C" w:rsidRPr="00864B2F" w:rsidDel="000C74E1">
          <w:rPr>
            <w:highlight w:val="green"/>
            <w:rtl/>
            <w:lang w:eastAsia="en-US"/>
            <w:rPrChange w:id="681" w:author="אופיר טל" w:date="2021-12-01T13:48:00Z">
              <w:rPr>
                <w:rtl/>
                <w:lang w:eastAsia="en-US"/>
              </w:rPr>
            </w:rPrChange>
          </w:rPr>
          <w:delText xml:space="preserve"> </w:delText>
        </w:r>
        <w:r w:rsidR="00CD659C" w:rsidRPr="00864B2F" w:rsidDel="000C74E1">
          <w:rPr>
            <w:rFonts w:hint="eastAsia"/>
            <w:highlight w:val="green"/>
            <w:rtl/>
            <w:lang w:eastAsia="en-US"/>
            <w:rPrChange w:id="682" w:author="אופיר טל" w:date="2021-12-01T13:48:00Z">
              <w:rPr>
                <w:rFonts w:hint="eastAsia"/>
                <w:rtl/>
                <w:lang w:eastAsia="en-US"/>
              </w:rPr>
            </w:rPrChange>
          </w:rPr>
          <w:delText>חוזה</w:delText>
        </w:r>
      </w:del>
    </w:p>
    <w:p w14:paraId="2DD795D4" w14:textId="6C566F97" w:rsidR="00570A4A" w:rsidRPr="00864B2F" w:rsidDel="000C74E1" w:rsidRDefault="00353EF1">
      <w:pPr>
        <w:pStyle w:val="11"/>
        <w:numPr>
          <w:ilvl w:val="0"/>
          <w:numId w:val="60"/>
        </w:numPr>
        <w:spacing w:before="0" w:after="240" w:line="360" w:lineRule="auto"/>
        <w:ind w:left="510" w:hanging="425"/>
        <w:rPr>
          <w:del w:id="683" w:author="אופיר טל" w:date="2021-12-09T09:44:00Z"/>
          <w:rStyle w:val="emailstyle17"/>
          <w:rFonts w:cs="David"/>
          <w:color w:val="auto"/>
          <w:sz w:val="22"/>
          <w:highlight w:val="green"/>
          <w:rPrChange w:id="684" w:author="אופיר טל" w:date="2021-12-01T13:48:00Z">
            <w:rPr>
              <w:del w:id="685" w:author="אופיר טל" w:date="2021-12-09T09:44:00Z"/>
              <w:rStyle w:val="emailstyle17"/>
              <w:rFonts w:cs="David"/>
              <w:b/>
              <w:bCs/>
              <w:color w:val="auto"/>
              <w:sz w:val="22"/>
              <w:szCs w:val="28"/>
              <w:u w:val="single"/>
            </w:rPr>
          </w:rPrChange>
        </w:rPr>
        <w:pPrChange w:id="686" w:author="אופיר טל" w:date="2021-12-14T14:04:00Z">
          <w:pPr>
            <w:pStyle w:val="11"/>
            <w:numPr>
              <w:numId w:val="47"/>
            </w:numPr>
            <w:tabs>
              <w:tab w:val="num" w:pos="502"/>
            </w:tabs>
            <w:spacing w:before="0" w:after="240" w:line="360" w:lineRule="auto"/>
            <w:ind w:left="510" w:right="360" w:hanging="425"/>
          </w:pPr>
        </w:pPrChange>
      </w:pPr>
      <w:del w:id="687" w:author="אופיר טל" w:date="2021-12-09T09:44:00Z">
        <w:r w:rsidRPr="00864B2F" w:rsidDel="000C74E1">
          <w:rPr>
            <w:rStyle w:val="emailstyle17"/>
            <w:rFonts w:cs="David" w:hint="eastAsia"/>
            <w:color w:val="auto"/>
            <w:sz w:val="22"/>
            <w:highlight w:val="green"/>
            <w:rtl/>
            <w:rPrChange w:id="688" w:author="אופיר טל" w:date="2021-12-01T13:48:00Z">
              <w:rPr>
                <w:rStyle w:val="emailstyle17"/>
                <w:rFonts w:cs="David" w:hint="eastAsia"/>
                <w:color w:val="auto"/>
                <w:sz w:val="22"/>
                <w:rtl/>
              </w:rPr>
            </w:rPrChange>
          </w:rPr>
          <w:delText>כאמור</w:delText>
        </w:r>
        <w:r w:rsidRPr="00864B2F" w:rsidDel="000C74E1">
          <w:rPr>
            <w:rStyle w:val="emailstyle17"/>
            <w:rFonts w:cs="David"/>
            <w:color w:val="auto"/>
            <w:sz w:val="22"/>
            <w:highlight w:val="green"/>
            <w:rtl/>
            <w:rPrChange w:id="689"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690" w:author="אופיר טל" w:date="2021-12-01T13:48:00Z">
              <w:rPr>
                <w:rStyle w:val="emailstyle17"/>
                <w:rFonts w:cs="David" w:hint="eastAsia"/>
                <w:color w:val="auto"/>
                <w:sz w:val="22"/>
                <w:rtl/>
              </w:rPr>
            </w:rPrChange>
          </w:rPr>
          <w:delText>בחוזה</w:delText>
        </w:r>
        <w:r w:rsidR="00C21D00" w:rsidRPr="00864B2F" w:rsidDel="000C74E1">
          <w:rPr>
            <w:rStyle w:val="emailstyle17"/>
            <w:rFonts w:cs="David"/>
            <w:color w:val="auto"/>
            <w:sz w:val="22"/>
            <w:highlight w:val="green"/>
            <w:rtl/>
            <w:rPrChange w:id="691" w:author="אופיר טל" w:date="2021-12-01T13:48:00Z">
              <w:rPr>
                <w:rStyle w:val="emailstyle17"/>
                <w:rFonts w:cs="David"/>
                <w:color w:val="auto"/>
                <w:sz w:val="22"/>
                <w:rtl/>
              </w:rPr>
            </w:rPrChange>
          </w:rPr>
          <w:delText xml:space="preserve"> לתקופה קצובה</w:delText>
        </w:r>
        <w:r w:rsidRPr="00864B2F" w:rsidDel="000C74E1">
          <w:rPr>
            <w:rStyle w:val="emailstyle17"/>
            <w:rFonts w:cs="David"/>
            <w:color w:val="auto"/>
            <w:sz w:val="22"/>
            <w:highlight w:val="green"/>
            <w:rtl/>
            <w:rPrChange w:id="692"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693" w:author="אופיר טל" w:date="2021-12-01T13:48:00Z">
              <w:rPr>
                <w:rStyle w:val="emailstyle17"/>
                <w:rFonts w:cs="David" w:hint="eastAsia"/>
                <w:color w:val="auto"/>
                <w:sz w:val="22"/>
                <w:rtl/>
              </w:rPr>
            </w:rPrChange>
          </w:rPr>
          <w:delText>שניסחה</w:delText>
        </w:r>
        <w:r w:rsidRPr="00864B2F" w:rsidDel="000C74E1">
          <w:rPr>
            <w:rStyle w:val="emailstyle17"/>
            <w:rFonts w:cs="David"/>
            <w:color w:val="auto"/>
            <w:sz w:val="22"/>
            <w:highlight w:val="green"/>
            <w:rtl/>
            <w:rPrChange w:id="694"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695" w:author="אופיר טל" w:date="2021-12-01T13:48:00Z">
              <w:rPr>
                <w:rStyle w:val="emailstyle17"/>
                <w:rFonts w:cs="David" w:hint="eastAsia"/>
                <w:color w:val="auto"/>
                <w:sz w:val="22"/>
                <w:rtl/>
              </w:rPr>
            </w:rPrChange>
          </w:rPr>
          <w:delText>הנתבעת</w:delText>
        </w:r>
        <w:r w:rsidRPr="00864B2F" w:rsidDel="000C74E1">
          <w:rPr>
            <w:rStyle w:val="emailstyle17"/>
            <w:rFonts w:cs="David"/>
            <w:color w:val="auto"/>
            <w:sz w:val="22"/>
            <w:highlight w:val="green"/>
            <w:rtl/>
            <w:rPrChange w:id="696"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697" w:author="אופיר טל" w:date="2021-12-01T13:48:00Z">
              <w:rPr>
                <w:rStyle w:val="emailstyle17"/>
                <w:rFonts w:cs="David" w:hint="eastAsia"/>
                <w:color w:val="auto"/>
                <w:sz w:val="22"/>
                <w:rtl/>
              </w:rPr>
            </w:rPrChange>
          </w:rPr>
          <w:delText>ועליו</w:delText>
        </w:r>
        <w:r w:rsidRPr="00864B2F" w:rsidDel="000C74E1">
          <w:rPr>
            <w:rStyle w:val="emailstyle17"/>
            <w:rFonts w:cs="David"/>
            <w:color w:val="auto"/>
            <w:sz w:val="22"/>
            <w:highlight w:val="green"/>
            <w:rtl/>
            <w:rPrChange w:id="698"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699" w:author="אופיר טל" w:date="2021-12-01T13:48:00Z">
              <w:rPr>
                <w:rStyle w:val="emailstyle17"/>
                <w:rFonts w:cs="David" w:hint="eastAsia"/>
                <w:color w:val="auto"/>
                <w:sz w:val="22"/>
                <w:rtl/>
              </w:rPr>
            </w:rPrChange>
          </w:rPr>
          <w:delText>חתם</w:delText>
        </w:r>
        <w:r w:rsidR="00CD659C" w:rsidRPr="00864B2F" w:rsidDel="000C74E1">
          <w:rPr>
            <w:rStyle w:val="emailstyle17"/>
            <w:rFonts w:cs="David"/>
            <w:color w:val="auto"/>
            <w:sz w:val="22"/>
            <w:highlight w:val="green"/>
            <w:rtl/>
            <w:rPrChange w:id="700" w:author="אופיר טל" w:date="2021-12-01T13:48:00Z">
              <w:rPr>
                <w:rStyle w:val="emailstyle17"/>
                <w:rFonts w:cs="David"/>
                <w:color w:val="auto"/>
                <w:sz w:val="22"/>
                <w:rtl/>
              </w:rPr>
            </w:rPrChange>
          </w:rPr>
          <w:delText xml:space="preserve"> </w:delText>
        </w:r>
        <w:r w:rsidR="001907C8" w:rsidRPr="00864B2F" w:rsidDel="000C74E1">
          <w:rPr>
            <w:rStyle w:val="emailstyle17"/>
            <w:rFonts w:cs="David" w:hint="eastAsia"/>
            <w:color w:val="auto"/>
            <w:sz w:val="22"/>
            <w:highlight w:val="green"/>
            <w:rtl/>
            <w:rPrChange w:id="701" w:author="אופיר טל" w:date="2021-12-01T13:48:00Z">
              <w:rPr>
                <w:rStyle w:val="emailstyle17"/>
                <w:rFonts w:cs="David" w:hint="eastAsia"/>
                <w:color w:val="auto"/>
                <w:sz w:val="22"/>
                <w:rtl/>
              </w:rPr>
            </w:rPrChange>
          </w:rPr>
          <w:delText>התובע</w:delText>
        </w:r>
        <w:r w:rsidRPr="00864B2F" w:rsidDel="000C74E1">
          <w:rPr>
            <w:rStyle w:val="emailstyle17"/>
            <w:rFonts w:cs="David"/>
            <w:color w:val="auto"/>
            <w:sz w:val="22"/>
            <w:highlight w:val="green"/>
            <w:rtl/>
            <w:rPrChange w:id="702" w:author="אופיר טל" w:date="2021-12-01T13:48:00Z">
              <w:rPr>
                <w:rStyle w:val="emailstyle17"/>
                <w:rFonts w:cs="David"/>
                <w:color w:val="auto"/>
                <w:sz w:val="22"/>
                <w:rtl/>
              </w:rPr>
            </w:rPrChange>
          </w:rPr>
          <w:delText>,</w:delText>
        </w:r>
        <w:r w:rsidR="00CD659C" w:rsidRPr="00864B2F" w:rsidDel="000C74E1">
          <w:rPr>
            <w:rStyle w:val="emailstyle17"/>
            <w:rFonts w:cs="David"/>
            <w:color w:val="auto"/>
            <w:sz w:val="22"/>
            <w:highlight w:val="green"/>
            <w:rtl/>
            <w:rPrChange w:id="703" w:author="אופיר טל" w:date="2021-12-01T13:48:00Z">
              <w:rPr>
                <w:rStyle w:val="emailstyle17"/>
                <w:rFonts w:cs="David"/>
                <w:color w:val="auto"/>
                <w:sz w:val="22"/>
                <w:rtl/>
              </w:rPr>
            </w:rPrChange>
          </w:rPr>
          <w:delText xml:space="preserve"> </w:delText>
        </w:r>
        <w:r w:rsidR="00646E5E" w:rsidRPr="00864B2F" w:rsidDel="000C74E1">
          <w:rPr>
            <w:rStyle w:val="emailstyle17"/>
            <w:rFonts w:cs="David" w:hint="eastAsia"/>
            <w:color w:val="auto"/>
            <w:sz w:val="22"/>
            <w:highlight w:val="green"/>
            <w:rtl/>
            <w:rPrChange w:id="704" w:author="אופיר טל" w:date="2021-12-01T13:48:00Z">
              <w:rPr>
                <w:rStyle w:val="emailstyle17"/>
                <w:rFonts w:cs="David" w:hint="eastAsia"/>
                <w:color w:val="auto"/>
                <w:sz w:val="22"/>
                <w:rtl/>
              </w:rPr>
            </w:rPrChange>
          </w:rPr>
          <w:delText>ובהתאם</w:delText>
        </w:r>
        <w:r w:rsidR="00646E5E" w:rsidRPr="00864B2F" w:rsidDel="000C74E1">
          <w:rPr>
            <w:rStyle w:val="emailstyle17"/>
            <w:rFonts w:cs="David"/>
            <w:color w:val="auto"/>
            <w:sz w:val="22"/>
            <w:highlight w:val="green"/>
            <w:rtl/>
            <w:rPrChange w:id="705" w:author="אופיר טל" w:date="2021-12-01T13:48:00Z">
              <w:rPr>
                <w:rStyle w:val="emailstyle17"/>
                <w:rFonts w:cs="David"/>
                <w:color w:val="auto"/>
                <w:sz w:val="22"/>
                <w:rtl/>
              </w:rPr>
            </w:rPrChange>
          </w:rPr>
          <w:delText xml:space="preserve"> להוראות שפורטו לעיל, </w:delText>
        </w:r>
        <w:r w:rsidR="00C21D00" w:rsidRPr="00864B2F" w:rsidDel="000C74E1">
          <w:rPr>
            <w:rStyle w:val="emailstyle17"/>
            <w:rFonts w:cs="David" w:hint="eastAsia"/>
            <w:b/>
            <w:bCs/>
            <w:color w:val="auto"/>
            <w:sz w:val="22"/>
            <w:highlight w:val="green"/>
            <w:rtl/>
            <w:rPrChange w:id="706" w:author="אופיר טל" w:date="2021-12-01T13:48:00Z">
              <w:rPr>
                <w:rStyle w:val="emailstyle17"/>
                <w:rFonts w:cs="David" w:hint="eastAsia"/>
                <w:b/>
                <w:bCs/>
                <w:color w:val="auto"/>
                <w:sz w:val="22"/>
                <w:rtl/>
              </w:rPr>
            </w:rPrChange>
          </w:rPr>
          <w:delText>התובע</w:delText>
        </w:r>
        <w:r w:rsidR="00C21D00" w:rsidRPr="00864B2F" w:rsidDel="000C74E1">
          <w:rPr>
            <w:rStyle w:val="emailstyle17"/>
            <w:rFonts w:cs="David"/>
            <w:b/>
            <w:bCs/>
            <w:color w:val="auto"/>
            <w:sz w:val="22"/>
            <w:highlight w:val="green"/>
            <w:rtl/>
            <w:rPrChange w:id="707" w:author="אופיר טל" w:date="2021-12-01T13:48:00Z">
              <w:rPr>
                <w:rStyle w:val="emailstyle17"/>
                <w:rFonts w:cs="David"/>
                <w:b/>
                <w:bCs/>
                <w:color w:val="auto"/>
                <w:sz w:val="22"/>
                <w:rtl/>
              </w:rPr>
            </w:rPrChange>
          </w:rPr>
          <w:delText xml:space="preserve"> </w:delText>
        </w:r>
        <w:r w:rsidR="00C21D00" w:rsidRPr="00864B2F" w:rsidDel="000C74E1">
          <w:rPr>
            <w:rStyle w:val="emailstyle17"/>
            <w:rFonts w:cs="David" w:hint="eastAsia"/>
            <w:b/>
            <w:bCs/>
            <w:color w:val="auto"/>
            <w:sz w:val="22"/>
            <w:highlight w:val="green"/>
            <w:rtl/>
            <w:rPrChange w:id="708" w:author="אופיר טל" w:date="2021-12-01T13:48:00Z">
              <w:rPr>
                <w:rStyle w:val="emailstyle17"/>
                <w:rFonts w:cs="David" w:hint="eastAsia"/>
                <w:b/>
                <w:bCs/>
                <w:color w:val="auto"/>
                <w:sz w:val="22"/>
                <w:rtl/>
              </w:rPr>
            </w:rPrChange>
          </w:rPr>
          <w:delText>היה</w:delText>
        </w:r>
        <w:r w:rsidR="00C21D00" w:rsidRPr="00864B2F" w:rsidDel="000C74E1">
          <w:rPr>
            <w:rStyle w:val="emailstyle17"/>
            <w:rFonts w:cs="David"/>
            <w:b/>
            <w:bCs/>
            <w:color w:val="auto"/>
            <w:sz w:val="22"/>
            <w:highlight w:val="green"/>
            <w:rtl/>
            <w:rPrChange w:id="709" w:author="אופיר טל" w:date="2021-12-01T13:48:00Z">
              <w:rPr>
                <w:rStyle w:val="emailstyle17"/>
                <w:rFonts w:cs="David"/>
                <w:b/>
                <w:bCs/>
                <w:color w:val="auto"/>
                <w:sz w:val="22"/>
                <w:rtl/>
              </w:rPr>
            </w:rPrChange>
          </w:rPr>
          <w:delText xml:space="preserve"> </w:delText>
        </w:r>
        <w:r w:rsidRPr="00864B2F" w:rsidDel="000C74E1">
          <w:rPr>
            <w:rStyle w:val="emailstyle17"/>
            <w:rFonts w:cs="David" w:hint="eastAsia"/>
            <w:b/>
            <w:bCs/>
            <w:color w:val="auto"/>
            <w:sz w:val="22"/>
            <w:highlight w:val="green"/>
            <w:rtl/>
            <w:rPrChange w:id="710" w:author="אופיר טל" w:date="2021-12-01T13:48:00Z">
              <w:rPr>
                <w:rStyle w:val="emailstyle17"/>
                <w:rFonts w:cs="David" w:hint="eastAsia"/>
                <w:b/>
                <w:bCs/>
                <w:color w:val="auto"/>
                <w:sz w:val="22"/>
                <w:rtl/>
              </w:rPr>
            </w:rPrChange>
          </w:rPr>
          <w:delText>זכאי</w:delText>
        </w:r>
        <w:r w:rsidR="00CD659C" w:rsidRPr="00864B2F" w:rsidDel="000C74E1">
          <w:rPr>
            <w:rStyle w:val="emailstyle17"/>
            <w:rFonts w:cs="David"/>
            <w:b/>
            <w:bCs/>
            <w:color w:val="auto"/>
            <w:sz w:val="22"/>
            <w:highlight w:val="green"/>
            <w:rtl/>
            <w:rPrChange w:id="711" w:author="אופיר טל" w:date="2021-12-01T13:48:00Z">
              <w:rPr>
                <w:rStyle w:val="emailstyle17"/>
                <w:rFonts w:cs="David"/>
                <w:b/>
                <w:bCs/>
                <w:color w:val="auto"/>
                <w:sz w:val="22"/>
                <w:rtl/>
              </w:rPr>
            </w:rPrChange>
          </w:rPr>
          <w:delText xml:space="preserve"> לעבוד </w:delText>
        </w:r>
        <w:r w:rsidR="00CD659C" w:rsidRPr="00864B2F" w:rsidDel="000C74E1">
          <w:rPr>
            <w:rStyle w:val="emailstyle17"/>
            <w:rFonts w:cs="David" w:hint="eastAsia"/>
            <w:b/>
            <w:bCs/>
            <w:color w:val="auto"/>
            <w:sz w:val="22"/>
            <w:highlight w:val="green"/>
            <w:rtl/>
            <w:rPrChange w:id="712" w:author="אופיר טל" w:date="2021-12-01T13:48:00Z">
              <w:rPr>
                <w:rStyle w:val="emailstyle17"/>
                <w:rFonts w:cs="David" w:hint="eastAsia"/>
                <w:b/>
                <w:bCs/>
                <w:color w:val="auto"/>
                <w:sz w:val="22"/>
                <w:rtl/>
              </w:rPr>
            </w:rPrChange>
          </w:rPr>
          <w:delText>עד</w:delText>
        </w:r>
        <w:r w:rsidR="00CD659C" w:rsidRPr="00864B2F" w:rsidDel="000C74E1">
          <w:rPr>
            <w:rStyle w:val="emailstyle17"/>
            <w:rFonts w:cs="David"/>
            <w:b/>
            <w:bCs/>
            <w:color w:val="auto"/>
            <w:sz w:val="22"/>
            <w:highlight w:val="green"/>
            <w:rtl/>
            <w:rPrChange w:id="713" w:author="אופיר טל" w:date="2021-12-01T13:48:00Z">
              <w:rPr>
                <w:rStyle w:val="emailstyle17"/>
                <w:rFonts w:cs="David"/>
                <w:b/>
                <w:bCs/>
                <w:color w:val="auto"/>
                <w:sz w:val="22"/>
                <w:rtl/>
              </w:rPr>
            </w:rPrChange>
          </w:rPr>
          <w:delText xml:space="preserve"> ליום </w:delText>
        </w:r>
        <w:r w:rsidRPr="00864B2F" w:rsidDel="000C74E1">
          <w:rPr>
            <w:rStyle w:val="emailstyle17"/>
            <w:rFonts w:cs="David"/>
            <w:b/>
            <w:bCs/>
            <w:color w:val="auto"/>
            <w:sz w:val="22"/>
            <w:highlight w:val="green"/>
            <w:rtl/>
            <w:rPrChange w:id="714" w:author="אופיר טל" w:date="2021-12-01T13:48:00Z">
              <w:rPr>
                <w:rStyle w:val="emailstyle17"/>
                <w:rFonts w:cs="David"/>
                <w:b/>
                <w:bCs/>
                <w:color w:val="auto"/>
                <w:sz w:val="22"/>
                <w:rtl/>
              </w:rPr>
            </w:rPrChange>
          </w:rPr>
          <w:delText>31.3.2014.</w:delText>
        </w:r>
        <w:r w:rsidRPr="00864B2F" w:rsidDel="000C74E1">
          <w:rPr>
            <w:rStyle w:val="emailstyle17"/>
            <w:rFonts w:cs="David"/>
            <w:color w:val="auto"/>
            <w:sz w:val="22"/>
            <w:highlight w:val="green"/>
            <w:rtl/>
            <w:rPrChange w:id="715" w:author="אופיר טל" w:date="2021-12-01T13:48:00Z">
              <w:rPr>
                <w:rStyle w:val="emailstyle17"/>
                <w:rFonts w:cs="David"/>
                <w:color w:val="auto"/>
                <w:sz w:val="22"/>
                <w:rtl/>
              </w:rPr>
            </w:rPrChange>
          </w:rPr>
          <w:delText xml:space="preserve"> בפועל הופסק</w:delText>
        </w:r>
        <w:r w:rsidR="0053298C" w:rsidRPr="00864B2F" w:rsidDel="000C74E1">
          <w:rPr>
            <w:rStyle w:val="emailstyle17"/>
            <w:rFonts w:cs="David"/>
            <w:color w:val="auto"/>
            <w:sz w:val="22"/>
            <w:highlight w:val="green"/>
            <w:rtl/>
            <w:rPrChange w:id="716" w:author="אופיר טל" w:date="2021-12-01T13:48:00Z">
              <w:rPr>
                <w:rStyle w:val="emailstyle17"/>
                <w:rFonts w:cs="David"/>
                <w:color w:val="auto"/>
                <w:sz w:val="22"/>
                <w:rtl/>
              </w:rPr>
            </w:rPrChange>
          </w:rPr>
          <w:delText xml:space="preserve"> תשלום שכרו </w:delText>
        </w:r>
        <w:r w:rsidRPr="00864B2F" w:rsidDel="000C74E1">
          <w:rPr>
            <w:rStyle w:val="emailstyle17"/>
            <w:rFonts w:cs="David" w:hint="eastAsia"/>
            <w:color w:val="auto"/>
            <w:sz w:val="22"/>
            <w:highlight w:val="green"/>
            <w:rtl/>
            <w:rPrChange w:id="717" w:author="אופיר טל" w:date="2021-12-01T13:48:00Z">
              <w:rPr>
                <w:rStyle w:val="emailstyle17"/>
                <w:rFonts w:cs="David" w:hint="eastAsia"/>
                <w:color w:val="auto"/>
                <w:sz w:val="22"/>
                <w:rtl/>
              </w:rPr>
            </w:rPrChange>
          </w:rPr>
          <w:delText>של</w:delText>
        </w:r>
        <w:r w:rsidRPr="00864B2F" w:rsidDel="000C74E1">
          <w:rPr>
            <w:rStyle w:val="emailstyle17"/>
            <w:rFonts w:cs="David"/>
            <w:color w:val="auto"/>
            <w:sz w:val="22"/>
            <w:highlight w:val="green"/>
            <w:rtl/>
            <w:rPrChange w:id="718" w:author="אופיר טל" w:date="2021-12-01T13:48:00Z">
              <w:rPr>
                <w:rStyle w:val="emailstyle17"/>
                <w:rFonts w:cs="David"/>
                <w:color w:val="auto"/>
                <w:sz w:val="22"/>
                <w:rtl/>
              </w:rPr>
            </w:rPrChange>
          </w:rPr>
          <w:delText xml:space="preserve"> התובע </w:delText>
        </w:r>
        <w:r w:rsidR="00CD659C" w:rsidRPr="00864B2F" w:rsidDel="000C74E1">
          <w:rPr>
            <w:rStyle w:val="emailstyle17"/>
            <w:rFonts w:cs="David" w:hint="eastAsia"/>
            <w:color w:val="auto"/>
            <w:sz w:val="22"/>
            <w:highlight w:val="green"/>
            <w:rtl/>
            <w:rPrChange w:id="719" w:author="אופיר טל" w:date="2021-12-01T13:48:00Z">
              <w:rPr>
                <w:rStyle w:val="emailstyle17"/>
                <w:rFonts w:cs="David" w:hint="eastAsia"/>
                <w:color w:val="auto"/>
                <w:sz w:val="22"/>
                <w:rtl/>
              </w:rPr>
            </w:rPrChange>
          </w:rPr>
          <w:delText>ביום</w:delText>
        </w:r>
        <w:r w:rsidR="00CD659C" w:rsidRPr="00864B2F" w:rsidDel="000C74E1">
          <w:rPr>
            <w:rStyle w:val="emailstyle17"/>
            <w:rFonts w:cs="David"/>
            <w:color w:val="auto"/>
            <w:sz w:val="22"/>
            <w:highlight w:val="green"/>
            <w:rtl/>
            <w:rPrChange w:id="720" w:author="אופיר טל" w:date="2021-12-01T13:48:00Z">
              <w:rPr>
                <w:rStyle w:val="emailstyle17"/>
                <w:rFonts w:cs="David"/>
                <w:color w:val="auto"/>
                <w:sz w:val="22"/>
                <w:rtl/>
              </w:rPr>
            </w:rPrChange>
          </w:rPr>
          <w:delText xml:space="preserve"> 31.</w:delText>
        </w:r>
        <w:r w:rsidRPr="00864B2F" w:rsidDel="000C74E1">
          <w:rPr>
            <w:rStyle w:val="emailstyle17"/>
            <w:rFonts w:cs="David"/>
            <w:color w:val="auto"/>
            <w:sz w:val="22"/>
            <w:highlight w:val="green"/>
            <w:rtl/>
            <w:rPrChange w:id="721" w:author="אופיר טל" w:date="2021-12-01T13:48:00Z">
              <w:rPr>
                <w:rStyle w:val="emailstyle17"/>
                <w:rFonts w:cs="David"/>
                <w:color w:val="auto"/>
                <w:sz w:val="22"/>
                <w:rtl/>
              </w:rPr>
            </w:rPrChange>
          </w:rPr>
          <w:delText>7.2012.</w:delText>
        </w:r>
        <w:r w:rsidR="00CD659C" w:rsidRPr="00864B2F" w:rsidDel="000C74E1">
          <w:rPr>
            <w:rStyle w:val="emailstyle17"/>
            <w:rFonts w:cs="David"/>
            <w:color w:val="auto"/>
            <w:sz w:val="22"/>
            <w:highlight w:val="green"/>
            <w:rtl/>
            <w:rPrChange w:id="722" w:author="אופיר טל" w:date="2021-12-01T13:48:00Z">
              <w:rPr>
                <w:rStyle w:val="emailstyle17"/>
                <w:rFonts w:cs="David"/>
                <w:color w:val="auto"/>
                <w:sz w:val="22"/>
                <w:rtl/>
              </w:rPr>
            </w:rPrChange>
          </w:rPr>
          <w:delText xml:space="preserve"> על כן </w:delText>
        </w:r>
        <w:r w:rsidRPr="00864B2F" w:rsidDel="000C74E1">
          <w:rPr>
            <w:rStyle w:val="emailstyle17"/>
            <w:rFonts w:cs="David" w:hint="eastAsia"/>
            <w:color w:val="auto"/>
            <w:sz w:val="22"/>
            <w:highlight w:val="green"/>
            <w:rtl/>
            <w:rPrChange w:id="723" w:author="אופיר טל" w:date="2021-12-01T13:48:00Z">
              <w:rPr>
                <w:rStyle w:val="emailstyle17"/>
                <w:rFonts w:cs="David" w:hint="eastAsia"/>
                <w:color w:val="auto"/>
                <w:sz w:val="22"/>
                <w:rtl/>
              </w:rPr>
            </w:rPrChange>
          </w:rPr>
          <w:delText>זכאי</w:delText>
        </w:r>
        <w:r w:rsidRPr="00864B2F" w:rsidDel="000C74E1">
          <w:rPr>
            <w:rStyle w:val="emailstyle17"/>
            <w:rFonts w:cs="David"/>
            <w:color w:val="auto"/>
            <w:sz w:val="22"/>
            <w:highlight w:val="green"/>
            <w:rtl/>
            <w:rPrChange w:id="724"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725" w:author="אופיר טל" w:date="2021-12-01T13:48:00Z">
              <w:rPr>
                <w:rStyle w:val="emailstyle17"/>
                <w:rFonts w:cs="David" w:hint="eastAsia"/>
                <w:color w:val="auto"/>
                <w:sz w:val="22"/>
                <w:rtl/>
              </w:rPr>
            </w:rPrChange>
          </w:rPr>
          <w:delText>התובע</w:delText>
        </w:r>
        <w:r w:rsidR="00CD659C" w:rsidRPr="00864B2F" w:rsidDel="000C74E1">
          <w:rPr>
            <w:rStyle w:val="emailstyle17"/>
            <w:rFonts w:cs="David"/>
            <w:color w:val="auto"/>
            <w:sz w:val="22"/>
            <w:highlight w:val="green"/>
            <w:rtl/>
            <w:rPrChange w:id="726" w:author="אופיר טל" w:date="2021-12-01T13:48:00Z">
              <w:rPr>
                <w:rStyle w:val="emailstyle17"/>
                <w:rFonts w:cs="David"/>
                <w:color w:val="auto"/>
                <w:sz w:val="22"/>
                <w:rtl/>
              </w:rPr>
            </w:rPrChange>
          </w:rPr>
          <w:delText xml:space="preserve"> להשלמת שכר</w:delText>
        </w:r>
        <w:r w:rsidR="00570A4A" w:rsidRPr="00864B2F" w:rsidDel="000C74E1">
          <w:rPr>
            <w:rStyle w:val="emailstyle17"/>
            <w:rFonts w:cs="David"/>
            <w:color w:val="auto"/>
            <w:sz w:val="22"/>
            <w:highlight w:val="green"/>
            <w:rtl/>
            <w:rPrChange w:id="727" w:author="אופיר טל" w:date="2021-12-01T13:48:00Z">
              <w:rPr>
                <w:rStyle w:val="emailstyle17"/>
                <w:rFonts w:cs="David"/>
                <w:color w:val="auto"/>
                <w:sz w:val="22"/>
                <w:rtl/>
              </w:rPr>
            </w:rPrChange>
          </w:rPr>
          <w:delText xml:space="preserve"> וזכויות</w:delText>
        </w:r>
        <w:r w:rsidR="006D4C56" w:rsidRPr="00864B2F" w:rsidDel="000C74E1">
          <w:rPr>
            <w:rStyle w:val="emailstyle17"/>
            <w:rFonts w:cs="David"/>
            <w:color w:val="auto"/>
            <w:sz w:val="22"/>
            <w:highlight w:val="green"/>
            <w:rtl/>
            <w:rPrChange w:id="728" w:author="אופיר טל" w:date="2021-12-01T13:48:00Z">
              <w:rPr>
                <w:rStyle w:val="emailstyle17"/>
                <w:rFonts w:cs="David"/>
                <w:color w:val="auto"/>
                <w:sz w:val="22"/>
                <w:rtl/>
              </w:rPr>
            </w:rPrChange>
          </w:rPr>
          <w:delText xml:space="preserve">, </w:delText>
        </w:r>
        <w:r w:rsidR="00CD659C" w:rsidRPr="00864B2F" w:rsidDel="000C74E1">
          <w:rPr>
            <w:rStyle w:val="emailstyle17"/>
            <w:rFonts w:cs="David" w:hint="eastAsia"/>
            <w:color w:val="auto"/>
            <w:sz w:val="22"/>
            <w:highlight w:val="green"/>
            <w:rtl/>
            <w:rPrChange w:id="729" w:author="אופיר טל" w:date="2021-12-01T13:48:00Z">
              <w:rPr>
                <w:rStyle w:val="emailstyle17"/>
                <w:rFonts w:cs="David" w:hint="eastAsia"/>
                <w:color w:val="auto"/>
                <w:sz w:val="22"/>
                <w:rtl/>
              </w:rPr>
            </w:rPrChange>
          </w:rPr>
          <w:delText>עבור</w:delText>
        </w:r>
        <w:r w:rsidR="00C21D00" w:rsidRPr="00864B2F" w:rsidDel="000C74E1">
          <w:rPr>
            <w:rStyle w:val="emailstyle17"/>
            <w:rFonts w:cs="David"/>
            <w:color w:val="auto"/>
            <w:sz w:val="22"/>
            <w:highlight w:val="green"/>
            <w:rtl/>
            <w:rPrChange w:id="730" w:author="אופיר טל" w:date="2021-12-01T13:48:00Z">
              <w:rPr>
                <w:rStyle w:val="emailstyle17"/>
                <w:rFonts w:cs="David"/>
                <w:color w:val="auto"/>
                <w:sz w:val="22"/>
                <w:rtl/>
              </w:rPr>
            </w:rPrChange>
          </w:rPr>
          <w:delText xml:space="preserve"> שנה ושמונה חודשים (סך </w:delText>
        </w:r>
        <w:r w:rsidR="00C21D00" w:rsidRPr="00864B2F" w:rsidDel="000C74E1">
          <w:rPr>
            <w:rStyle w:val="emailstyle17"/>
            <w:rFonts w:cs="David" w:hint="eastAsia"/>
            <w:color w:val="auto"/>
            <w:sz w:val="22"/>
            <w:highlight w:val="green"/>
            <w:rtl/>
            <w:rPrChange w:id="731" w:author="אופיר טל" w:date="2021-12-01T13:48:00Z">
              <w:rPr>
                <w:rStyle w:val="emailstyle17"/>
                <w:rFonts w:cs="David" w:hint="eastAsia"/>
                <w:color w:val="auto"/>
                <w:sz w:val="22"/>
                <w:rtl/>
              </w:rPr>
            </w:rPrChange>
          </w:rPr>
          <w:delText>הכל</w:delText>
        </w:r>
        <w:r w:rsidR="00CD659C" w:rsidRPr="00864B2F" w:rsidDel="000C74E1">
          <w:rPr>
            <w:rStyle w:val="emailstyle17"/>
            <w:rFonts w:cs="David"/>
            <w:color w:val="auto"/>
            <w:sz w:val="22"/>
            <w:highlight w:val="green"/>
            <w:rtl/>
            <w:rPrChange w:id="732" w:author="אופיר טל" w:date="2021-12-01T13:48:00Z">
              <w:rPr>
                <w:rStyle w:val="emailstyle17"/>
                <w:rFonts w:cs="David"/>
                <w:color w:val="auto"/>
                <w:sz w:val="22"/>
                <w:rtl/>
              </w:rPr>
            </w:rPrChange>
          </w:rPr>
          <w:delText xml:space="preserve"> </w:delText>
        </w:r>
        <w:r w:rsidRPr="00864B2F" w:rsidDel="000C74E1">
          <w:rPr>
            <w:rStyle w:val="emailstyle17"/>
            <w:rFonts w:cs="David"/>
            <w:color w:val="auto"/>
            <w:sz w:val="22"/>
            <w:highlight w:val="green"/>
            <w:rtl/>
            <w:rPrChange w:id="733" w:author="אופיר טל" w:date="2021-12-01T13:48:00Z">
              <w:rPr>
                <w:rStyle w:val="emailstyle17"/>
                <w:rFonts w:cs="David"/>
                <w:color w:val="auto"/>
                <w:sz w:val="22"/>
                <w:rtl/>
              </w:rPr>
            </w:rPrChange>
          </w:rPr>
          <w:delText>20</w:delText>
        </w:r>
        <w:r w:rsidR="00CD659C" w:rsidRPr="00864B2F" w:rsidDel="000C74E1">
          <w:rPr>
            <w:rStyle w:val="emailstyle17"/>
            <w:rFonts w:cs="David"/>
            <w:color w:val="auto"/>
            <w:sz w:val="22"/>
            <w:highlight w:val="green"/>
            <w:rtl/>
            <w:rPrChange w:id="734" w:author="אופיר טל" w:date="2021-12-01T13:48:00Z">
              <w:rPr>
                <w:rStyle w:val="emailstyle17"/>
                <w:rFonts w:cs="David"/>
                <w:color w:val="auto"/>
                <w:sz w:val="22"/>
                <w:rtl/>
              </w:rPr>
            </w:rPrChange>
          </w:rPr>
          <w:delText xml:space="preserve"> חודשים</w:delText>
        </w:r>
        <w:r w:rsidR="00441213" w:rsidRPr="00864B2F" w:rsidDel="000C74E1">
          <w:rPr>
            <w:rStyle w:val="emailstyle17"/>
            <w:rFonts w:cs="David"/>
            <w:color w:val="auto"/>
            <w:sz w:val="22"/>
            <w:highlight w:val="green"/>
            <w:rtl/>
            <w:rPrChange w:id="735" w:author="אופיר טל" w:date="2021-12-01T13:48:00Z">
              <w:rPr>
                <w:rStyle w:val="emailstyle17"/>
                <w:rFonts w:cs="David"/>
                <w:color w:val="auto"/>
                <w:sz w:val="22"/>
                <w:rtl/>
              </w:rPr>
            </w:rPrChange>
          </w:rPr>
          <w:delText xml:space="preserve">, </w:delText>
        </w:r>
        <w:r w:rsidR="00441213" w:rsidRPr="00864B2F" w:rsidDel="000C74E1">
          <w:rPr>
            <w:rStyle w:val="emailstyle17"/>
            <w:rFonts w:cs="David" w:hint="eastAsia"/>
            <w:color w:val="auto"/>
            <w:sz w:val="22"/>
            <w:highlight w:val="green"/>
            <w:rtl/>
            <w:rPrChange w:id="736" w:author="אופיר טל" w:date="2021-12-01T13:48:00Z">
              <w:rPr>
                <w:rStyle w:val="emailstyle17"/>
                <w:rFonts w:cs="David" w:hint="eastAsia"/>
                <w:color w:val="auto"/>
                <w:sz w:val="22"/>
                <w:rtl/>
              </w:rPr>
            </w:rPrChange>
          </w:rPr>
          <w:delText>דהיינו</w:delText>
        </w:r>
        <w:r w:rsidR="00441213" w:rsidRPr="00864B2F" w:rsidDel="000C74E1">
          <w:rPr>
            <w:rStyle w:val="emailstyle17"/>
            <w:rFonts w:cs="David"/>
            <w:color w:val="auto"/>
            <w:sz w:val="22"/>
            <w:highlight w:val="green"/>
            <w:rtl/>
            <w:rPrChange w:id="737" w:author="אופיר טל" w:date="2021-12-01T13:48:00Z">
              <w:rPr>
                <w:rStyle w:val="emailstyle17"/>
                <w:rFonts w:cs="David"/>
                <w:color w:val="auto"/>
                <w:sz w:val="22"/>
                <w:rtl/>
              </w:rPr>
            </w:rPrChange>
          </w:rPr>
          <w:delText xml:space="preserve"> 1.667 </w:delText>
        </w:r>
        <w:r w:rsidR="00441213" w:rsidRPr="00864B2F" w:rsidDel="000C74E1">
          <w:rPr>
            <w:rStyle w:val="emailstyle17"/>
            <w:rFonts w:cs="David" w:hint="eastAsia"/>
            <w:color w:val="auto"/>
            <w:sz w:val="22"/>
            <w:highlight w:val="green"/>
            <w:rtl/>
            <w:rPrChange w:id="738" w:author="אופיר טל" w:date="2021-12-01T13:48:00Z">
              <w:rPr>
                <w:rStyle w:val="emailstyle17"/>
                <w:rFonts w:cs="David" w:hint="eastAsia"/>
                <w:color w:val="auto"/>
                <w:sz w:val="22"/>
                <w:rtl/>
              </w:rPr>
            </w:rPrChange>
          </w:rPr>
          <w:delText>שנים</w:delText>
        </w:r>
        <w:r w:rsidR="006D4C56" w:rsidRPr="00864B2F" w:rsidDel="000C74E1">
          <w:rPr>
            <w:rStyle w:val="emailstyle17"/>
            <w:rFonts w:cs="David"/>
            <w:color w:val="auto"/>
            <w:sz w:val="22"/>
            <w:highlight w:val="green"/>
            <w:rtl/>
            <w:rPrChange w:id="739" w:author="אופיר טל" w:date="2021-12-01T13:48:00Z">
              <w:rPr>
                <w:rStyle w:val="emailstyle17"/>
                <w:rFonts w:cs="David"/>
                <w:color w:val="auto"/>
                <w:sz w:val="22"/>
                <w:rtl/>
              </w:rPr>
            </w:rPrChange>
          </w:rPr>
          <w:delText>)</w:delText>
        </w:r>
        <w:r w:rsidR="00570A4A" w:rsidRPr="00864B2F" w:rsidDel="000C74E1">
          <w:rPr>
            <w:rStyle w:val="emailstyle17"/>
            <w:rFonts w:cs="David"/>
            <w:color w:val="auto"/>
            <w:sz w:val="22"/>
            <w:highlight w:val="green"/>
            <w:rtl/>
            <w:rPrChange w:id="740" w:author="אופיר טל" w:date="2021-12-01T13:48:00Z">
              <w:rPr>
                <w:rStyle w:val="emailstyle17"/>
                <w:rFonts w:cs="David"/>
                <w:color w:val="auto"/>
                <w:sz w:val="22"/>
                <w:rtl/>
              </w:rPr>
            </w:rPrChange>
          </w:rPr>
          <w:delText>.</w:delText>
        </w:r>
      </w:del>
    </w:p>
    <w:p w14:paraId="642CB6C6" w14:textId="5BD28648" w:rsidR="00EC132D" w:rsidRPr="00901A33" w:rsidDel="000C74E1" w:rsidRDefault="00EC132D">
      <w:pPr>
        <w:pStyle w:val="11"/>
        <w:numPr>
          <w:ilvl w:val="0"/>
          <w:numId w:val="60"/>
        </w:numPr>
        <w:spacing w:before="0" w:after="240" w:line="360" w:lineRule="auto"/>
        <w:ind w:left="510" w:hanging="425"/>
        <w:rPr>
          <w:del w:id="741" w:author="אופיר טל" w:date="2021-12-09T09:44:00Z"/>
          <w:rStyle w:val="emailstyle17"/>
          <w:rFonts w:cs="David"/>
          <w:color w:val="auto"/>
          <w:sz w:val="22"/>
        </w:rPr>
        <w:pPrChange w:id="742" w:author="אופיר טל" w:date="2021-12-14T14:04:00Z">
          <w:pPr>
            <w:pStyle w:val="11"/>
            <w:numPr>
              <w:numId w:val="47"/>
            </w:numPr>
            <w:tabs>
              <w:tab w:val="num" w:pos="502"/>
            </w:tabs>
            <w:spacing w:before="0" w:after="240" w:line="360" w:lineRule="auto"/>
            <w:ind w:left="510" w:right="360" w:hanging="425"/>
          </w:pPr>
        </w:pPrChange>
      </w:pPr>
      <w:del w:id="743" w:author="אופיר טל" w:date="2021-12-09T09:44:00Z">
        <w:r w:rsidRPr="00901A33" w:rsidDel="000C74E1">
          <w:rPr>
            <w:rStyle w:val="emailstyle17"/>
            <w:rFonts w:cs="David" w:hint="cs"/>
            <w:color w:val="auto"/>
            <w:sz w:val="22"/>
            <w:rtl/>
          </w:rPr>
          <w:delText xml:space="preserve">פירוט הסכומים להם זכאי התובע </w:delText>
        </w:r>
        <w:r w:rsidRPr="00901A33" w:rsidDel="000C74E1">
          <w:rPr>
            <w:rStyle w:val="emailstyle17"/>
            <w:rFonts w:cs="David"/>
            <w:color w:val="auto"/>
            <w:sz w:val="22"/>
            <w:rtl/>
          </w:rPr>
          <w:delText>–</w:delText>
        </w:r>
        <w:r w:rsidRPr="00901A33" w:rsidDel="000C74E1">
          <w:rPr>
            <w:rStyle w:val="emailstyle17"/>
            <w:rFonts w:cs="David" w:hint="cs"/>
            <w:color w:val="auto"/>
            <w:sz w:val="22"/>
            <w:rtl/>
          </w:rPr>
          <w:delText xml:space="preserve"> </w:delText>
        </w:r>
      </w:del>
    </w:p>
    <w:p w14:paraId="226CAD5D" w14:textId="27C30A13" w:rsidR="009E4D90" w:rsidRPr="00901A33" w:rsidDel="000C74E1" w:rsidRDefault="00AA1069">
      <w:pPr>
        <w:pStyle w:val="11"/>
        <w:numPr>
          <w:ilvl w:val="1"/>
          <w:numId w:val="60"/>
        </w:numPr>
        <w:spacing w:before="0" w:after="240" w:line="360" w:lineRule="auto"/>
        <w:ind w:left="1088" w:hanging="567"/>
        <w:rPr>
          <w:del w:id="744" w:author="אופיר טל" w:date="2021-12-09T09:44:00Z"/>
          <w:rStyle w:val="emailstyle17"/>
          <w:rFonts w:cs="David"/>
          <w:color w:val="auto"/>
          <w:sz w:val="22"/>
        </w:rPr>
        <w:pPrChange w:id="745" w:author="אופיר טל" w:date="2021-12-14T14:04:00Z">
          <w:pPr>
            <w:pStyle w:val="11"/>
            <w:numPr>
              <w:ilvl w:val="1"/>
              <w:numId w:val="47"/>
            </w:numPr>
            <w:tabs>
              <w:tab w:val="num" w:pos="1090"/>
              <w:tab w:val="num" w:pos="1359"/>
            </w:tabs>
            <w:spacing w:before="0" w:after="240" w:line="360" w:lineRule="auto"/>
            <w:ind w:left="1088" w:right="792" w:hanging="567"/>
          </w:pPr>
        </w:pPrChange>
      </w:pPr>
      <w:del w:id="746" w:author="אופיר טל" w:date="2021-12-09T09:44:00Z">
        <w:r w:rsidRPr="00901A33" w:rsidDel="000C74E1">
          <w:rPr>
            <w:rStyle w:val="emailstyle17"/>
            <w:rFonts w:cs="David" w:hint="cs"/>
            <w:color w:val="auto"/>
            <w:sz w:val="22"/>
            <w:u w:val="single"/>
            <w:rtl/>
          </w:rPr>
          <w:delText xml:space="preserve">הפרשי שכר עד תום תקופת </w:delText>
        </w:r>
        <w:r w:rsidRPr="00901A33" w:rsidDel="000C74E1">
          <w:rPr>
            <w:rStyle w:val="emailstyle17"/>
            <w:rFonts w:cs="David" w:hint="eastAsia"/>
            <w:color w:val="auto"/>
            <w:sz w:val="22"/>
            <w:u w:val="single"/>
            <w:rtl/>
          </w:rPr>
          <w:delText>החוזה</w:delText>
        </w:r>
        <w:r w:rsidRPr="00901A33" w:rsidDel="000C74E1">
          <w:rPr>
            <w:rStyle w:val="emailstyle17"/>
            <w:rFonts w:cs="David" w:hint="cs"/>
            <w:color w:val="auto"/>
            <w:sz w:val="22"/>
            <w:rtl/>
          </w:rPr>
          <w:delText xml:space="preserve"> - </w:delText>
        </w:r>
        <w:r w:rsidR="00CD659C" w:rsidRPr="00901A33" w:rsidDel="000C74E1">
          <w:rPr>
            <w:rStyle w:val="emailstyle17"/>
            <w:rFonts w:cs="David" w:hint="eastAsia"/>
            <w:color w:val="auto"/>
            <w:sz w:val="22"/>
            <w:rtl/>
          </w:rPr>
          <w:delText>שכר</w:delText>
        </w:r>
        <w:r w:rsidR="00CD659C" w:rsidRPr="00901A33" w:rsidDel="000C74E1">
          <w:rPr>
            <w:rStyle w:val="emailstyle17"/>
            <w:rFonts w:cs="David"/>
            <w:color w:val="auto"/>
            <w:sz w:val="22"/>
            <w:rtl/>
          </w:rPr>
          <w:delText xml:space="preserve"> הבסיס </w:delText>
        </w:r>
        <w:r w:rsidR="00F77E5E" w:rsidRPr="00901A33" w:rsidDel="000C74E1">
          <w:rPr>
            <w:rStyle w:val="emailstyle17"/>
            <w:rFonts w:cs="David" w:hint="eastAsia"/>
            <w:color w:val="auto"/>
            <w:sz w:val="22"/>
            <w:rtl/>
          </w:rPr>
          <w:delText>החודשי</w:delText>
        </w:r>
        <w:r w:rsidR="00F77E5E"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של</w:delText>
        </w:r>
        <w:r w:rsidR="00353EF1"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התובע</w:delText>
        </w:r>
        <w:r w:rsidR="003E44F5"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בחוזה</w:delText>
        </w:r>
        <w:r w:rsidR="00D05229" w:rsidRPr="00901A33" w:rsidDel="000C74E1">
          <w:rPr>
            <w:rStyle w:val="emailstyle17"/>
            <w:rFonts w:cs="David"/>
            <w:color w:val="auto"/>
            <w:sz w:val="22"/>
            <w:rtl/>
          </w:rPr>
          <w:delText xml:space="preserve"> בכירים </w:delText>
        </w:r>
        <w:r w:rsidR="003E44F5" w:rsidRPr="00901A33" w:rsidDel="000C74E1">
          <w:rPr>
            <w:rStyle w:val="emailstyle17"/>
            <w:rFonts w:cs="David"/>
            <w:color w:val="auto"/>
            <w:sz w:val="22"/>
            <w:rtl/>
          </w:rPr>
          <w:delText xml:space="preserve">("שכר </w:delText>
        </w:r>
        <w:r w:rsidR="003E44F5" w:rsidRPr="00901A33" w:rsidDel="000C74E1">
          <w:rPr>
            <w:rStyle w:val="emailstyle17"/>
            <w:rFonts w:cs="David" w:hint="eastAsia"/>
            <w:color w:val="auto"/>
            <w:sz w:val="22"/>
            <w:rtl/>
          </w:rPr>
          <w:delText>יסוד</w:delText>
        </w:r>
        <w:r w:rsidR="003E44F5" w:rsidRPr="00901A33" w:rsidDel="000C74E1">
          <w:rPr>
            <w:rStyle w:val="emailstyle17"/>
            <w:rFonts w:cs="David"/>
            <w:color w:val="auto"/>
            <w:sz w:val="22"/>
            <w:rtl/>
          </w:rPr>
          <w:delText xml:space="preserve"> </w:delText>
        </w:r>
        <w:r w:rsidR="003E44F5" w:rsidRPr="00901A33" w:rsidDel="000C74E1">
          <w:rPr>
            <w:rStyle w:val="emailstyle17"/>
            <w:rFonts w:cs="David" w:hint="eastAsia"/>
            <w:color w:val="auto"/>
            <w:sz w:val="22"/>
            <w:rtl/>
          </w:rPr>
          <w:delText>משולב</w:delText>
        </w:r>
        <w:r w:rsidR="003E44F5" w:rsidRPr="00901A33" w:rsidDel="000C74E1">
          <w:rPr>
            <w:rStyle w:val="emailstyle17"/>
            <w:rFonts w:cs="David"/>
            <w:color w:val="auto"/>
            <w:sz w:val="22"/>
            <w:rtl/>
          </w:rPr>
          <w:delText>")</w:delText>
        </w:r>
        <w:r w:rsidR="00353EF1" w:rsidRPr="00901A33" w:rsidDel="000C74E1">
          <w:rPr>
            <w:rStyle w:val="emailstyle17"/>
            <w:rFonts w:cs="David"/>
            <w:color w:val="auto"/>
            <w:sz w:val="22"/>
            <w:rtl/>
          </w:rPr>
          <w:delText>,</w:delText>
        </w:r>
        <w:r w:rsidR="003B5FF5" w:rsidRPr="00901A33" w:rsidDel="000C74E1">
          <w:rPr>
            <w:rStyle w:val="emailstyle17"/>
            <w:rFonts w:cs="David" w:hint="cs"/>
            <w:color w:val="auto"/>
            <w:sz w:val="22"/>
            <w:rtl/>
          </w:rPr>
          <w:delText xml:space="preserve"> </w:delText>
        </w:r>
        <w:r w:rsidR="00353EF1" w:rsidRPr="00901A33" w:rsidDel="000C74E1">
          <w:rPr>
            <w:rStyle w:val="emailstyle17"/>
            <w:rFonts w:cs="David"/>
            <w:color w:val="auto"/>
            <w:sz w:val="22"/>
            <w:rtl/>
          </w:rPr>
          <w:delText xml:space="preserve">ללא תוספות </w:delText>
        </w:r>
        <w:r w:rsidR="003E44F5" w:rsidRPr="00901A33" w:rsidDel="000C74E1">
          <w:rPr>
            <w:rStyle w:val="emailstyle17"/>
            <w:rFonts w:cs="David" w:hint="eastAsia"/>
            <w:color w:val="auto"/>
            <w:sz w:val="22"/>
            <w:rtl/>
          </w:rPr>
          <w:delText>נילוות</w:delText>
        </w:r>
        <w:r w:rsidR="00353EF1" w:rsidRPr="00901A33" w:rsidDel="000C74E1">
          <w:rPr>
            <w:rStyle w:val="emailstyle17"/>
            <w:rFonts w:cs="David"/>
            <w:color w:val="auto"/>
            <w:sz w:val="22"/>
            <w:rtl/>
          </w:rPr>
          <w:delText>,</w:delText>
        </w:r>
        <w:r w:rsidR="00CD659C" w:rsidRPr="00901A33" w:rsidDel="000C74E1">
          <w:rPr>
            <w:rStyle w:val="emailstyle17"/>
            <w:rFonts w:cs="David"/>
            <w:color w:val="auto"/>
            <w:sz w:val="22"/>
            <w:rtl/>
          </w:rPr>
          <w:delText xml:space="preserve"> </w:delText>
        </w:r>
        <w:r w:rsidR="006E7D6C" w:rsidRPr="00901A33" w:rsidDel="000C74E1">
          <w:rPr>
            <w:rStyle w:val="emailstyle17"/>
            <w:rFonts w:cs="David" w:hint="eastAsia"/>
            <w:color w:val="auto"/>
            <w:sz w:val="22"/>
            <w:rtl/>
          </w:rPr>
          <w:delText>עמד</w:delText>
        </w:r>
        <w:r w:rsidR="006E7D6C" w:rsidRPr="00901A33" w:rsidDel="000C74E1">
          <w:rPr>
            <w:rStyle w:val="emailstyle17"/>
            <w:rFonts w:cs="David"/>
            <w:color w:val="auto"/>
            <w:sz w:val="22"/>
            <w:rtl/>
          </w:rPr>
          <w:delText xml:space="preserve"> </w:delText>
        </w:r>
        <w:r w:rsidR="003B5FF5" w:rsidRPr="00901A33" w:rsidDel="000C74E1">
          <w:rPr>
            <w:rStyle w:val="emailstyle17"/>
            <w:rFonts w:cs="David" w:hint="cs"/>
            <w:color w:val="auto"/>
            <w:sz w:val="22"/>
            <w:rtl/>
          </w:rPr>
          <w:delText xml:space="preserve">בשנת 2013 </w:delText>
        </w:r>
        <w:r w:rsidR="006E7D6C" w:rsidRPr="00901A33" w:rsidDel="000C74E1">
          <w:rPr>
            <w:rStyle w:val="emailstyle17"/>
            <w:rFonts w:cs="David"/>
            <w:color w:val="auto"/>
            <w:sz w:val="22"/>
            <w:rtl/>
          </w:rPr>
          <w:delText xml:space="preserve">על </w:delText>
        </w:r>
        <w:r w:rsidR="00CD659C" w:rsidRPr="00901A33" w:rsidDel="000C74E1">
          <w:rPr>
            <w:rStyle w:val="emailstyle17"/>
            <w:rFonts w:cs="David" w:hint="eastAsia"/>
            <w:color w:val="auto"/>
            <w:sz w:val="22"/>
            <w:rtl/>
          </w:rPr>
          <w:delText>סך</w:delText>
        </w:r>
        <w:r w:rsidR="00CD659C" w:rsidRPr="00901A33" w:rsidDel="000C74E1">
          <w:rPr>
            <w:rStyle w:val="emailstyle17"/>
            <w:rFonts w:cs="David"/>
            <w:color w:val="auto"/>
            <w:sz w:val="22"/>
            <w:rtl/>
          </w:rPr>
          <w:delText xml:space="preserve"> </w:delText>
        </w:r>
        <w:r w:rsidR="00CD659C" w:rsidRPr="00901A33" w:rsidDel="000C74E1">
          <w:rPr>
            <w:rStyle w:val="emailstyle17"/>
            <w:rFonts w:cs="David" w:hint="eastAsia"/>
            <w:color w:val="auto"/>
            <w:sz w:val="22"/>
            <w:rtl/>
          </w:rPr>
          <w:delText>של</w:delText>
        </w:r>
        <w:r w:rsidR="00F77E5E" w:rsidRPr="00901A33" w:rsidDel="000C74E1">
          <w:rPr>
            <w:rStyle w:val="emailstyle17"/>
            <w:rFonts w:cs="David"/>
            <w:b/>
            <w:bCs/>
            <w:color w:val="auto"/>
            <w:sz w:val="22"/>
          </w:rPr>
          <w:delText xml:space="preserve"> </w:delText>
        </w:r>
        <w:r w:rsidR="00A32255" w:rsidRPr="00901A33" w:rsidDel="000C74E1">
          <w:rPr>
            <w:rStyle w:val="emailstyle17"/>
            <w:rFonts w:cs="David"/>
            <w:b/>
            <w:bCs/>
            <w:color w:val="auto"/>
            <w:sz w:val="22"/>
            <w:rtl/>
          </w:rPr>
          <w:delText>35,</w:delText>
        </w:r>
        <w:r w:rsidR="00C817BC" w:rsidRPr="00901A33" w:rsidDel="000C74E1">
          <w:rPr>
            <w:rStyle w:val="emailstyle17"/>
            <w:rFonts w:cs="David"/>
            <w:b/>
            <w:bCs/>
            <w:color w:val="auto"/>
            <w:sz w:val="22"/>
            <w:rtl/>
          </w:rPr>
          <w:delText xml:space="preserve">461 </w:delText>
        </w:r>
        <w:r w:rsidR="00CD659C" w:rsidRPr="00901A33" w:rsidDel="000C74E1">
          <w:rPr>
            <w:rStyle w:val="emailstyle17"/>
            <w:rFonts w:cs="David" w:hint="eastAsia"/>
            <w:b/>
            <w:bCs/>
            <w:color w:val="auto"/>
            <w:sz w:val="22"/>
            <w:rtl/>
          </w:rPr>
          <w:delText>₪</w:delText>
        </w:r>
        <w:r w:rsidR="00EE1C6E" w:rsidRPr="00901A33" w:rsidDel="000C74E1">
          <w:rPr>
            <w:rStyle w:val="emailstyle17"/>
            <w:rFonts w:cs="David" w:hint="cs"/>
            <w:b/>
            <w:bCs/>
            <w:color w:val="auto"/>
            <w:sz w:val="22"/>
            <w:rtl/>
          </w:rPr>
          <w:delText xml:space="preserve"> </w:delText>
        </w:r>
        <w:r w:rsidR="00EE1C6E" w:rsidRPr="00901A33" w:rsidDel="000C74E1">
          <w:rPr>
            <w:rStyle w:val="emailstyle17"/>
            <w:rFonts w:cs="David"/>
            <w:color w:val="auto"/>
            <w:sz w:val="22"/>
            <w:rtl/>
          </w:rPr>
          <w:delText xml:space="preserve">(90% </w:delText>
        </w:r>
        <w:r w:rsidR="00EE1C6E" w:rsidRPr="00901A33" w:rsidDel="000C74E1">
          <w:rPr>
            <w:rStyle w:val="emailstyle17"/>
            <w:rFonts w:cs="David" w:hint="eastAsia"/>
            <w:color w:val="auto"/>
            <w:sz w:val="22"/>
            <w:rtl/>
          </w:rPr>
          <w:delText>ממשכורת</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סגן</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שר</w:delText>
        </w:r>
        <w:r w:rsidR="003B5FF5" w:rsidRPr="00901A33" w:rsidDel="000C74E1">
          <w:rPr>
            <w:rStyle w:val="emailstyle17"/>
            <w:rFonts w:cs="David" w:hint="cs"/>
            <w:color w:val="auto"/>
            <w:sz w:val="22"/>
            <w:rtl/>
          </w:rPr>
          <w:delText xml:space="preserve">). </w:delText>
        </w:r>
        <w:r w:rsidR="00675E15" w:rsidRPr="00901A33" w:rsidDel="000C74E1">
          <w:rPr>
            <w:rStyle w:val="emailstyle17"/>
            <w:rFonts w:cs="David"/>
            <w:color w:val="auto"/>
            <w:sz w:val="22"/>
            <w:rtl/>
          </w:rPr>
          <w:delText xml:space="preserve"> </w:delText>
        </w:r>
        <w:r w:rsidR="00E30409" w:rsidRPr="00901A33" w:rsidDel="000C74E1">
          <w:rPr>
            <w:rStyle w:val="emailstyle17"/>
            <w:rFonts w:cs="David" w:hint="eastAsia"/>
            <w:color w:val="auto"/>
            <w:sz w:val="22"/>
            <w:rtl/>
          </w:rPr>
          <w:delText>עבור</w:delText>
        </w:r>
        <w:r w:rsidR="00E30409" w:rsidRPr="00901A33" w:rsidDel="000C74E1">
          <w:rPr>
            <w:rStyle w:val="emailstyle17"/>
            <w:rFonts w:cs="David"/>
            <w:color w:val="auto"/>
            <w:sz w:val="22"/>
            <w:rtl/>
          </w:rPr>
          <w:delText xml:space="preserve"> 20 חודשים</w:delText>
        </w:r>
        <w:r w:rsidR="00B6070B" w:rsidRPr="00901A33" w:rsidDel="000C74E1">
          <w:rPr>
            <w:rStyle w:val="emailstyle17"/>
            <w:rFonts w:cs="David" w:hint="cs"/>
            <w:color w:val="auto"/>
            <w:sz w:val="22"/>
            <w:rtl/>
          </w:rPr>
          <w:delText xml:space="preserve"> </w:delText>
        </w:r>
        <w:r w:rsidR="00D05229" w:rsidRPr="00901A33" w:rsidDel="000C74E1">
          <w:rPr>
            <w:rStyle w:val="emailstyle17"/>
            <w:rFonts w:cs="David"/>
            <w:color w:val="auto"/>
            <w:sz w:val="22"/>
            <w:rtl/>
          </w:rPr>
          <w:delText xml:space="preserve">עד לתום התקופה הקצובה) </w:delText>
        </w:r>
        <w:r w:rsidR="00E30409" w:rsidRPr="00901A33" w:rsidDel="000C74E1">
          <w:rPr>
            <w:rStyle w:val="emailstyle17"/>
            <w:rFonts w:cs="David" w:hint="eastAsia"/>
            <w:color w:val="auto"/>
            <w:sz w:val="22"/>
            <w:rtl/>
          </w:rPr>
          <w:delText>זכאי</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אם</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כן</w:delText>
        </w:r>
        <w:r w:rsidR="00D05229" w:rsidRPr="00901A33" w:rsidDel="000C74E1">
          <w:rPr>
            <w:rStyle w:val="emailstyle17"/>
            <w:rFonts w:cs="David"/>
            <w:color w:val="auto"/>
            <w:sz w:val="22"/>
            <w:rtl/>
          </w:rPr>
          <w:delText>,</w:delText>
        </w:r>
        <w:r w:rsidR="00E30409" w:rsidRPr="00901A33" w:rsidDel="000C74E1">
          <w:rPr>
            <w:rStyle w:val="emailstyle17"/>
            <w:rFonts w:cs="David"/>
            <w:color w:val="auto"/>
            <w:sz w:val="22"/>
            <w:rtl/>
          </w:rPr>
          <w:delText xml:space="preserve"> התובע לסך </w:delText>
        </w:r>
        <w:r w:rsidR="00E30409" w:rsidRPr="00901A33" w:rsidDel="000C74E1">
          <w:rPr>
            <w:rStyle w:val="emailstyle17"/>
            <w:rFonts w:cs="David"/>
            <w:b/>
            <w:bCs/>
            <w:color w:val="auto"/>
            <w:sz w:val="22"/>
            <w:rtl/>
          </w:rPr>
          <w:delText>709,</w:delText>
        </w:r>
        <w:r w:rsidR="00C817BC" w:rsidRPr="00901A33" w:rsidDel="000C74E1">
          <w:rPr>
            <w:rStyle w:val="emailstyle17"/>
            <w:rFonts w:cs="David"/>
            <w:b/>
            <w:bCs/>
            <w:color w:val="auto"/>
            <w:sz w:val="22"/>
            <w:rtl/>
          </w:rPr>
          <w:delText xml:space="preserve">220 </w:delText>
        </w:r>
        <w:r w:rsidR="00E30409" w:rsidRPr="00901A33" w:rsidDel="000C74E1">
          <w:rPr>
            <w:rStyle w:val="emailstyle17"/>
            <w:rFonts w:cs="David" w:hint="eastAsia"/>
            <w:b/>
            <w:bCs/>
            <w:color w:val="auto"/>
            <w:sz w:val="22"/>
            <w:rtl/>
          </w:rPr>
          <w:delText>₪</w:delText>
        </w:r>
        <w:r w:rsidR="00E30409" w:rsidRPr="00901A33" w:rsidDel="000C74E1">
          <w:rPr>
            <w:rStyle w:val="emailstyle17"/>
            <w:rFonts w:cs="David"/>
            <w:color w:val="auto"/>
            <w:sz w:val="22"/>
            <w:rtl/>
          </w:rPr>
          <w:delText>.</w:delText>
        </w:r>
      </w:del>
    </w:p>
    <w:p w14:paraId="5A08560E" w14:textId="2FEC38E8" w:rsidR="00501BE3" w:rsidDel="000C74E1" w:rsidRDefault="00501BE3">
      <w:pPr>
        <w:pStyle w:val="11"/>
        <w:tabs>
          <w:tab w:val="num" w:pos="1090"/>
        </w:tabs>
        <w:spacing w:before="0" w:after="240" w:line="360" w:lineRule="auto"/>
        <w:ind w:left="453" w:firstLine="635"/>
        <w:rPr>
          <w:del w:id="747" w:author="אופיר טל" w:date="2021-12-09T09:44:00Z"/>
          <w:rStyle w:val="emailstyle17"/>
          <w:rFonts w:cs="David"/>
          <w:b/>
          <w:bCs/>
          <w:color w:val="auto"/>
          <w:sz w:val="22"/>
          <w:u w:val="single"/>
          <w:rtl/>
        </w:rPr>
        <w:pPrChange w:id="748" w:author="אופיר טל" w:date="2021-12-14T14:04:00Z">
          <w:pPr>
            <w:pStyle w:val="11"/>
            <w:tabs>
              <w:tab w:val="num" w:pos="1090"/>
            </w:tabs>
            <w:spacing w:before="0" w:after="240" w:line="360" w:lineRule="auto"/>
            <w:ind w:left="453" w:right="360" w:firstLine="635"/>
          </w:pPr>
        </w:pPrChange>
      </w:pPr>
      <w:del w:id="749" w:author="אופיר טל" w:date="2021-12-09T09:44:00Z">
        <w:r w:rsidRPr="00901A33" w:rsidDel="000C74E1">
          <w:rPr>
            <w:rStyle w:val="emailstyle17"/>
            <w:rFonts w:cs="David" w:hint="cs"/>
            <w:b/>
            <w:bCs/>
            <w:color w:val="auto"/>
            <w:sz w:val="22"/>
            <w:rtl/>
          </w:rPr>
          <w:delText>בצירוף רבית והצמדה כדין מיום 1.</w:delText>
        </w:r>
        <w:r w:rsidR="00F07675" w:rsidRPr="00901A33" w:rsidDel="000C74E1">
          <w:rPr>
            <w:rStyle w:val="emailstyle17"/>
            <w:rFonts w:cs="David" w:hint="cs"/>
            <w:b/>
            <w:bCs/>
            <w:color w:val="auto"/>
            <w:sz w:val="22"/>
            <w:rtl/>
          </w:rPr>
          <w:delText>5</w:delText>
        </w:r>
        <w:r w:rsidRPr="00901A33" w:rsidDel="000C74E1">
          <w:rPr>
            <w:rStyle w:val="emailstyle17"/>
            <w:rFonts w:cs="David" w:hint="cs"/>
            <w:b/>
            <w:bCs/>
            <w:color w:val="auto"/>
            <w:sz w:val="22"/>
            <w:rtl/>
          </w:rPr>
          <w:delText>.201</w:delText>
        </w:r>
        <w:r w:rsidR="00F07675" w:rsidRPr="00901A33" w:rsidDel="000C74E1">
          <w:rPr>
            <w:rStyle w:val="emailstyle17"/>
            <w:rFonts w:cs="David" w:hint="cs"/>
            <w:b/>
            <w:bCs/>
            <w:color w:val="auto"/>
            <w:sz w:val="22"/>
            <w:rtl/>
          </w:rPr>
          <w:delText>3</w:delText>
        </w:r>
        <w:r w:rsidRPr="00901A33" w:rsidDel="000C74E1">
          <w:rPr>
            <w:rStyle w:val="emailstyle17"/>
            <w:rFonts w:cs="David" w:hint="cs"/>
            <w:b/>
            <w:bCs/>
            <w:color w:val="auto"/>
            <w:sz w:val="22"/>
            <w:rtl/>
          </w:rPr>
          <w:delText xml:space="preserve"> </w:delText>
        </w:r>
        <w:r w:rsidR="00F07675" w:rsidRPr="00901A33" w:rsidDel="000C74E1">
          <w:rPr>
            <w:rStyle w:val="emailstyle17"/>
            <w:rFonts w:cs="David" w:hint="cs"/>
            <w:b/>
            <w:bCs/>
            <w:color w:val="auto"/>
            <w:sz w:val="22"/>
            <w:rtl/>
          </w:rPr>
          <w:delText xml:space="preserve">(אמצע תקופת החוזה) </w:delText>
        </w:r>
        <w:r w:rsidRPr="00901A33" w:rsidDel="000C74E1">
          <w:rPr>
            <w:rStyle w:val="emailstyle17"/>
            <w:rFonts w:cs="David" w:hint="cs"/>
            <w:b/>
            <w:bCs/>
            <w:color w:val="auto"/>
            <w:sz w:val="22"/>
            <w:rtl/>
          </w:rPr>
          <w:delText>- סכום של 7</w:delText>
        </w:r>
        <w:r w:rsidR="00F07675" w:rsidRPr="00901A33" w:rsidDel="000C74E1">
          <w:rPr>
            <w:rStyle w:val="emailstyle17"/>
            <w:rFonts w:cs="David" w:hint="cs"/>
            <w:b/>
            <w:bCs/>
            <w:color w:val="auto"/>
            <w:sz w:val="22"/>
            <w:rtl/>
          </w:rPr>
          <w:delText>72,905</w:delText>
        </w:r>
        <w:r w:rsidRPr="00901A33" w:rsidDel="000C74E1">
          <w:rPr>
            <w:rStyle w:val="emailstyle17"/>
            <w:rFonts w:cs="David" w:hint="cs"/>
            <w:b/>
            <w:bCs/>
            <w:color w:val="auto"/>
            <w:sz w:val="22"/>
            <w:rtl/>
          </w:rPr>
          <w:delText xml:space="preserve"> ₪.</w:delText>
        </w:r>
        <w:r w:rsidR="00B6070B" w:rsidRPr="00901A33" w:rsidDel="000C74E1">
          <w:rPr>
            <w:rStyle w:val="emailstyle17"/>
            <w:rFonts w:cs="David" w:hint="cs"/>
            <w:b/>
            <w:bCs/>
            <w:color w:val="auto"/>
            <w:sz w:val="22"/>
            <w:u w:val="single"/>
            <w:rtl/>
          </w:rPr>
          <w:delText xml:space="preserve"> </w:delText>
        </w:r>
      </w:del>
    </w:p>
    <w:p w14:paraId="14B8D5F1" w14:textId="144FD741" w:rsidR="003B377B" w:rsidDel="000C74E1" w:rsidRDefault="003B377B">
      <w:pPr>
        <w:pStyle w:val="11"/>
        <w:tabs>
          <w:tab w:val="num" w:pos="1090"/>
        </w:tabs>
        <w:spacing w:before="0" w:after="240" w:line="360" w:lineRule="auto"/>
        <w:rPr>
          <w:del w:id="750" w:author="אופיר טל" w:date="2021-12-09T09:44:00Z"/>
          <w:rStyle w:val="emailstyle17"/>
          <w:rFonts w:cs="David"/>
          <w:b/>
          <w:bCs/>
          <w:color w:val="auto"/>
          <w:sz w:val="22"/>
          <w:u w:val="single"/>
          <w:rtl/>
        </w:rPr>
        <w:pPrChange w:id="751" w:author="אופיר טל" w:date="2021-12-14T14:04:00Z">
          <w:pPr>
            <w:pStyle w:val="11"/>
            <w:tabs>
              <w:tab w:val="num" w:pos="1090"/>
            </w:tabs>
            <w:spacing w:before="0" w:after="240" w:line="360" w:lineRule="auto"/>
            <w:ind w:right="360"/>
          </w:pPr>
        </w:pPrChange>
      </w:pPr>
    </w:p>
    <w:p w14:paraId="11F42D89" w14:textId="56018A37" w:rsidR="003B377B" w:rsidRPr="00901A33" w:rsidDel="000C74E1" w:rsidRDefault="003B377B">
      <w:pPr>
        <w:pStyle w:val="11"/>
        <w:tabs>
          <w:tab w:val="num" w:pos="1090"/>
        </w:tabs>
        <w:spacing w:before="0" w:after="240" w:line="360" w:lineRule="auto"/>
        <w:rPr>
          <w:del w:id="752" w:author="אופיר טל" w:date="2021-12-09T09:44:00Z"/>
          <w:rStyle w:val="emailstyle17"/>
          <w:rFonts w:cs="David"/>
          <w:b/>
          <w:bCs/>
          <w:color w:val="auto"/>
          <w:sz w:val="22"/>
          <w:u w:val="single"/>
          <w:rtl/>
        </w:rPr>
        <w:pPrChange w:id="753" w:author="אופיר טל" w:date="2021-12-14T14:04:00Z">
          <w:pPr>
            <w:pStyle w:val="11"/>
            <w:tabs>
              <w:tab w:val="num" w:pos="1090"/>
            </w:tabs>
            <w:spacing w:before="0" w:after="240" w:line="360" w:lineRule="auto"/>
            <w:ind w:right="360"/>
          </w:pPr>
        </w:pPrChange>
      </w:pPr>
    </w:p>
    <w:p w14:paraId="79722705" w14:textId="75BC7659" w:rsidR="000354CC" w:rsidRPr="00901A33" w:rsidDel="000C74E1" w:rsidRDefault="003E44F5">
      <w:pPr>
        <w:pStyle w:val="11"/>
        <w:numPr>
          <w:ilvl w:val="1"/>
          <w:numId w:val="60"/>
        </w:numPr>
        <w:spacing w:before="0" w:after="240" w:line="360" w:lineRule="auto"/>
        <w:ind w:left="1090" w:hanging="567"/>
        <w:rPr>
          <w:del w:id="754" w:author="אופיר טל" w:date="2021-12-09T09:44:00Z"/>
          <w:rStyle w:val="emailstyle17"/>
          <w:rFonts w:cs="David"/>
          <w:color w:val="auto"/>
          <w:sz w:val="22"/>
        </w:rPr>
        <w:pPrChange w:id="755" w:author="אופיר טל" w:date="2021-12-14T14:04:00Z">
          <w:pPr>
            <w:pStyle w:val="11"/>
            <w:numPr>
              <w:ilvl w:val="1"/>
              <w:numId w:val="47"/>
            </w:numPr>
            <w:tabs>
              <w:tab w:val="num" w:pos="1359"/>
            </w:tabs>
            <w:spacing w:before="0" w:after="240" w:line="360" w:lineRule="auto"/>
            <w:ind w:left="1090" w:right="792" w:hanging="567"/>
          </w:pPr>
        </w:pPrChange>
      </w:pPr>
      <w:del w:id="756" w:author="אופיר טל" w:date="2021-12-09T09:44:00Z">
        <w:r w:rsidRPr="00901A33" w:rsidDel="000C74E1">
          <w:rPr>
            <w:rStyle w:val="emailstyle17"/>
            <w:rFonts w:cs="David" w:hint="eastAsia"/>
            <w:color w:val="auto"/>
            <w:sz w:val="22"/>
            <w:u w:val="single"/>
            <w:rtl/>
          </w:rPr>
          <w:delText>תשלומים</w:delText>
        </w:r>
        <w:r w:rsidRPr="00901A33" w:rsidDel="000C74E1">
          <w:rPr>
            <w:rStyle w:val="emailstyle17"/>
            <w:rFonts w:cs="David"/>
            <w:color w:val="auto"/>
            <w:sz w:val="22"/>
            <w:u w:val="single"/>
            <w:rtl/>
          </w:rPr>
          <w:delText xml:space="preserve"> </w:delText>
        </w:r>
        <w:r w:rsidRPr="00901A33" w:rsidDel="000C74E1">
          <w:rPr>
            <w:rStyle w:val="emailstyle17"/>
            <w:rFonts w:cs="David" w:hint="eastAsia"/>
            <w:color w:val="auto"/>
            <w:sz w:val="22"/>
            <w:u w:val="single"/>
            <w:rtl/>
          </w:rPr>
          <w:delText>נל</w:delText>
        </w:r>
        <w:r w:rsidR="00C21D00" w:rsidRPr="00901A33" w:rsidDel="000C74E1">
          <w:rPr>
            <w:rStyle w:val="emailstyle17"/>
            <w:rFonts w:cs="David" w:hint="cs"/>
            <w:color w:val="auto"/>
            <w:sz w:val="22"/>
            <w:u w:val="single"/>
            <w:rtl/>
          </w:rPr>
          <w:delText>ו</w:delText>
        </w:r>
        <w:r w:rsidRPr="00901A33" w:rsidDel="000C74E1">
          <w:rPr>
            <w:rStyle w:val="emailstyle17"/>
            <w:rFonts w:cs="David" w:hint="eastAsia"/>
            <w:color w:val="auto"/>
            <w:sz w:val="22"/>
            <w:u w:val="single"/>
            <w:rtl/>
          </w:rPr>
          <w:delText>וים</w:delText>
        </w:r>
        <w:r w:rsidRPr="00901A33" w:rsidDel="000C74E1">
          <w:rPr>
            <w:rStyle w:val="emailstyle17"/>
            <w:rFonts w:cs="David"/>
            <w:color w:val="auto"/>
            <w:sz w:val="22"/>
            <w:rtl/>
          </w:rPr>
          <w:delText xml:space="preserve"> אחרים</w:delText>
        </w:r>
        <w:r w:rsidR="000354CC" w:rsidRPr="00901A33" w:rsidDel="000C74E1">
          <w:rPr>
            <w:rStyle w:val="emailstyle17"/>
            <w:rFonts w:cs="David" w:hint="cs"/>
            <w:color w:val="auto"/>
            <w:sz w:val="22"/>
            <w:rtl/>
          </w:rPr>
          <w:delText>, כמפורט להלן:</w:delText>
        </w:r>
      </w:del>
    </w:p>
    <w:p w14:paraId="2367DE49" w14:textId="61A618A1" w:rsidR="000354CC" w:rsidRPr="00901A33" w:rsidDel="000C74E1" w:rsidRDefault="000354CC" w:rsidP="00A35B76">
      <w:pPr>
        <w:pStyle w:val="11"/>
        <w:numPr>
          <w:ilvl w:val="0"/>
          <w:numId w:val="41"/>
        </w:numPr>
        <w:tabs>
          <w:tab w:val="left" w:pos="1430"/>
        </w:tabs>
        <w:spacing w:before="0" w:after="240" w:line="360" w:lineRule="auto"/>
        <w:rPr>
          <w:del w:id="757" w:author="אופיר טל" w:date="2021-12-09T09:44:00Z"/>
          <w:rStyle w:val="emailstyle17"/>
          <w:rFonts w:ascii="David" w:hAnsi="David" w:cs="David"/>
          <w:color w:val="auto"/>
          <w:sz w:val="24"/>
        </w:rPr>
      </w:pPr>
      <w:del w:id="758"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לקרן ההשתלמות בשיעור של 7.5% משכר הבסיס: 53,200 ₪ (709,340</w:delText>
        </w:r>
        <w:r w:rsidRPr="00901A33" w:rsidDel="000C74E1">
          <w:rPr>
            <w:rStyle w:val="emailstyle17"/>
            <w:rFonts w:ascii="David" w:hAnsi="David" w:cs="David" w:hint="cs"/>
            <w:color w:val="auto"/>
            <w:sz w:val="24"/>
            <w:rtl/>
          </w:rPr>
          <w:delText xml:space="preserve"> ₪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7.5%)</w:delText>
        </w:r>
        <w:r w:rsidRPr="00901A33" w:rsidDel="000C74E1">
          <w:rPr>
            <w:rStyle w:val="emailstyle17"/>
            <w:rFonts w:ascii="David" w:hAnsi="David" w:cs="David" w:hint="cs"/>
            <w:color w:val="auto"/>
            <w:sz w:val="24"/>
            <w:rtl/>
          </w:rPr>
          <w:delText xml:space="preserve">; </w:delText>
        </w:r>
      </w:del>
    </w:p>
    <w:p w14:paraId="7B61011C" w14:textId="2F3B366C" w:rsidR="000354CC" w:rsidRPr="00901A33" w:rsidDel="000C74E1" w:rsidRDefault="000354CC">
      <w:pPr>
        <w:pStyle w:val="11"/>
        <w:numPr>
          <w:ilvl w:val="0"/>
          <w:numId w:val="41"/>
        </w:numPr>
        <w:tabs>
          <w:tab w:val="left" w:pos="1430"/>
        </w:tabs>
        <w:spacing w:before="0" w:after="240" w:line="360" w:lineRule="auto"/>
        <w:rPr>
          <w:del w:id="759" w:author="אופיר טל" w:date="2021-12-09T09:44:00Z"/>
          <w:rStyle w:val="emailstyle17"/>
          <w:rFonts w:ascii="David" w:hAnsi="David" w:cs="David"/>
          <w:color w:val="auto"/>
          <w:sz w:val="24"/>
        </w:rPr>
        <w:pPrChange w:id="760" w:author="אופיר טל" w:date="2021-12-14T14:04:00Z">
          <w:pPr>
            <w:pStyle w:val="11"/>
            <w:numPr>
              <w:numId w:val="41"/>
            </w:numPr>
            <w:tabs>
              <w:tab w:val="left" w:pos="1430"/>
            </w:tabs>
            <w:spacing w:before="0" w:after="240" w:line="360" w:lineRule="auto"/>
            <w:ind w:left="1448" w:hanging="360"/>
          </w:pPr>
        </w:pPrChange>
      </w:pPr>
      <w:del w:id="761"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 xml:space="preserve">לקרן פנסיה </w:delText>
        </w:r>
        <w:r w:rsidRPr="00901A33" w:rsidDel="000C74E1">
          <w:rPr>
            <w:rStyle w:val="emailstyle17"/>
            <w:rFonts w:ascii="David" w:hAnsi="David" w:cs="David" w:hint="cs"/>
            <w:color w:val="auto"/>
            <w:sz w:val="24"/>
            <w:rtl/>
          </w:rPr>
          <w:delText xml:space="preserve">בשיעור של 7.5% </w:delText>
        </w:r>
        <w:r w:rsidRPr="00901A33" w:rsidDel="000C74E1">
          <w:rPr>
            <w:rStyle w:val="emailstyle17"/>
            <w:rFonts w:ascii="David" w:hAnsi="David" w:cs="David"/>
            <w:color w:val="auto"/>
            <w:sz w:val="24"/>
            <w:rtl/>
          </w:rPr>
          <w:delText xml:space="preserve">על תשלומים לא פנסיוניים (7.5%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51,949</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3,896</w:delText>
        </w:r>
        <w:r w:rsidRPr="00901A33" w:rsidDel="000C74E1">
          <w:rPr>
            <w:rStyle w:val="emailstyle17"/>
            <w:rFonts w:ascii="David" w:hAnsi="David" w:cs="David" w:hint="cs"/>
            <w:color w:val="auto"/>
            <w:sz w:val="24"/>
            <w:rtl/>
          </w:rPr>
          <w:delText xml:space="preserve"> ₪; </w:delText>
        </w:r>
      </w:del>
    </w:p>
    <w:p w14:paraId="62C769C3" w14:textId="70340B77" w:rsidR="000354CC" w:rsidRPr="00901A33" w:rsidDel="000C74E1" w:rsidRDefault="000354CC">
      <w:pPr>
        <w:pStyle w:val="11"/>
        <w:numPr>
          <w:ilvl w:val="0"/>
          <w:numId w:val="41"/>
        </w:numPr>
        <w:tabs>
          <w:tab w:val="left" w:pos="1430"/>
        </w:tabs>
        <w:spacing w:before="0" w:after="240" w:line="360" w:lineRule="auto"/>
        <w:rPr>
          <w:del w:id="762" w:author="אופיר טל" w:date="2021-12-09T09:44:00Z"/>
          <w:rStyle w:val="emailstyle17"/>
          <w:rFonts w:ascii="David" w:hAnsi="David" w:cs="David"/>
          <w:color w:val="auto"/>
          <w:sz w:val="24"/>
        </w:rPr>
        <w:pPrChange w:id="763" w:author="אופיר טל" w:date="2021-12-14T14:04:00Z">
          <w:pPr>
            <w:pStyle w:val="11"/>
            <w:numPr>
              <w:numId w:val="41"/>
            </w:numPr>
            <w:tabs>
              <w:tab w:val="left" w:pos="1430"/>
            </w:tabs>
            <w:spacing w:before="0" w:after="240" w:line="360" w:lineRule="auto"/>
            <w:ind w:left="1448" w:hanging="360"/>
          </w:pPr>
        </w:pPrChange>
      </w:pPr>
      <w:del w:id="764" w:author="אופיר טל" w:date="2021-12-09T09:44:00Z">
        <w:r w:rsidRPr="00901A33" w:rsidDel="000C74E1">
          <w:rPr>
            <w:rStyle w:val="emailstyle17"/>
            <w:rFonts w:ascii="David" w:hAnsi="David" w:cs="David" w:hint="cs"/>
            <w:color w:val="auto"/>
            <w:sz w:val="24"/>
            <w:rtl/>
          </w:rPr>
          <w:delText>ד</w:delText>
        </w:r>
        <w:r w:rsidRPr="00901A33" w:rsidDel="000C74E1">
          <w:rPr>
            <w:rStyle w:val="emailstyle17"/>
            <w:rFonts w:ascii="David" w:hAnsi="David" w:cs="David"/>
            <w:color w:val="auto"/>
            <w:sz w:val="24"/>
            <w:rtl/>
          </w:rPr>
          <w:delText>מי כלכלה (שלא נדרשות קבלות בגינם): 772 ₪ לחודש, ובסך הכל: 15,440 ₪ (772</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 xml:space="preserve">X </w:delText>
        </w:r>
        <w:r w:rsidRPr="00901A33" w:rsidDel="000C74E1">
          <w:rPr>
            <w:rStyle w:val="emailstyle17"/>
            <w:rFonts w:ascii="David" w:hAnsi="David" w:cs="David" w:hint="cs"/>
            <w:color w:val="auto"/>
            <w:sz w:val="24"/>
            <w:rtl/>
          </w:rPr>
          <w:delText>20</w:delText>
        </w:r>
        <w:r w:rsidRPr="00901A33" w:rsidDel="000C74E1">
          <w:rPr>
            <w:rStyle w:val="emailstyle17"/>
            <w:rFonts w:ascii="David" w:hAnsi="David" w:cs="David"/>
            <w:color w:val="auto"/>
            <w:sz w:val="24"/>
            <w:rtl/>
          </w:rPr>
          <w:delText>)</w:delText>
        </w:r>
        <w:r w:rsidRPr="00901A33" w:rsidDel="000C74E1">
          <w:rPr>
            <w:rStyle w:val="emailstyle17"/>
            <w:rFonts w:ascii="David" w:hAnsi="David" w:cs="David" w:hint="cs"/>
            <w:color w:val="auto"/>
            <w:sz w:val="24"/>
            <w:rtl/>
          </w:rPr>
          <w:delText xml:space="preserve">; </w:delText>
        </w:r>
      </w:del>
    </w:p>
    <w:p w14:paraId="1731567A" w14:textId="7EF964A3" w:rsidR="000354CC" w:rsidRPr="00901A33" w:rsidDel="000C74E1" w:rsidRDefault="000354CC">
      <w:pPr>
        <w:pStyle w:val="11"/>
        <w:numPr>
          <w:ilvl w:val="0"/>
          <w:numId w:val="41"/>
        </w:numPr>
        <w:tabs>
          <w:tab w:val="left" w:pos="1430"/>
        </w:tabs>
        <w:spacing w:before="0" w:after="240" w:line="360" w:lineRule="auto"/>
        <w:rPr>
          <w:del w:id="765" w:author="אופיר טל" w:date="2021-12-09T09:44:00Z"/>
          <w:rStyle w:val="emailstyle17"/>
          <w:rFonts w:ascii="David" w:hAnsi="David" w:cs="David"/>
          <w:color w:val="auto"/>
          <w:sz w:val="24"/>
        </w:rPr>
        <w:pPrChange w:id="766" w:author="אופיר טל" w:date="2021-12-14T14:04:00Z">
          <w:pPr>
            <w:pStyle w:val="11"/>
            <w:numPr>
              <w:numId w:val="41"/>
            </w:numPr>
            <w:tabs>
              <w:tab w:val="left" w:pos="1430"/>
            </w:tabs>
            <w:spacing w:before="0" w:after="240" w:line="360" w:lineRule="auto"/>
            <w:ind w:left="1448" w:hanging="360"/>
          </w:pPr>
        </w:pPrChange>
      </w:pPr>
      <w:del w:id="767" w:author="אופיר טל" w:date="2021-12-09T09:44:00Z">
        <w:r w:rsidRPr="00901A33" w:rsidDel="000C74E1">
          <w:rPr>
            <w:rStyle w:val="emailstyle17"/>
            <w:rFonts w:ascii="David" w:hAnsi="David" w:cs="David" w:hint="cs"/>
            <w:color w:val="auto"/>
            <w:sz w:val="24"/>
            <w:rtl/>
          </w:rPr>
          <w:delText>א</w:delText>
        </w:r>
        <w:r w:rsidRPr="00901A33" w:rsidDel="000C74E1">
          <w:rPr>
            <w:rStyle w:val="emailstyle17"/>
            <w:rFonts w:ascii="David" w:hAnsi="David" w:cs="David"/>
            <w:color w:val="auto"/>
            <w:sz w:val="24"/>
            <w:rtl/>
          </w:rPr>
          <w:delText>חזקת רכב רמה ד' (הוצ' קבועות ללא דווח וללא הצגת קבלות)</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1,352</w:delText>
        </w:r>
        <w:r w:rsidR="0082693D"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לחודש</w:delText>
        </w:r>
        <w:r w:rsidRPr="00901A33" w:rsidDel="000C74E1">
          <w:rPr>
            <w:rStyle w:val="emailstyle17"/>
            <w:rFonts w:ascii="David" w:hAnsi="David" w:cs="David" w:hint="cs"/>
            <w:color w:val="auto"/>
            <w:sz w:val="24"/>
            <w:rtl/>
          </w:rPr>
          <w:delText>, ובסך הכל</w:delText>
        </w:r>
        <w:r w:rsidRPr="00901A33" w:rsidDel="000C74E1">
          <w:rPr>
            <w:rStyle w:val="emailstyle17"/>
            <w:rFonts w:ascii="David" w:hAnsi="David" w:cs="David"/>
            <w:color w:val="auto"/>
            <w:sz w:val="24"/>
            <w:rtl/>
          </w:rPr>
          <w:delText xml:space="preserve"> 27,040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15920557" w14:textId="0C519F89" w:rsidR="000354CC" w:rsidRPr="00901A33" w:rsidDel="000C74E1" w:rsidRDefault="000354CC">
      <w:pPr>
        <w:pStyle w:val="11"/>
        <w:numPr>
          <w:ilvl w:val="0"/>
          <w:numId w:val="41"/>
        </w:numPr>
        <w:tabs>
          <w:tab w:val="left" w:pos="1088"/>
          <w:tab w:val="left" w:pos="1430"/>
        </w:tabs>
        <w:spacing w:before="0" w:after="240" w:line="360" w:lineRule="auto"/>
        <w:rPr>
          <w:del w:id="768" w:author="אופיר טל" w:date="2021-12-09T09:44:00Z"/>
          <w:rStyle w:val="emailstyle17"/>
          <w:rFonts w:ascii="David" w:hAnsi="David" w:cs="David"/>
          <w:color w:val="auto"/>
          <w:sz w:val="24"/>
          <w:rtl/>
        </w:rPr>
        <w:pPrChange w:id="769" w:author="אופיר טל" w:date="2021-12-14T14:04:00Z">
          <w:pPr>
            <w:pStyle w:val="11"/>
            <w:numPr>
              <w:numId w:val="41"/>
            </w:numPr>
            <w:tabs>
              <w:tab w:val="left" w:pos="1088"/>
              <w:tab w:val="left" w:pos="1430"/>
            </w:tabs>
            <w:spacing w:before="0" w:after="240" w:line="360" w:lineRule="auto"/>
            <w:ind w:left="1448" w:hanging="360"/>
          </w:pPr>
        </w:pPrChange>
      </w:pPr>
      <w:del w:id="770" w:author="אופיר טל" w:date="2021-12-09T09:44:00Z">
        <w:r w:rsidRPr="00901A33" w:rsidDel="000C74E1">
          <w:rPr>
            <w:rStyle w:val="emailstyle17"/>
            <w:rFonts w:ascii="David" w:hAnsi="David" w:cs="David"/>
            <w:color w:val="auto"/>
            <w:sz w:val="24"/>
            <w:rtl/>
          </w:rPr>
          <w:delText>מענק יובל: 18,711 לשנה ולתקופה כולה: 31,191</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(18,711</w:delText>
        </w:r>
        <w:r w:rsidRPr="00901A33" w:rsidDel="000C74E1">
          <w:rPr>
            <w:rStyle w:val="emailstyle17"/>
            <w:rFonts w:ascii="David" w:hAnsi="David" w:cs="David"/>
            <w:color w:val="auto"/>
            <w:sz w:val="24"/>
          </w:rPr>
          <w:delText xml:space="preserve"> X</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del>
    </w:p>
    <w:p w14:paraId="1DE38A6A" w14:textId="28C43EB3" w:rsidR="000354CC" w:rsidRPr="00901A33" w:rsidDel="000C74E1" w:rsidRDefault="000354CC">
      <w:pPr>
        <w:pStyle w:val="11"/>
        <w:numPr>
          <w:ilvl w:val="0"/>
          <w:numId w:val="41"/>
        </w:numPr>
        <w:tabs>
          <w:tab w:val="left" w:pos="1088"/>
          <w:tab w:val="left" w:pos="1430"/>
        </w:tabs>
        <w:spacing w:before="0" w:after="240" w:line="360" w:lineRule="auto"/>
        <w:rPr>
          <w:del w:id="771" w:author="אופיר טל" w:date="2021-12-09T09:44:00Z"/>
          <w:rStyle w:val="emailstyle17"/>
          <w:rFonts w:ascii="David" w:hAnsi="David" w:cs="David"/>
          <w:color w:val="auto"/>
          <w:sz w:val="24"/>
        </w:rPr>
        <w:pPrChange w:id="772" w:author="אופיר טל" w:date="2021-12-14T14:04:00Z">
          <w:pPr>
            <w:pStyle w:val="11"/>
            <w:numPr>
              <w:numId w:val="41"/>
            </w:numPr>
            <w:tabs>
              <w:tab w:val="left" w:pos="1088"/>
              <w:tab w:val="left" w:pos="1430"/>
            </w:tabs>
            <w:spacing w:before="0" w:after="240" w:line="360" w:lineRule="auto"/>
            <w:ind w:left="1448" w:hanging="360"/>
          </w:pPr>
        </w:pPrChange>
      </w:pPr>
      <w:del w:id="773" w:author="אופיר טל" w:date="2021-12-09T09:44:00Z">
        <w:r w:rsidRPr="00901A33" w:rsidDel="000C74E1">
          <w:rPr>
            <w:rStyle w:val="emailstyle17"/>
            <w:rFonts w:ascii="David" w:hAnsi="David" w:cs="David"/>
            <w:color w:val="auto"/>
            <w:sz w:val="24"/>
            <w:rtl/>
          </w:rPr>
          <w:delText>ביטוח ואגרת רישוי רכב</w:delText>
        </w:r>
        <w:r w:rsidRPr="00901A33" w:rsidDel="000C74E1">
          <w:rPr>
            <w:rStyle w:val="emailstyle17"/>
            <w:rFonts w:ascii="David" w:hAnsi="David" w:cs="David"/>
            <w:color w:val="auto"/>
            <w:sz w:val="24"/>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לשנה ולתקופה כולה, 7,834</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Pr="00901A33" w:rsidDel="000C74E1">
          <w:rPr>
            <w:rStyle w:val="emailstyle17"/>
            <w:rFonts w:ascii="David" w:hAnsi="David" w:cs="David" w:hint="cs"/>
            <w:color w:val="auto"/>
            <w:sz w:val="24"/>
            <w:rtl/>
          </w:rPr>
          <w:delText xml:space="preserve">; </w:delText>
        </w:r>
      </w:del>
    </w:p>
    <w:p w14:paraId="3D41B3A3" w14:textId="4B2AD3C7" w:rsidR="000354CC" w:rsidRPr="00901A33" w:rsidDel="000C74E1" w:rsidRDefault="000354CC">
      <w:pPr>
        <w:pStyle w:val="11"/>
        <w:numPr>
          <w:ilvl w:val="0"/>
          <w:numId w:val="41"/>
        </w:numPr>
        <w:tabs>
          <w:tab w:val="left" w:pos="1088"/>
          <w:tab w:val="left" w:pos="1430"/>
        </w:tabs>
        <w:spacing w:before="0" w:after="240" w:line="360" w:lineRule="auto"/>
        <w:rPr>
          <w:del w:id="774" w:author="אופיר טל" w:date="2021-12-09T09:44:00Z"/>
          <w:rStyle w:val="emailstyle17"/>
          <w:rFonts w:ascii="David" w:hAnsi="David" w:cs="David"/>
          <w:color w:val="auto"/>
          <w:sz w:val="24"/>
        </w:rPr>
        <w:pPrChange w:id="775" w:author="אופיר טל" w:date="2021-12-14T14:04:00Z">
          <w:pPr>
            <w:pStyle w:val="11"/>
            <w:numPr>
              <w:numId w:val="41"/>
            </w:numPr>
            <w:tabs>
              <w:tab w:val="left" w:pos="1088"/>
              <w:tab w:val="left" w:pos="1430"/>
            </w:tabs>
            <w:spacing w:before="0" w:after="240" w:line="360" w:lineRule="auto"/>
            <w:ind w:left="1448" w:hanging="360"/>
          </w:pPr>
        </w:pPrChange>
      </w:pPr>
      <w:del w:id="776" w:author="אופיר טל" w:date="2021-12-09T09:44:00Z">
        <w:r w:rsidRPr="00901A33" w:rsidDel="000C74E1">
          <w:rPr>
            <w:rStyle w:val="emailstyle17"/>
            <w:rFonts w:ascii="David" w:hAnsi="David" w:cs="David"/>
            <w:color w:val="auto"/>
            <w:sz w:val="24"/>
            <w:rtl/>
          </w:rPr>
          <w:delText>קצובת הבראה – בשיעור של 5,603 ₪ לשנה, ובסך הכל – 9,340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(5,603₪</w:delText>
        </w:r>
        <w:r w:rsidRPr="00901A33" w:rsidDel="000C74E1">
          <w:rPr>
            <w:rStyle w:val="emailstyle17"/>
            <w:rFonts w:ascii="David" w:hAnsi="David" w:cs="David"/>
            <w:color w:val="auto"/>
            <w:sz w:val="24"/>
          </w:rPr>
          <w:delText xml:space="preserve"> X </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31111C08" w14:textId="6CE80CB0" w:rsidR="000354CC" w:rsidRPr="00901A33" w:rsidDel="000C74E1" w:rsidRDefault="000354CC">
      <w:pPr>
        <w:pStyle w:val="11"/>
        <w:numPr>
          <w:ilvl w:val="0"/>
          <w:numId w:val="41"/>
        </w:numPr>
        <w:tabs>
          <w:tab w:val="left" w:pos="1088"/>
          <w:tab w:val="left" w:pos="1430"/>
        </w:tabs>
        <w:spacing w:before="0" w:after="240" w:line="360" w:lineRule="auto"/>
        <w:rPr>
          <w:del w:id="777" w:author="אופיר טל" w:date="2021-12-09T09:44:00Z"/>
          <w:rStyle w:val="emailstyle17"/>
          <w:rFonts w:ascii="David" w:hAnsi="David" w:cs="David"/>
          <w:color w:val="auto"/>
          <w:sz w:val="24"/>
        </w:rPr>
        <w:pPrChange w:id="778" w:author="אופיר טל" w:date="2021-12-14T14:04:00Z">
          <w:pPr>
            <w:pStyle w:val="11"/>
            <w:numPr>
              <w:numId w:val="41"/>
            </w:numPr>
            <w:tabs>
              <w:tab w:val="left" w:pos="1088"/>
              <w:tab w:val="left" w:pos="1430"/>
            </w:tabs>
            <w:spacing w:before="0" w:after="240" w:line="360" w:lineRule="auto"/>
            <w:ind w:left="1448" w:hanging="360"/>
          </w:pPr>
        </w:pPrChange>
      </w:pPr>
      <w:del w:id="779" w:author="אופיר טל" w:date="2021-12-09T09:44:00Z">
        <w:r w:rsidRPr="00901A33" w:rsidDel="000C74E1">
          <w:rPr>
            <w:rStyle w:val="emailstyle17"/>
            <w:rFonts w:ascii="David" w:hAnsi="David" w:cs="David"/>
            <w:color w:val="auto"/>
            <w:sz w:val="24"/>
            <w:rtl/>
          </w:rPr>
          <w:delText>מענק שנים עודפות: משכורת אחרונה אחת לכל שנה:</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59,123 </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(35,467ש"ח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00152B42" w:rsidRPr="00901A33" w:rsidDel="000C74E1">
          <w:rPr>
            <w:rStyle w:val="emailstyle17"/>
            <w:rFonts w:ascii="David" w:hAnsi="David" w:cs="David" w:hint="cs"/>
            <w:color w:val="auto"/>
            <w:sz w:val="24"/>
            <w:rtl/>
          </w:rPr>
          <w:delText xml:space="preserve">; </w:delText>
        </w:r>
      </w:del>
    </w:p>
    <w:p w14:paraId="0FF336E6" w14:textId="0EB56E83" w:rsidR="000354CC" w:rsidRPr="00901A33" w:rsidDel="000C74E1" w:rsidRDefault="000354CC">
      <w:pPr>
        <w:pStyle w:val="11"/>
        <w:numPr>
          <w:ilvl w:val="0"/>
          <w:numId w:val="41"/>
        </w:numPr>
        <w:tabs>
          <w:tab w:val="left" w:pos="1088"/>
          <w:tab w:val="left" w:pos="1430"/>
        </w:tabs>
        <w:spacing w:before="0" w:after="240" w:line="360" w:lineRule="auto"/>
        <w:rPr>
          <w:del w:id="780" w:author="אופיר טל" w:date="2021-12-09T09:44:00Z"/>
          <w:rStyle w:val="emailstyle17"/>
          <w:rFonts w:ascii="David" w:hAnsi="David" w:cs="David"/>
          <w:color w:val="auto"/>
          <w:sz w:val="24"/>
        </w:rPr>
        <w:pPrChange w:id="781" w:author="אופיר טל" w:date="2021-12-14T14:04:00Z">
          <w:pPr>
            <w:pStyle w:val="11"/>
            <w:numPr>
              <w:numId w:val="41"/>
            </w:numPr>
            <w:tabs>
              <w:tab w:val="left" w:pos="1088"/>
              <w:tab w:val="left" w:pos="1430"/>
            </w:tabs>
            <w:spacing w:before="0" w:after="240" w:line="360" w:lineRule="auto"/>
            <w:ind w:left="1448" w:hanging="360"/>
          </w:pPr>
        </w:pPrChange>
      </w:pPr>
      <w:del w:id="782" w:author="אופיר טל" w:date="2021-12-09T09:44:00Z">
        <w:r w:rsidRPr="00901A33" w:rsidDel="000C74E1">
          <w:rPr>
            <w:rStyle w:val="emailstyle17"/>
            <w:rFonts w:ascii="David" w:hAnsi="David" w:cs="David"/>
            <w:color w:val="auto"/>
            <w:sz w:val="24"/>
            <w:rtl/>
          </w:rPr>
          <w:delText>פדיון ימי חופשה</w:delText>
        </w:r>
        <w:r w:rsidR="00152B42" w:rsidRPr="00901A33" w:rsidDel="000C74E1">
          <w:rPr>
            <w:rStyle w:val="emailstyle17"/>
            <w:rFonts w:ascii="David" w:hAnsi="David" w:cs="David"/>
            <w:color w:val="auto"/>
            <w:sz w:val="24"/>
            <w:rtl/>
          </w:rPr>
          <w:delText xml:space="preserve"> – עבור </w:delText>
        </w:r>
        <w:r w:rsidR="00EE1C6E" w:rsidRPr="00901A33" w:rsidDel="000C74E1">
          <w:rPr>
            <w:rStyle w:val="emailstyle17"/>
            <w:rFonts w:ascii="David" w:hAnsi="David" w:cs="David"/>
            <w:color w:val="auto"/>
            <w:sz w:val="24"/>
            <w:rtl/>
          </w:rPr>
          <w:delText xml:space="preserve">22 </w:delText>
        </w:r>
        <w:r w:rsidR="00152B42" w:rsidRPr="00901A33" w:rsidDel="000C74E1">
          <w:rPr>
            <w:rStyle w:val="emailstyle17"/>
            <w:rFonts w:ascii="David" w:hAnsi="David" w:cs="David"/>
            <w:color w:val="auto"/>
            <w:sz w:val="24"/>
            <w:rtl/>
          </w:rPr>
          <w:delText>ימים</w:delText>
        </w:r>
        <w:r w:rsidR="00EE1C6E" w:rsidRPr="00901A33" w:rsidDel="000C74E1">
          <w:rPr>
            <w:rStyle w:val="emailstyle17"/>
            <w:rFonts w:ascii="David" w:hAnsi="David" w:cs="David"/>
            <w:color w:val="auto"/>
            <w:sz w:val="24"/>
            <w:rtl/>
          </w:rPr>
          <w:delText xml:space="preserve"> בשנה</w:delText>
        </w:r>
        <w:r w:rsidR="00152B42" w:rsidRPr="00901A33" w:rsidDel="000C74E1">
          <w:rPr>
            <w:rStyle w:val="emailstyle17"/>
            <w:rFonts w:ascii="David" w:hAnsi="David" w:cs="David"/>
            <w:color w:val="auto"/>
            <w:sz w:val="24"/>
            <w:rtl/>
          </w:rPr>
          <w:delText xml:space="preserve">, ובסך </w:delText>
        </w:r>
        <w:r w:rsidR="00152B42" w:rsidRPr="00901A33" w:rsidDel="000C74E1">
          <w:rPr>
            <w:rStyle w:val="emailstyle17"/>
            <w:rFonts w:ascii="David" w:hAnsi="David" w:cs="David" w:hint="eastAsia"/>
            <w:color w:val="auto"/>
            <w:sz w:val="24"/>
            <w:rtl/>
          </w:rPr>
          <w:delText>הכל</w:delText>
        </w:r>
        <w:r w:rsidR="00152B42"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color w:val="auto"/>
            <w:sz w:val="24"/>
            <w:rtl/>
          </w:rPr>
          <w:delText xml:space="preserve">36.67 ימים. </w:delText>
        </w:r>
        <w:r w:rsidR="00152B42" w:rsidRPr="00901A33" w:rsidDel="000C74E1">
          <w:rPr>
            <w:rStyle w:val="emailstyle17"/>
            <w:rFonts w:ascii="David" w:hAnsi="David" w:cs="David"/>
            <w:color w:val="auto"/>
            <w:sz w:val="24"/>
            <w:rtl/>
          </w:rPr>
          <w:delText xml:space="preserve">לפי </w:delText>
        </w:r>
        <w:r w:rsidR="00EE1C6E" w:rsidRPr="00901A33" w:rsidDel="000C74E1">
          <w:rPr>
            <w:rStyle w:val="emailstyle17"/>
            <w:rFonts w:ascii="David" w:hAnsi="David" w:cs="David" w:hint="eastAsia"/>
            <w:color w:val="auto"/>
            <w:sz w:val="24"/>
            <w:rtl/>
          </w:rPr>
          <w:delText>שכר</w:delText>
        </w:r>
        <w:r w:rsidR="00EE1C6E" w:rsidRPr="00901A33" w:rsidDel="000C74E1">
          <w:rPr>
            <w:rStyle w:val="emailstyle17"/>
            <w:rFonts w:ascii="David" w:hAnsi="David" w:cs="David"/>
            <w:color w:val="auto"/>
            <w:sz w:val="24"/>
            <w:rtl/>
          </w:rPr>
          <w:delText xml:space="preserve"> מעודכן, כאמור </w:delText>
        </w:r>
        <w:r w:rsidR="00EE1C6E" w:rsidRPr="00901A33" w:rsidDel="000C74E1">
          <w:rPr>
            <w:rStyle w:val="emailstyle17"/>
            <w:rFonts w:ascii="David" w:hAnsi="David" w:cs="David" w:hint="eastAsia"/>
            <w:color w:val="auto"/>
            <w:sz w:val="24"/>
            <w:rtl/>
          </w:rPr>
          <w:delText>לעיל</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בסכום</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של</w:delText>
        </w:r>
        <w:r w:rsidR="00EE1C6E" w:rsidRPr="00901A33" w:rsidDel="000C74E1">
          <w:rPr>
            <w:rStyle w:val="emailstyle17"/>
            <w:rFonts w:ascii="David" w:hAnsi="David" w:cs="David"/>
            <w:color w:val="auto"/>
            <w:sz w:val="24"/>
            <w:rtl/>
          </w:rPr>
          <w:delText xml:space="preserve"> 35,461 </w:delText>
        </w:r>
        <w:r w:rsidR="00EE1C6E" w:rsidRPr="00901A33" w:rsidDel="000C74E1">
          <w:rPr>
            <w:rStyle w:val="emailstyle17"/>
            <w:rFonts w:ascii="David" w:hAnsi="David" w:cs="David" w:hint="eastAsia"/>
            <w:color w:val="auto"/>
            <w:sz w:val="24"/>
            <w:rtl/>
          </w:rPr>
          <w:delText>₪</w:delText>
        </w:r>
        <w:r w:rsidR="00EE1C6E" w:rsidRPr="00901A33" w:rsidDel="000C74E1">
          <w:rPr>
            <w:rStyle w:val="emailstyle17"/>
            <w:rFonts w:ascii="David" w:hAnsi="David" w:cs="David"/>
            <w:color w:val="auto"/>
            <w:sz w:val="24"/>
            <w:rtl/>
          </w:rPr>
          <w:delText xml:space="preserve"> </w:delText>
        </w:r>
        <w:r w:rsidR="00152B42" w:rsidRPr="00901A33" w:rsidDel="000C74E1">
          <w:rPr>
            <w:rStyle w:val="emailstyle17"/>
            <w:rFonts w:ascii="David" w:hAnsi="David" w:cs="David"/>
            <w:color w:val="auto"/>
            <w:sz w:val="24"/>
            <w:rtl/>
          </w:rPr>
          <w:delText xml:space="preserve">- סכום של </w:delText>
        </w:r>
        <w:r w:rsidR="00EE1C6E" w:rsidRPr="00901A33" w:rsidDel="000C74E1">
          <w:rPr>
            <w:rStyle w:val="emailstyle17"/>
            <w:rFonts w:ascii="David" w:hAnsi="David" w:cs="David"/>
            <w:color w:val="auto"/>
            <w:sz w:val="24"/>
            <w:rtl/>
          </w:rPr>
          <w:delText xml:space="preserve">59,107 </w:delText>
        </w:r>
        <w:r w:rsidR="00152B42" w:rsidRPr="00901A33" w:rsidDel="000C74E1">
          <w:rPr>
            <w:rStyle w:val="emailstyle17"/>
            <w:rFonts w:ascii="David" w:hAnsi="David" w:cs="David"/>
            <w:color w:val="auto"/>
            <w:sz w:val="24"/>
            <w:rtl/>
          </w:rPr>
          <w:delText>₪;</w:delText>
        </w:r>
      </w:del>
    </w:p>
    <w:p w14:paraId="087233F3" w14:textId="739EC19A" w:rsidR="00152B42" w:rsidRPr="00901A33" w:rsidDel="000C74E1" w:rsidRDefault="000354CC">
      <w:pPr>
        <w:pStyle w:val="11"/>
        <w:numPr>
          <w:ilvl w:val="0"/>
          <w:numId w:val="41"/>
        </w:numPr>
        <w:tabs>
          <w:tab w:val="left" w:pos="1088"/>
          <w:tab w:val="left" w:pos="1430"/>
        </w:tabs>
        <w:spacing w:before="0" w:after="240" w:line="360" w:lineRule="auto"/>
        <w:rPr>
          <w:del w:id="783" w:author="אופיר טל" w:date="2021-12-09T09:44:00Z"/>
          <w:rStyle w:val="emailstyle17"/>
          <w:rFonts w:ascii="David" w:hAnsi="David" w:cs="David"/>
          <w:color w:val="auto"/>
          <w:sz w:val="24"/>
        </w:rPr>
        <w:pPrChange w:id="784" w:author="אופיר טל" w:date="2021-12-14T14:04:00Z">
          <w:pPr>
            <w:pStyle w:val="11"/>
            <w:numPr>
              <w:numId w:val="41"/>
            </w:numPr>
            <w:tabs>
              <w:tab w:val="left" w:pos="1088"/>
              <w:tab w:val="left" w:pos="1430"/>
            </w:tabs>
            <w:spacing w:before="0" w:after="240" w:line="360" w:lineRule="auto"/>
            <w:ind w:left="1448" w:hanging="360"/>
          </w:pPr>
        </w:pPrChange>
      </w:pPr>
      <w:del w:id="785" w:author="אופיר טל" w:date="2021-12-09T09:44:00Z">
        <w:r w:rsidRPr="00901A33" w:rsidDel="000C74E1">
          <w:rPr>
            <w:rStyle w:val="emailstyle17"/>
            <w:rFonts w:ascii="David" w:hAnsi="David" w:cs="David"/>
            <w:color w:val="auto"/>
            <w:sz w:val="24"/>
            <w:rtl/>
          </w:rPr>
          <w:delText>פדיון ימי מחלה</w:delText>
        </w:r>
        <w:r w:rsidR="00152B42" w:rsidRPr="00901A33" w:rsidDel="000C74E1">
          <w:rPr>
            <w:rStyle w:val="emailstyle17"/>
            <w:rFonts w:ascii="David" w:hAnsi="David" w:cs="David"/>
            <w:color w:val="auto"/>
            <w:sz w:val="24"/>
            <w:rtl/>
          </w:rPr>
          <w:delText xml:space="preserve"> – עבור 50 ימי מחלה, ועל פי נוסחת פדיון ימי מחלה (8/</w:delText>
        </w:r>
        <w:r w:rsidR="00A501D9" w:rsidRPr="00901A33" w:rsidDel="000C74E1">
          <w:rPr>
            <w:rStyle w:val="emailstyle17"/>
            <w:rFonts w:ascii="David" w:hAnsi="David" w:cs="David"/>
            <w:color w:val="auto"/>
            <w:sz w:val="24"/>
            <w:rtl/>
          </w:rPr>
          <w:delText>30</w:delText>
        </w:r>
        <w:r w:rsidR="00152B42" w:rsidRPr="00901A33" w:rsidDel="000C74E1">
          <w:rPr>
            <w:rStyle w:val="emailstyle17"/>
            <w:rFonts w:ascii="David" w:hAnsi="David" w:cs="David"/>
            <w:color w:val="auto"/>
            <w:sz w:val="24"/>
            <w:rtl/>
          </w:rPr>
          <w:delText xml:space="preserve">) - סכום של </w:delText>
        </w:r>
        <w:r w:rsidR="00EE1C6E" w:rsidRPr="00901A33" w:rsidDel="000C74E1">
          <w:rPr>
            <w:rStyle w:val="emailstyle17"/>
            <w:rFonts w:ascii="David" w:hAnsi="David" w:cs="David"/>
            <w:color w:val="auto"/>
            <w:sz w:val="24"/>
            <w:rtl/>
          </w:rPr>
          <w:delText xml:space="preserve">21,491 </w:delText>
        </w:r>
        <w:r w:rsidR="00152B42" w:rsidRPr="00901A33" w:rsidDel="000C74E1">
          <w:rPr>
            <w:rStyle w:val="emailstyle17"/>
            <w:rFonts w:ascii="David" w:hAnsi="David" w:cs="David"/>
            <w:color w:val="auto"/>
            <w:sz w:val="24"/>
            <w:rtl/>
          </w:rPr>
          <w:delText>₪.</w:delText>
        </w:r>
      </w:del>
    </w:p>
    <w:p w14:paraId="678E9C85" w14:textId="435F10B0" w:rsidR="006D4C56" w:rsidRPr="00901A33" w:rsidDel="000C74E1" w:rsidRDefault="00152B42" w:rsidP="00A35B76">
      <w:pPr>
        <w:pStyle w:val="11"/>
        <w:tabs>
          <w:tab w:val="num" w:pos="1090"/>
        </w:tabs>
        <w:spacing w:before="0" w:after="240" w:line="360" w:lineRule="auto"/>
        <w:ind w:left="453" w:firstLine="0"/>
        <w:rPr>
          <w:del w:id="786" w:author="אופיר טל" w:date="2021-12-09T09:44:00Z"/>
          <w:rStyle w:val="emailstyle17"/>
          <w:rFonts w:cs="David"/>
          <w:b/>
          <w:bCs/>
          <w:color w:val="auto"/>
          <w:sz w:val="22"/>
          <w:u w:val="single"/>
          <w:rtl/>
        </w:rPr>
      </w:pPr>
      <w:del w:id="787" w:author="אופיר טל" w:date="2021-12-09T09:44:00Z">
        <w:r w:rsidRPr="00901A33" w:rsidDel="000C74E1">
          <w:rPr>
            <w:rStyle w:val="emailstyle17"/>
            <w:rFonts w:cs="David" w:hint="cs"/>
            <w:b/>
            <w:bCs/>
            <w:color w:val="auto"/>
            <w:sz w:val="22"/>
            <w:rtl/>
          </w:rPr>
          <w:delText xml:space="preserve">סך הכל תשלומים נלווים בסכומים נומינלי של </w:delText>
        </w:r>
        <w:r w:rsidR="0082693D" w:rsidRPr="00901A33" w:rsidDel="000C74E1">
          <w:rPr>
            <w:rStyle w:val="emailstyle17"/>
            <w:rFonts w:cs="David" w:hint="cs"/>
            <w:b/>
            <w:bCs/>
            <w:color w:val="auto"/>
            <w:sz w:val="22"/>
            <w:rtl/>
          </w:rPr>
          <w:delText>28</w:delText>
        </w:r>
        <w:r w:rsidR="00F85298" w:rsidRPr="00901A33" w:rsidDel="000C74E1">
          <w:rPr>
            <w:rStyle w:val="emailstyle17"/>
            <w:rFonts w:cs="David" w:hint="cs"/>
            <w:b/>
            <w:bCs/>
            <w:color w:val="auto"/>
            <w:sz w:val="22"/>
            <w:rtl/>
          </w:rPr>
          <w:delText>4,078</w:delText>
        </w:r>
        <w:r w:rsidR="0082693D" w:rsidRPr="00901A33" w:rsidDel="000C74E1">
          <w:rPr>
            <w:rStyle w:val="emailstyle17"/>
            <w:rFonts w:cs="David" w:hint="cs"/>
            <w:b/>
            <w:bCs/>
            <w:color w:val="auto"/>
            <w:sz w:val="22"/>
            <w:rtl/>
          </w:rPr>
          <w:delText xml:space="preserve"> </w:delText>
        </w:r>
        <w:r w:rsidRPr="00901A33" w:rsidDel="000C74E1">
          <w:rPr>
            <w:rStyle w:val="emailstyle17"/>
            <w:rFonts w:cs="David" w:hint="cs"/>
            <w:b/>
            <w:bCs/>
            <w:color w:val="auto"/>
            <w:sz w:val="22"/>
            <w:rtl/>
          </w:rPr>
          <w:delText xml:space="preserve">₪. </w:delText>
        </w:r>
        <w:r w:rsidR="0082693D" w:rsidRPr="00901A33" w:rsidDel="000C74E1">
          <w:rPr>
            <w:rStyle w:val="emailstyle17"/>
            <w:rFonts w:cs="David" w:hint="cs"/>
            <w:b/>
            <w:bCs/>
            <w:color w:val="auto"/>
            <w:sz w:val="22"/>
            <w:rtl/>
          </w:rPr>
          <w:delText>בצירוף רבית והצמדה כדין מיום 1.</w:delText>
        </w:r>
        <w:r w:rsidR="00F85298" w:rsidRPr="00901A33" w:rsidDel="000C74E1">
          <w:rPr>
            <w:rStyle w:val="emailstyle17"/>
            <w:rFonts w:cs="David" w:hint="cs"/>
            <w:b/>
            <w:bCs/>
            <w:color w:val="auto"/>
            <w:sz w:val="22"/>
            <w:rtl/>
          </w:rPr>
          <w:delText>5</w:delText>
        </w:r>
        <w:r w:rsidR="0082693D" w:rsidRPr="00901A33" w:rsidDel="000C74E1">
          <w:rPr>
            <w:rStyle w:val="emailstyle17"/>
            <w:rFonts w:cs="David" w:hint="cs"/>
            <w:b/>
            <w:bCs/>
            <w:color w:val="auto"/>
            <w:sz w:val="22"/>
            <w:rtl/>
          </w:rPr>
          <w:delText>.201</w:delText>
        </w:r>
        <w:r w:rsidR="00F85298" w:rsidRPr="00901A33" w:rsidDel="000C74E1">
          <w:rPr>
            <w:rStyle w:val="emailstyle17"/>
            <w:rFonts w:cs="David" w:hint="cs"/>
            <w:b/>
            <w:bCs/>
            <w:color w:val="auto"/>
            <w:sz w:val="22"/>
            <w:rtl/>
          </w:rPr>
          <w:delText>3</w:delText>
        </w:r>
        <w:r w:rsidR="0082693D" w:rsidRPr="00901A33" w:rsidDel="000C74E1">
          <w:rPr>
            <w:rStyle w:val="emailstyle17"/>
            <w:rFonts w:cs="David" w:hint="cs"/>
            <w:b/>
            <w:bCs/>
            <w:color w:val="auto"/>
            <w:sz w:val="22"/>
            <w:rtl/>
          </w:rPr>
          <w:delText xml:space="preserve"> </w:delText>
        </w:r>
        <w:r w:rsidR="00F85298" w:rsidRPr="00901A33" w:rsidDel="000C74E1">
          <w:rPr>
            <w:rStyle w:val="emailstyle17"/>
            <w:rFonts w:cs="David" w:hint="cs"/>
            <w:b/>
            <w:bCs/>
            <w:color w:val="auto"/>
            <w:sz w:val="22"/>
            <w:rtl/>
          </w:rPr>
          <w:delText xml:space="preserve">(אמצע תקופת חוזה) </w:delText>
        </w:r>
        <w:r w:rsidR="0082693D" w:rsidRPr="00901A33" w:rsidDel="000C74E1">
          <w:rPr>
            <w:rStyle w:val="emailstyle17"/>
            <w:rFonts w:cs="David" w:hint="cs"/>
            <w:b/>
            <w:bCs/>
            <w:color w:val="auto"/>
            <w:sz w:val="22"/>
            <w:rtl/>
          </w:rPr>
          <w:delText xml:space="preserve">- סכום של </w:delText>
        </w:r>
        <w:r w:rsidR="00CD69DB" w:rsidRPr="00901A33" w:rsidDel="000C74E1">
          <w:rPr>
            <w:rStyle w:val="emailstyle17"/>
            <w:rFonts w:cs="David" w:hint="cs"/>
            <w:b/>
            <w:bCs/>
            <w:color w:val="auto"/>
            <w:sz w:val="22"/>
            <w:rtl/>
          </w:rPr>
          <w:delText>30</w:delText>
        </w:r>
        <w:r w:rsidR="00F85298" w:rsidRPr="00901A33" w:rsidDel="000C74E1">
          <w:rPr>
            <w:rStyle w:val="emailstyle17"/>
            <w:rFonts w:cs="David" w:hint="cs"/>
            <w:b/>
            <w:bCs/>
            <w:color w:val="auto"/>
            <w:sz w:val="22"/>
            <w:rtl/>
          </w:rPr>
          <w:delText>9</w:delText>
        </w:r>
        <w:r w:rsidR="00CD69DB" w:rsidRPr="00901A33" w:rsidDel="000C74E1">
          <w:rPr>
            <w:rStyle w:val="emailstyle17"/>
            <w:rFonts w:cs="David" w:hint="cs"/>
            <w:b/>
            <w:bCs/>
            <w:color w:val="auto"/>
            <w:sz w:val="22"/>
            <w:rtl/>
          </w:rPr>
          <w:delText>,</w:delText>
        </w:r>
        <w:r w:rsidR="00F85298" w:rsidRPr="00901A33" w:rsidDel="000C74E1">
          <w:rPr>
            <w:rStyle w:val="emailstyle17"/>
            <w:rFonts w:cs="David" w:hint="cs"/>
            <w:b/>
            <w:bCs/>
            <w:color w:val="auto"/>
            <w:sz w:val="22"/>
            <w:rtl/>
          </w:rPr>
          <w:delText>587</w:delText>
        </w:r>
        <w:r w:rsidR="00CD69DB" w:rsidRPr="00901A33" w:rsidDel="000C74E1">
          <w:rPr>
            <w:rStyle w:val="emailstyle17"/>
            <w:rFonts w:cs="David" w:hint="cs"/>
            <w:b/>
            <w:bCs/>
            <w:color w:val="auto"/>
            <w:sz w:val="22"/>
            <w:rtl/>
          </w:rPr>
          <w:delText xml:space="preserve"> ₪.</w:delText>
        </w:r>
      </w:del>
    </w:p>
    <w:p w14:paraId="677F7D45" w14:textId="5A935F70" w:rsidR="003B377B" w:rsidDel="000C74E1" w:rsidRDefault="00152B42">
      <w:pPr>
        <w:pStyle w:val="11"/>
        <w:numPr>
          <w:ilvl w:val="1"/>
          <w:numId w:val="60"/>
        </w:numPr>
        <w:spacing w:before="0" w:after="240" w:line="360" w:lineRule="auto"/>
        <w:ind w:left="1090" w:hanging="560"/>
        <w:rPr>
          <w:del w:id="788" w:author="אופיר טל" w:date="2021-12-09T09:44:00Z"/>
          <w:rStyle w:val="emailstyle17"/>
          <w:rFonts w:cs="David"/>
          <w:color w:val="auto"/>
          <w:sz w:val="22"/>
        </w:rPr>
        <w:pPrChange w:id="789" w:author="אופיר טל" w:date="2021-12-14T14:04:00Z">
          <w:pPr>
            <w:pStyle w:val="11"/>
            <w:numPr>
              <w:ilvl w:val="1"/>
              <w:numId w:val="47"/>
            </w:numPr>
            <w:tabs>
              <w:tab w:val="num" w:pos="1090"/>
              <w:tab w:val="num" w:pos="1359"/>
              <w:tab w:val="num" w:pos="1800"/>
            </w:tabs>
            <w:spacing w:before="0" w:after="240" w:line="360" w:lineRule="auto"/>
            <w:ind w:left="1090" w:right="792" w:hanging="560"/>
          </w:pPr>
        </w:pPrChange>
      </w:pPr>
      <w:del w:id="790" w:author="אופיר טל" w:date="2021-12-09T09:44:00Z">
        <w:r w:rsidRPr="00F01D59" w:rsidDel="000C74E1">
          <w:rPr>
            <w:rStyle w:val="emailstyle17"/>
            <w:rFonts w:cs="David" w:hint="cs"/>
            <w:color w:val="auto"/>
            <w:sz w:val="22"/>
            <w:rtl/>
          </w:rPr>
          <w:delText>מהסכומים האמורים</w:delText>
        </w:r>
        <w:r w:rsidR="00CD69DB" w:rsidRPr="00F01D59" w:rsidDel="000C74E1">
          <w:rPr>
            <w:rStyle w:val="emailstyle17"/>
            <w:rFonts w:cs="David" w:hint="cs"/>
            <w:color w:val="auto"/>
            <w:sz w:val="22"/>
            <w:rtl/>
          </w:rPr>
          <w:delText xml:space="preserve"> (סך הכל </w:delText>
        </w:r>
        <w:r w:rsidR="00CD69DB" w:rsidRPr="00F01D59" w:rsidDel="000C74E1">
          <w:rPr>
            <w:rStyle w:val="emailstyle17"/>
            <w:rFonts w:cs="David"/>
            <w:color w:val="auto"/>
            <w:sz w:val="22"/>
            <w:rtl/>
          </w:rPr>
          <w:delText>–</w:delText>
        </w:r>
        <w:r w:rsidR="00CD69DB" w:rsidRPr="00F01D59" w:rsidDel="000C74E1">
          <w:rPr>
            <w:rStyle w:val="emailstyle17"/>
            <w:rFonts w:cs="David" w:hint="cs"/>
            <w:color w:val="auto"/>
            <w:sz w:val="22"/>
            <w:rtl/>
          </w:rPr>
          <w:delText xml:space="preserve"> 1,0</w:delText>
        </w:r>
        <w:r w:rsidR="00F85298" w:rsidRPr="00F01D59" w:rsidDel="000C74E1">
          <w:rPr>
            <w:rStyle w:val="emailstyle17"/>
            <w:rFonts w:cs="David" w:hint="cs"/>
            <w:color w:val="auto"/>
            <w:sz w:val="22"/>
            <w:rtl/>
          </w:rPr>
          <w:delText>82</w:delText>
        </w:r>
        <w:r w:rsidR="00CD69DB" w:rsidRPr="00F01D59" w:rsidDel="000C74E1">
          <w:rPr>
            <w:rStyle w:val="emailstyle17"/>
            <w:rFonts w:cs="David" w:hint="cs"/>
            <w:color w:val="auto"/>
            <w:sz w:val="22"/>
            <w:rtl/>
          </w:rPr>
          <w:delText>,</w:delText>
        </w:r>
        <w:r w:rsidR="00F85298" w:rsidRPr="00F01D59" w:rsidDel="000C74E1">
          <w:rPr>
            <w:rStyle w:val="emailstyle17"/>
            <w:rFonts w:cs="David" w:hint="cs"/>
            <w:color w:val="auto"/>
            <w:sz w:val="22"/>
            <w:rtl/>
          </w:rPr>
          <w:delText>492</w:delText>
        </w:r>
        <w:r w:rsidR="00CD69DB" w:rsidRPr="00F01D59" w:rsidDel="000C74E1">
          <w:rPr>
            <w:rStyle w:val="emailstyle17"/>
            <w:rFonts w:cs="David" w:hint="cs"/>
            <w:color w:val="auto"/>
            <w:sz w:val="22"/>
            <w:rtl/>
          </w:rPr>
          <w:delText xml:space="preserve"> ₪)</w:delText>
        </w:r>
        <w:r w:rsidRPr="00F01D59" w:rsidDel="000C74E1">
          <w:rPr>
            <w:rStyle w:val="emailstyle17"/>
            <w:rFonts w:cs="David" w:hint="cs"/>
            <w:color w:val="auto"/>
            <w:sz w:val="22"/>
            <w:rtl/>
          </w:rPr>
          <w:delText xml:space="preserve">, </w:delText>
        </w:r>
        <w:r w:rsidR="00F159A8" w:rsidRPr="00F01D59" w:rsidDel="000C74E1">
          <w:rPr>
            <w:rStyle w:val="emailstyle17"/>
            <w:rFonts w:cs="David" w:hint="cs"/>
            <w:color w:val="auto"/>
            <w:sz w:val="22"/>
            <w:rtl/>
          </w:rPr>
          <w:delText>מסכים התובע</w:delText>
        </w:r>
        <w:r w:rsidRPr="00F01D59" w:rsidDel="000C74E1">
          <w:rPr>
            <w:rStyle w:val="emailstyle17"/>
            <w:rFonts w:cs="David"/>
            <w:color w:val="auto"/>
            <w:sz w:val="22"/>
            <w:rtl/>
          </w:rPr>
          <w:delText xml:space="preserve"> לנכות </w:delText>
        </w:r>
        <w:r w:rsidR="00F01D59" w:rsidRPr="00F01D59" w:rsidDel="000C74E1">
          <w:rPr>
            <w:rStyle w:val="emailstyle17"/>
            <w:rFonts w:cs="David" w:hint="cs"/>
            <w:color w:val="auto"/>
            <w:sz w:val="22"/>
            <w:rtl/>
          </w:rPr>
          <w:delText>את הסכומים שקיבל בסעיף הפנסיה לפי חוזה בכירים בתקופה של עשרים החודשים, בסכום של</w:delText>
        </w:r>
        <w:r w:rsidRPr="00F01D59" w:rsidDel="000C74E1">
          <w:rPr>
            <w:rStyle w:val="emailstyle17"/>
            <w:rFonts w:cs="David"/>
            <w:color w:val="auto"/>
            <w:sz w:val="22"/>
            <w:rtl/>
          </w:rPr>
          <w:delText xml:space="preserve"> </w:delText>
        </w:r>
        <w:r w:rsidR="00B1540E" w:rsidRPr="00F01D59" w:rsidDel="000C74E1">
          <w:rPr>
            <w:rStyle w:val="emailstyle17"/>
            <w:rFonts w:cs="David" w:hint="cs"/>
            <w:color w:val="auto"/>
            <w:sz w:val="22"/>
            <w:rtl/>
          </w:rPr>
          <w:delText xml:space="preserve">229,334.12 </w:delText>
        </w:r>
        <w:r w:rsidR="00F01D59" w:rsidRPr="00F01D59" w:rsidDel="000C74E1">
          <w:rPr>
            <w:rStyle w:val="emailstyle17"/>
            <w:rFonts w:cs="David" w:hint="cs"/>
            <w:color w:val="auto"/>
            <w:sz w:val="22"/>
            <w:rtl/>
          </w:rPr>
          <w:delText>₪ (</w:delText>
        </w:r>
        <w:r w:rsidR="00B1540E" w:rsidRPr="00F01D59" w:rsidDel="000C74E1">
          <w:rPr>
            <w:rStyle w:val="emailstyle17"/>
            <w:rFonts w:cs="David" w:hint="cs"/>
            <w:color w:val="auto"/>
            <w:sz w:val="22"/>
            <w:rtl/>
          </w:rPr>
          <w:delText>"משרה 0</w:delText>
        </w:r>
        <w:r w:rsidR="00F01D59" w:rsidRPr="00F01D59" w:rsidDel="000C74E1">
          <w:rPr>
            <w:rStyle w:val="emailstyle17"/>
            <w:rFonts w:cs="David" w:hint="cs"/>
            <w:color w:val="auto"/>
            <w:sz w:val="22"/>
            <w:rtl/>
          </w:rPr>
          <w:delText>"</w:delText>
        </w:r>
        <w:r w:rsidR="00B1540E" w:rsidRPr="00F01D59" w:rsidDel="000C74E1">
          <w:rPr>
            <w:rStyle w:val="emailstyle17"/>
            <w:rFonts w:cs="David" w:hint="cs"/>
            <w:color w:val="auto"/>
            <w:sz w:val="22"/>
            <w:rtl/>
          </w:rPr>
          <w:delText xml:space="preserve"> בתלוש הגימלה). </w:delText>
        </w:r>
      </w:del>
    </w:p>
    <w:p w14:paraId="55F2B9F1" w14:textId="3B6B8003" w:rsidR="00152B42" w:rsidRPr="00F01D59" w:rsidDel="000C74E1" w:rsidRDefault="00152B42">
      <w:pPr>
        <w:pStyle w:val="11"/>
        <w:tabs>
          <w:tab w:val="num" w:pos="1800"/>
        </w:tabs>
        <w:spacing w:before="0" w:after="240" w:line="360" w:lineRule="auto"/>
        <w:ind w:left="1090" w:firstLine="0"/>
        <w:rPr>
          <w:del w:id="791" w:author="אופיר טל" w:date="2021-12-09T09:44:00Z"/>
          <w:rStyle w:val="emailstyle17"/>
          <w:rFonts w:cs="David"/>
          <w:color w:val="auto"/>
          <w:sz w:val="22"/>
        </w:rPr>
        <w:pPrChange w:id="792" w:author="אופיר טל" w:date="2021-12-14T14:04:00Z">
          <w:pPr>
            <w:pStyle w:val="11"/>
            <w:tabs>
              <w:tab w:val="num" w:pos="1800"/>
            </w:tabs>
            <w:spacing w:before="0" w:after="240" w:line="360" w:lineRule="auto"/>
            <w:ind w:left="1090" w:right="360" w:firstLine="0"/>
          </w:pPr>
        </w:pPrChange>
      </w:pPr>
      <w:del w:id="793" w:author="אופיר טל" w:date="2021-12-09T09:44:00Z">
        <w:r w:rsidRPr="00F01D59" w:rsidDel="000C74E1">
          <w:rPr>
            <w:rStyle w:val="emailstyle17"/>
            <w:rFonts w:cs="David" w:hint="cs"/>
            <w:color w:val="auto"/>
            <w:sz w:val="22"/>
            <w:rtl/>
          </w:rPr>
          <w:delText xml:space="preserve">על כן, ולאחר ביצוע הניכוי כאמור, </w:delText>
        </w:r>
        <w:r w:rsidRPr="00F01D59" w:rsidDel="000C74E1">
          <w:rPr>
            <w:rStyle w:val="emailstyle17"/>
            <w:rFonts w:cs="David" w:hint="cs"/>
            <w:b/>
            <w:bCs/>
            <w:color w:val="auto"/>
            <w:sz w:val="22"/>
            <w:rtl/>
          </w:rPr>
          <w:delText xml:space="preserve">זכאי התובע </w:delText>
        </w:r>
        <w:r w:rsidRPr="00F01D59" w:rsidDel="000C74E1">
          <w:rPr>
            <w:rStyle w:val="emailstyle17"/>
            <w:rFonts w:cs="David" w:hint="eastAsia"/>
            <w:b/>
            <w:bCs/>
            <w:color w:val="auto"/>
            <w:sz w:val="22"/>
            <w:rtl/>
          </w:rPr>
          <w:delText>לסכום</w:delText>
        </w:r>
        <w:r w:rsidRPr="00F01D59" w:rsidDel="000C74E1">
          <w:rPr>
            <w:rStyle w:val="emailstyle17"/>
            <w:rFonts w:cs="David"/>
            <w:b/>
            <w:bCs/>
            <w:color w:val="auto"/>
            <w:sz w:val="22"/>
            <w:rtl/>
          </w:rPr>
          <w:delText xml:space="preserve"> </w:delText>
        </w:r>
        <w:r w:rsidRPr="00F01D59" w:rsidDel="000C74E1">
          <w:rPr>
            <w:rStyle w:val="emailstyle17"/>
            <w:rFonts w:cs="David" w:hint="eastAsia"/>
            <w:b/>
            <w:bCs/>
            <w:color w:val="auto"/>
            <w:sz w:val="22"/>
            <w:rtl/>
          </w:rPr>
          <w:delText>של</w:delText>
        </w:r>
        <w:r w:rsidR="00F01D59" w:rsidRPr="00F01D59" w:rsidDel="000C74E1">
          <w:rPr>
            <w:rStyle w:val="emailstyle17"/>
            <w:rFonts w:cs="David" w:hint="cs"/>
            <w:b/>
            <w:bCs/>
            <w:color w:val="auto"/>
            <w:sz w:val="22"/>
            <w:rtl/>
          </w:rPr>
          <w:delText xml:space="preserve"> </w:delText>
        </w:r>
        <w:r w:rsidR="004B20F2" w:rsidRPr="00F01D59" w:rsidDel="000C74E1">
          <w:rPr>
            <w:rStyle w:val="emailstyle17"/>
            <w:rFonts w:cs="David" w:hint="cs"/>
            <w:b/>
            <w:bCs/>
            <w:color w:val="auto"/>
            <w:sz w:val="22"/>
            <w:rtl/>
          </w:rPr>
          <w:delText>853,158</w:delText>
        </w:r>
        <w:r w:rsidR="00F01D59" w:rsidRPr="00F01D59" w:rsidDel="000C74E1">
          <w:rPr>
            <w:rStyle w:val="emailstyle17"/>
            <w:rFonts w:cs="David" w:hint="cs"/>
            <w:b/>
            <w:bCs/>
            <w:color w:val="auto"/>
            <w:sz w:val="22"/>
            <w:rtl/>
          </w:rPr>
          <w:delText xml:space="preserve"> ₪</w:delText>
        </w:r>
        <w:r w:rsidR="00F01D59" w:rsidRPr="00F01D59" w:rsidDel="000C74E1">
          <w:rPr>
            <w:rStyle w:val="emailstyle17"/>
            <w:rFonts w:cs="David" w:hint="cs"/>
            <w:color w:val="auto"/>
            <w:sz w:val="22"/>
            <w:rtl/>
          </w:rPr>
          <w:delText>.</w:delText>
        </w:r>
      </w:del>
    </w:p>
    <w:p w14:paraId="43CA337F" w14:textId="62774B7A" w:rsidR="00CD69DB" w:rsidDel="000C74E1" w:rsidRDefault="00CD69DB">
      <w:pPr>
        <w:pStyle w:val="11"/>
        <w:numPr>
          <w:ilvl w:val="0"/>
          <w:numId w:val="60"/>
        </w:numPr>
        <w:tabs>
          <w:tab w:val="left" w:pos="530"/>
          <w:tab w:val="left" w:pos="1090"/>
        </w:tabs>
        <w:spacing w:before="0" w:after="240" w:line="360" w:lineRule="auto"/>
        <w:ind w:left="530" w:hanging="450"/>
        <w:rPr>
          <w:del w:id="794" w:author="אופיר טל" w:date="2021-12-09T09:44:00Z"/>
        </w:rPr>
        <w:pPrChange w:id="795"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796" w:author="אופיר טל" w:date="2021-12-09T09:44:00Z">
        <w:r w:rsidRPr="00901A33" w:rsidDel="000C74E1">
          <w:rPr>
            <w:rFonts w:hint="eastAsia"/>
            <w:rtl/>
          </w:rPr>
          <w:delText>התובע</w:delText>
        </w:r>
        <w:r w:rsidRPr="00901A33" w:rsidDel="000C74E1">
          <w:rPr>
            <w:rFonts w:hint="cs"/>
            <w:rtl/>
          </w:rPr>
          <w:delText xml:space="preserve"> יוסיף ויטען כי זכאותו לסכומים שלעיל נובעת הן מכוח הוראות החוזה, הן מכוח חובת ההגינות החלה העל הנתבעות, והן מכוח הוראות הדין הכללי.</w:delText>
        </w:r>
      </w:del>
    </w:p>
    <w:p w14:paraId="5F838FF9" w14:textId="15976429" w:rsidR="003B377B" w:rsidDel="000C74E1" w:rsidRDefault="003B377B">
      <w:pPr>
        <w:pStyle w:val="11"/>
        <w:tabs>
          <w:tab w:val="left" w:pos="530"/>
          <w:tab w:val="left" w:pos="1090"/>
        </w:tabs>
        <w:spacing w:before="0" w:after="240" w:line="360" w:lineRule="auto"/>
        <w:ind w:left="530" w:firstLine="0"/>
        <w:rPr>
          <w:del w:id="797" w:author="אופיר טל" w:date="2021-12-09T09:44:00Z"/>
          <w:rtl/>
        </w:rPr>
        <w:pPrChange w:id="798" w:author="אופיר טל" w:date="2021-12-14T14:04:00Z">
          <w:pPr>
            <w:pStyle w:val="11"/>
            <w:tabs>
              <w:tab w:val="left" w:pos="530"/>
              <w:tab w:val="left" w:pos="1090"/>
            </w:tabs>
            <w:spacing w:before="0" w:after="240" w:line="360" w:lineRule="auto"/>
            <w:ind w:left="530" w:right="360" w:firstLine="0"/>
          </w:pPr>
        </w:pPrChange>
      </w:pPr>
    </w:p>
    <w:p w14:paraId="0E1791AA" w14:textId="6BEA2E64" w:rsidR="003B377B" w:rsidDel="000C74E1" w:rsidRDefault="003B377B" w:rsidP="00A35B76">
      <w:pPr>
        <w:pStyle w:val="11"/>
        <w:tabs>
          <w:tab w:val="left" w:pos="530"/>
        </w:tabs>
        <w:spacing w:before="0" w:after="240" w:line="360" w:lineRule="auto"/>
        <w:ind w:left="530" w:hanging="450"/>
        <w:rPr>
          <w:del w:id="799" w:author="אופיר טל" w:date="2021-12-09T09:44:00Z"/>
          <w:rStyle w:val="emailstyle17"/>
          <w:rFonts w:cs="David"/>
          <w:b/>
          <w:bCs/>
          <w:color w:val="auto"/>
          <w:sz w:val="22"/>
          <w:u w:val="single"/>
          <w:rtl/>
        </w:rPr>
      </w:pPr>
    </w:p>
    <w:p w14:paraId="311E32B0" w14:textId="36F9E21C" w:rsidR="005C32A9" w:rsidRPr="00901A33" w:rsidDel="000C74E1" w:rsidRDefault="00501BE3">
      <w:pPr>
        <w:pStyle w:val="11"/>
        <w:tabs>
          <w:tab w:val="left" w:pos="530"/>
        </w:tabs>
        <w:spacing w:before="0" w:after="240" w:line="360" w:lineRule="auto"/>
        <w:ind w:left="530" w:hanging="450"/>
        <w:rPr>
          <w:del w:id="800" w:author="אופיר טל" w:date="2021-12-09T09:44:00Z"/>
          <w:rStyle w:val="emailstyle17"/>
          <w:rFonts w:cs="David"/>
          <w:b/>
          <w:bCs/>
          <w:color w:val="auto"/>
          <w:sz w:val="22"/>
          <w:rtl/>
        </w:rPr>
        <w:pPrChange w:id="801" w:author="אופיר טל" w:date="2021-12-14T14:04:00Z">
          <w:pPr>
            <w:pStyle w:val="11"/>
            <w:tabs>
              <w:tab w:val="left" w:pos="530"/>
            </w:tabs>
            <w:spacing w:before="0" w:after="240" w:line="360" w:lineRule="auto"/>
            <w:ind w:left="530" w:hanging="450"/>
          </w:pPr>
        </w:pPrChange>
      </w:pPr>
      <w:del w:id="802" w:author="אופיר טל" w:date="2021-12-09T09:44:00Z">
        <w:r w:rsidRPr="00901A33" w:rsidDel="000C74E1">
          <w:rPr>
            <w:rStyle w:val="emailstyle17"/>
            <w:rFonts w:cs="David" w:hint="eastAsia"/>
            <w:b/>
            <w:bCs/>
            <w:color w:val="auto"/>
            <w:sz w:val="22"/>
            <w:u w:val="single"/>
            <w:rtl/>
          </w:rPr>
          <w:delText>לחילופין</w:delText>
        </w:r>
        <w:r w:rsidR="005C32A9" w:rsidRPr="00901A33" w:rsidDel="000C74E1">
          <w:rPr>
            <w:rStyle w:val="emailstyle17"/>
            <w:rFonts w:cs="David"/>
            <w:b/>
            <w:bCs/>
            <w:color w:val="auto"/>
            <w:sz w:val="22"/>
            <w:rtl/>
          </w:rPr>
          <w:delText xml:space="preserve"> – </w:delText>
        </w:r>
        <w:r w:rsidR="005C32A9" w:rsidRPr="00901A33" w:rsidDel="000C74E1">
          <w:rPr>
            <w:rStyle w:val="emailstyle17"/>
            <w:rFonts w:cs="David" w:hint="cs"/>
            <w:b/>
            <w:bCs/>
            <w:color w:val="auto"/>
            <w:sz w:val="22"/>
            <w:rtl/>
          </w:rPr>
          <w:delText xml:space="preserve">  </w:delText>
        </w:r>
      </w:del>
    </w:p>
    <w:p w14:paraId="4364A165" w14:textId="1164A208" w:rsidR="00501BE3" w:rsidRPr="00901A33" w:rsidDel="000C74E1" w:rsidRDefault="00501BE3">
      <w:pPr>
        <w:pStyle w:val="11"/>
        <w:numPr>
          <w:ilvl w:val="0"/>
          <w:numId w:val="60"/>
        </w:numPr>
        <w:tabs>
          <w:tab w:val="left" w:pos="530"/>
          <w:tab w:val="left" w:pos="1090"/>
        </w:tabs>
        <w:spacing w:before="0" w:after="240" w:line="360" w:lineRule="auto"/>
        <w:ind w:left="530" w:hanging="450"/>
        <w:rPr>
          <w:del w:id="803" w:author="אופיר טל" w:date="2021-12-09T09:44:00Z"/>
          <w:rFonts w:ascii="Arial" w:hAnsi="Arial"/>
          <w:sz w:val="22"/>
          <w:rtl/>
        </w:rPr>
        <w:pPrChange w:id="804"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805" w:author="אופיר טל" w:date="2021-12-09T09:44:00Z">
        <w:r w:rsidRPr="00901A33" w:rsidDel="000C74E1">
          <w:rPr>
            <w:rFonts w:ascii="Arial" w:hAnsi="Arial" w:hint="cs"/>
            <w:sz w:val="22"/>
            <w:u w:val="single"/>
            <w:rtl/>
          </w:rPr>
          <w:delText>הודעה מוקדמת</w:delText>
        </w:r>
        <w:r w:rsidRPr="00901A33" w:rsidDel="000C74E1">
          <w:rPr>
            <w:rFonts w:ascii="Arial" w:hAnsi="Arial" w:hint="cs"/>
            <w:sz w:val="22"/>
            <w:rtl/>
          </w:rPr>
          <w:delText xml:space="preserve"> - </w:delText>
        </w:r>
      </w:del>
    </w:p>
    <w:p w14:paraId="59F1D225" w14:textId="1E59CA20" w:rsidR="00501BE3" w:rsidRPr="00901A33" w:rsidDel="000C74E1" w:rsidRDefault="00D20F8D" w:rsidP="00A35B76">
      <w:pPr>
        <w:pStyle w:val="11"/>
        <w:tabs>
          <w:tab w:val="left" w:pos="530"/>
          <w:tab w:val="left" w:pos="1090"/>
        </w:tabs>
        <w:spacing w:before="0" w:after="240" w:line="360" w:lineRule="auto"/>
        <w:ind w:left="530" w:firstLine="0"/>
        <w:rPr>
          <w:del w:id="806" w:author="אופיר טל" w:date="2021-12-09T09:44:00Z"/>
          <w:rFonts w:ascii="Arial" w:hAnsi="Arial"/>
          <w:sz w:val="22"/>
          <w:rtl/>
        </w:rPr>
      </w:pPr>
      <w:del w:id="807" w:author="אופיר טל" w:date="2021-12-09T09:44:00Z">
        <w:r w:rsidRPr="00901A33" w:rsidDel="000C74E1">
          <w:rPr>
            <w:rFonts w:ascii="Arial" w:hAnsi="Arial" w:hint="cs"/>
            <w:sz w:val="22"/>
            <w:rtl/>
          </w:rPr>
          <w:delText xml:space="preserve">ככל שלא תתקבל טענת התובע </w:delText>
        </w:r>
        <w:r w:rsidR="005C32A9" w:rsidRPr="00901A33" w:rsidDel="000C74E1">
          <w:rPr>
            <w:rFonts w:ascii="Arial" w:hAnsi="Arial" w:hint="cs"/>
            <w:sz w:val="22"/>
            <w:rtl/>
          </w:rPr>
          <w:delTex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delText>
        </w:r>
        <w:r w:rsidR="005C32A9" w:rsidRPr="00901A33" w:rsidDel="000C74E1">
          <w:rPr>
            <w:rFonts w:ascii="Arial" w:hAnsi="Arial" w:hint="eastAsia"/>
            <w:b/>
            <w:bCs/>
            <w:sz w:val="22"/>
            <w:rtl/>
          </w:rPr>
          <w:delText>לפחות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לתקופת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ההודעה</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המוקדמת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כאמור</w:delText>
        </w:r>
        <w:r w:rsidR="005C32A9" w:rsidRPr="00901A33" w:rsidDel="000C74E1">
          <w:rPr>
            <w:rFonts w:ascii="Arial" w:hAnsi="Arial"/>
            <w:b/>
            <w:bCs/>
            <w:sz w:val="22"/>
            <w:rtl/>
          </w:rPr>
          <w:delText xml:space="preserve"> (שלושה </w:delText>
        </w:r>
        <w:r w:rsidR="005C32A9" w:rsidRPr="00901A33" w:rsidDel="000C74E1">
          <w:rPr>
            <w:rFonts w:ascii="Arial" w:hAnsi="Arial" w:hint="eastAsia"/>
            <w:b/>
            <w:bCs/>
            <w:sz w:val="22"/>
            <w:rtl/>
          </w:rPr>
          <w:delText>חודשים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מיום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קבלת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הודעת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הנתבעת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בפועל</w:delText>
        </w:r>
        <w:r w:rsidR="005C32A9" w:rsidRPr="00901A33" w:rsidDel="000C74E1">
          <w:rPr>
            <w:rFonts w:ascii="Arial" w:hAnsi="Arial"/>
            <w:b/>
            <w:bCs/>
            <w:sz w:val="22"/>
            <w:rtl/>
          </w:rPr>
          <w:delText xml:space="preserve"> (סוף </w:delText>
        </w:r>
        <w:r w:rsidR="005C32A9" w:rsidRPr="00901A33" w:rsidDel="000C74E1">
          <w:rPr>
            <w:rFonts w:ascii="Arial" w:hAnsi="Arial" w:hint="eastAsia"/>
            <w:b/>
            <w:bCs/>
            <w:sz w:val="22"/>
            <w:rtl/>
          </w:rPr>
          <w:delText>דצמבר</w:delText>
        </w:r>
        <w:r w:rsidR="005C32A9" w:rsidRPr="00901A33" w:rsidDel="000C74E1">
          <w:rPr>
            <w:rFonts w:ascii="Arial" w:hAnsi="Arial"/>
            <w:b/>
            <w:bCs/>
            <w:sz w:val="22"/>
            <w:rtl/>
          </w:rPr>
          <w:delText xml:space="preserve"> 2012)</w:delText>
        </w:r>
        <w:r w:rsidR="00501BE3" w:rsidRPr="00901A33" w:rsidDel="000C74E1">
          <w:rPr>
            <w:rFonts w:ascii="Arial" w:hAnsi="Arial" w:hint="cs"/>
            <w:sz w:val="22"/>
            <w:rtl/>
          </w:rPr>
          <w:delText>.</w:delText>
        </w:r>
      </w:del>
    </w:p>
    <w:p w14:paraId="3F0AAE39" w14:textId="605DC3AF" w:rsidR="00551383" w:rsidRPr="00901A33" w:rsidDel="000C74E1" w:rsidRDefault="00551383">
      <w:pPr>
        <w:pStyle w:val="11"/>
        <w:tabs>
          <w:tab w:val="left" w:pos="530"/>
          <w:tab w:val="left" w:pos="1090"/>
        </w:tabs>
        <w:spacing w:before="0" w:after="240" w:line="360" w:lineRule="auto"/>
        <w:ind w:left="530" w:firstLine="0"/>
        <w:rPr>
          <w:del w:id="808" w:author="אופיר טל" w:date="2021-12-09T09:44:00Z"/>
          <w:rFonts w:ascii="Arial" w:hAnsi="Arial"/>
          <w:sz w:val="22"/>
          <w:rtl/>
        </w:rPr>
        <w:pPrChange w:id="809" w:author="אופיר טל" w:date="2021-12-14T14:04:00Z">
          <w:pPr>
            <w:pStyle w:val="11"/>
            <w:tabs>
              <w:tab w:val="left" w:pos="530"/>
              <w:tab w:val="left" w:pos="1090"/>
            </w:tabs>
            <w:spacing w:before="0" w:after="240" w:line="360" w:lineRule="auto"/>
            <w:ind w:left="530" w:firstLine="0"/>
          </w:pPr>
        </w:pPrChange>
      </w:pPr>
      <w:del w:id="810" w:author="אופיר טל" w:date="2021-12-09T09:44:00Z">
        <w:r w:rsidRPr="00901A33" w:rsidDel="000C74E1">
          <w:rPr>
            <w:rFonts w:ascii="Arial" w:hAnsi="Arial" w:hint="cs"/>
            <w:sz w:val="22"/>
            <w:rtl/>
          </w:rPr>
          <w:delText xml:space="preserve">כלומר </w:delText>
        </w:r>
        <w:r w:rsidRPr="00901A33" w:rsidDel="000C74E1">
          <w:rPr>
            <w:rFonts w:ascii="Arial" w:hAnsi="Arial"/>
            <w:sz w:val="22"/>
            <w:rtl/>
          </w:rPr>
          <w:delText>–</w:delText>
        </w:r>
        <w:r w:rsidRPr="00901A33" w:rsidDel="000C74E1">
          <w:rPr>
            <w:rFonts w:ascii="Arial" w:hAnsi="Arial" w:hint="cs"/>
            <w:sz w:val="22"/>
            <w:rtl/>
          </w:rPr>
          <w:delText xml:space="preserve"> התובע זכאי לשכר מלא, עבור כל מרכיביו, החל מחודש אוגוסט 2012 עד סוף חודש מרס 2013</w:delText>
        </w:r>
        <w:r w:rsidR="00CD69DB" w:rsidRPr="00901A33" w:rsidDel="000C74E1">
          <w:rPr>
            <w:rFonts w:ascii="Arial" w:hAnsi="Arial" w:hint="cs"/>
            <w:sz w:val="22"/>
            <w:rtl/>
          </w:rPr>
          <w:delText xml:space="preserve"> (שמונה חודשים), בניכוי הסכומים שקיבל בפועל</w:delText>
        </w:r>
        <w:r w:rsidR="00D20F8D" w:rsidRPr="00901A33" w:rsidDel="000C74E1">
          <w:rPr>
            <w:rFonts w:ascii="Arial" w:hAnsi="Arial" w:hint="cs"/>
            <w:sz w:val="22"/>
            <w:rtl/>
          </w:rPr>
          <w:delText xml:space="preserve"> בתקופה זו כגימל</w:delText>
        </w:r>
        <w:r w:rsidR="00F85298" w:rsidRPr="00901A33" w:rsidDel="000C74E1">
          <w:rPr>
            <w:rFonts w:ascii="Arial" w:hAnsi="Arial" w:hint="cs"/>
            <w:sz w:val="22"/>
            <w:rtl/>
          </w:rPr>
          <w:delText>ה</w:delText>
        </w:r>
        <w:r w:rsidR="00CD69DB" w:rsidRPr="00901A33" w:rsidDel="000C74E1">
          <w:rPr>
            <w:rFonts w:ascii="Arial" w:hAnsi="Arial" w:hint="cs"/>
            <w:sz w:val="22"/>
            <w:rtl/>
          </w:rPr>
          <w:delText>,</w:delText>
        </w:r>
        <w:r w:rsidRPr="00901A33" w:rsidDel="000C74E1">
          <w:rPr>
            <w:rFonts w:ascii="Arial" w:hAnsi="Arial" w:hint="cs"/>
            <w:sz w:val="22"/>
            <w:rtl/>
          </w:rPr>
          <w:delText xml:space="preserve"> </w:delText>
        </w:r>
        <w:r w:rsidRPr="00901A33" w:rsidDel="000C74E1">
          <w:rPr>
            <w:rFonts w:ascii="Arial" w:hAnsi="Arial" w:hint="eastAsia"/>
            <w:b/>
            <w:bCs/>
            <w:sz w:val="22"/>
            <w:rtl/>
          </w:rPr>
          <w:delText>ובסך</w:delText>
        </w:r>
        <w:r w:rsidRPr="00901A33" w:rsidDel="000C74E1">
          <w:rPr>
            <w:rFonts w:ascii="Arial" w:hAnsi="Arial"/>
            <w:b/>
            <w:bCs/>
            <w:sz w:val="22"/>
            <w:rtl/>
          </w:rPr>
          <w:delText xml:space="preserve"> </w:delText>
        </w:r>
        <w:r w:rsidRPr="00901A33" w:rsidDel="000C74E1">
          <w:rPr>
            <w:rFonts w:ascii="Arial" w:hAnsi="Arial" w:hint="eastAsia"/>
            <w:b/>
            <w:bCs/>
            <w:sz w:val="22"/>
            <w:rtl/>
          </w:rPr>
          <w:delText>הכל</w:delText>
        </w:r>
        <w:r w:rsidRPr="00901A33" w:rsidDel="000C74E1">
          <w:rPr>
            <w:rFonts w:ascii="Arial" w:hAnsi="Arial"/>
            <w:b/>
            <w:bCs/>
            <w:sz w:val="22"/>
            <w:rtl/>
          </w:rPr>
          <w:delText xml:space="preserve"> – סכום של </w:delText>
        </w:r>
        <w:r w:rsidR="00F85298" w:rsidRPr="00901A33" w:rsidDel="000C74E1">
          <w:rPr>
            <w:rFonts w:ascii="Arial" w:hAnsi="Arial" w:hint="cs"/>
            <w:b/>
            <w:bCs/>
            <w:sz w:val="22"/>
            <w:u w:val="single"/>
            <w:rtl/>
          </w:rPr>
          <w:delText>296,746</w:delText>
        </w:r>
        <w:r w:rsidRPr="00901A33" w:rsidDel="000C74E1">
          <w:rPr>
            <w:rFonts w:ascii="Arial" w:hAnsi="Arial"/>
            <w:b/>
            <w:bCs/>
            <w:sz w:val="22"/>
            <w:u w:val="single"/>
            <w:rtl/>
          </w:rPr>
          <w:delText xml:space="preserve"> </w:delText>
        </w:r>
        <w:r w:rsidRPr="00901A33" w:rsidDel="000C74E1">
          <w:rPr>
            <w:rFonts w:ascii="Arial" w:hAnsi="Arial"/>
            <w:sz w:val="22"/>
            <w:u w:val="single"/>
            <w:rtl/>
          </w:rPr>
          <w:delText>₪</w:delText>
        </w:r>
        <w:r w:rsidR="00CD69DB" w:rsidRPr="00901A33" w:rsidDel="000C74E1">
          <w:rPr>
            <w:rFonts w:ascii="Arial" w:hAnsi="Arial"/>
            <w:sz w:val="22"/>
            <w:rtl/>
          </w:rPr>
          <w:delText xml:space="preserve"> (מחושב </w:delText>
        </w:r>
        <w:r w:rsidR="00CD69DB" w:rsidRPr="00901A33" w:rsidDel="000C74E1">
          <w:rPr>
            <w:rFonts w:ascii="Arial" w:hAnsi="Arial" w:hint="eastAsia"/>
            <w:sz w:val="22"/>
            <w:rtl/>
          </w:rPr>
          <w:delText>לפי</w:delText>
        </w:r>
        <w:r w:rsidR="00CD69DB" w:rsidRPr="00901A33" w:rsidDel="000C74E1">
          <w:rPr>
            <w:rFonts w:ascii="Arial" w:hAnsi="Arial"/>
            <w:sz w:val="22"/>
            <w:rtl/>
          </w:rPr>
          <w:delText xml:space="preserve"> 40% </w:delText>
        </w:r>
        <w:r w:rsidR="00CD69DB" w:rsidRPr="00901A33" w:rsidDel="000C74E1">
          <w:rPr>
            <w:rFonts w:ascii="Arial" w:hAnsi="Arial" w:hint="eastAsia"/>
            <w:sz w:val="22"/>
            <w:rtl/>
          </w:rPr>
          <w:delText>מהפרשי</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השכר</w:delText>
        </w:r>
        <w:r w:rsidR="00CD69DB" w:rsidRPr="00901A33" w:rsidDel="000C74E1">
          <w:rPr>
            <w:rFonts w:ascii="Arial" w:hAnsi="Arial"/>
            <w:sz w:val="22"/>
            <w:rtl/>
          </w:rPr>
          <w:delText xml:space="preserve"> </w:delText>
        </w:r>
        <w:r w:rsidR="00F85298" w:rsidRPr="00901A33" w:rsidDel="000C74E1">
          <w:rPr>
            <w:rFonts w:ascii="Arial" w:hAnsi="Arial" w:hint="cs"/>
            <w:sz w:val="22"/>
            <w:rtl/>
          </w:rPr>
          <w:delText>ב</w:delText>
        </w:r>
        <w:r w:rsidR="0097181E" w:rsidRPr="00901A33" w:rsidDel="000C74E1">
          <w:rPr>
            <w:rFonts w:ascii="Arial" w:hAnsi="Arial" w:hint="cs"/>
            <w:sz w:val="22"/>
            <w:rtl/>
          </w:rPr>
          <w:delText>סעיף 48</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שלעיל</w:delText>
        </w:r>
        <w:r w:rsidR="00CD69DB" w:rsidRPr="00901A33" w:rsidDel="000C74E1">
          <w:rPr>
            <w:rFonts w:ascii="Arial" w:hAnsi="Arial"/>
            <w:sz w:val="22"/>
            <w:rtl/>
          </w:rPr>
          <w:delText>)</w:delText>
        </w:r>
        <w:r w:rsidRPr="00901A33" w:rsidDel="000C74E1">
          <w:rPr>
            <w:rFonts w:ascii="Arial" w:hAnsi="Arial"/>
            <w:sz w:val="22"/>
            <w:rtl/>
          </w:rPr>
          <w:delText>.</w:delText>
        </w:r>
      </w:del>
    </w:p>
    <w:p w14:paraId="6F61712E" w14:textId="0828FB0D" w:rsidR="00F11C5A" w:rsidDel="000C74E1" w:rsidRDefault="00F11C5A">
      <w:pPr>
        <w:pStyle w:val="11"/>
        <w:tabs>
          <w:tab w:val="left" w:pos="530"/>
        </w:tabs>
        <w:spacing w:before="0" w:after="240" w:line="360" w:lineRule="auto"/>
        <w:ind w:left="530" w:hanging="450"/>
        <w:rPr>
          <w:del w:id="811" w:author="אופיר טל" w:date="2021-12-09T09:44:00Z"/>
          <w:rStyle w:val="emailstyle17"/>
          <w:rFonts w:cs="David"/>
          <w:b/>
          <w:bCs/>
          <w:color w:val="auto"/>
          <w:sz w:val="22"/>
          <w:u w:val="single"/>
          <w:rtl/>
        </w:rPr>
        <w:pPrChange w:id="812" w:author="אופיר טל" w:date="2021-12-14T14:04:00Z">
          <w:pPr>
            <w:pStyle w:val="11"/>
            <w:tabs>
              <w:tab w:val="left" w:pos="530"/>
            </w:tabs>
            <w:spacing w:before="0" w:after="240" w:line="360" w:lineRule="auto"/>
            <w:ind w:left="530" w:hanging="450"/>
          </w:pPr>
        </w:pPrChange>
      </w:pPr>
    </w:p>
    <w:p w14:paraId="6809BE1C" w14:textId="7E1CD670" w:rsidR="00501BE3" w:rsidRPr="00901A33" w:rsidDel="000C74E1" w:rsidRDefault="00501BE3">
      <w:pPr>
        <w:pStyle w:val="11"/>
        <w:tabs>
          <w:tab w:val="left" w:pos="530"/>
        </w:tabs>
        <w:spacing w:before="0" w:after="240" w:line="360" w:lineRule="auto"/>
        <w:ind w:left="530" w:hanging="450"/>
        <w:rPr>
          <w:del w:id="813" w:author="אופיר טל" w:date="2021-12-09T09:44:00Z"/>
          <w:rStyle w:val="emailstyle17"/>
          <w:rFonts w:cs="David"/>
          <w:b/>
          <w:bCs/>
          <w:color w:val="auto"/>
          <w:sz w:val="22"/>
          <w:rtl/>
        </w:rPr>
        <w:pPrChange w:id="814" w:author="אופיר טל" w:date="2021-12-14T14:04:00Z">
          <w:pPr>
            <w:pStyle w:val="11"/>
            <w:tabs>
              <w:tab w:val="left" w:pos="530"/>
            </w:tabs>
            <w:spacing w:before="0" w:after="240" w:line="360" w:lineRule="auto"/>
            <w:ind w:left="530" w:hanging="450"/>
          </w:pPr>
        </w:pPrChange>
      </w:pPr>
      <w:del w:id="815" w:author="אופיר טל" w:date="2021-12-09T09:44:00Z">
        <w:r w:rsidRPr="00901A33" w:rsidDel="000C74E1">
          <w:rPr>
            <w:rStyle w:val="emailstyle17"/>
            <w:rFonts w:cs="David" w:hint="eastAsia"/>
            <w:b/>
            <w:bCs/>
            <w:color w:val="auto"/>
            <w:sz w:val="22"/>
            <w:u w:val="single"/>
            <w:rtl/>
          </w:rPr>
          <w:delText>לחילופי</w:delText>
        </w:r>
        <w:r w:rsidRPr="00901A33" w:rsidDel="000C74E1">
          <w:rPr>
            <w:rStyle w:val="emailstyle17"/>
            <w:rFonts w:cs="David"/>
            <w:b/>
            <w:bCs/>
            <w:color w:val="auto"/>
            <w:sz w:val="22"/>
            <w:u w:val="single"/>
            <w:rtl/>
          </w:rPr>
          <w:delText xml:space="preserve"> </w:delText>
        </w:r>
        <w:r w:rsidRPr="00901A33" w:rsidDel="000C74E1">
          <w:rPr>
            <w:rStyle w:val="emailstyle17"/>
            <w:rFonts w:cs="David" w:hint="eastAsia"/>
            <w:b/>
            <w:bCs/>
            <w:color w:val="auto"/>
            <w:sz w:val="22"/>
            <w:u w:val="single"/>
            <w:rtl/>
          </w:rPr>
          <w:delText>חילופין</w:delText>
        </w:r>
        <w:r w:rsidRPr="00901A33" w:rsidDel="000C74E1">
          <w:rPr>
            <w:rStyle w:val="emailstyle17"/>
            <w:rFonts w:cs="David" w:hint="cs"/>
            <w:b/>
            <w:bCs/>
            <w:color w:val="auto"/>
            <w:sz w:val="22"/>
            <w:rtl/>
          </w:rPr>
          <w:delText xml:space="preserve"> - </w:delText>
        </w:r>
      </w:del>
    </w:p>
    <w:p w14:paraId="3E174817" w14:textId="7C8E822B" w:rsidR="00501BE3" w:rsidRPr="00901A33" w:rsidDel="000C74E1" w:rsidRDefault="00501BE3">
      <w:pPr>
        <w:pStyle w:val="11"/>
        <w:numPr>
          <w:ilvl w:val="0"/>
          <w:numId w:val="60"/>
        </w:numPr>
        <w:tabs>
          <w:tab w:val="left" w:pos="530"/>
          <w:tab w:val="left" w:pos="1090"/>
        </w:tabs>
        <w:spacing w:before="0" w:after="240" w:line="360" w:lineRule="auto"/>
        <w:ind w:left="530" w:hanging="450"/>
        <w:rPr>
          <w:del w:id="816" w:author="אופיר טל" w:date="2021-12-09T09:44:00Z"/>
          <w:rFonts w:ascii="Arial" w:hAnsi="Arial"/>
          <w:sz w:val="22"/>
        </w:rPr>
        <w:pPrChange w:id="817"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818" w:author="אופיר טל" w:date="2021-12-09T09:44:00Z">
        <w:r w:rsidRPr="00901A33" w:rsidDel="000C74E1">
          <w:rPr>
            <w:rFonts w:ascii="Arial" w:hAnsi="Arial" w:hint="cs"/>
            <w:sz w:val="22"/>
            <w:u w:val="single"/>
            <w:rtl/>
          </w:rPr>
          <w:delText>הפסד הכנסה</w:delText>
        </w:r>
        <w:r w:rsidRPr="00901A33" w:rsidDel="000C74E1">
          <w:rPr>
            <w:rFonts w:ascii="Arial" w:hAnsi="Arial"/>
            <w:sz w:val="22"/>
            <w:rtl/>
          </w:rPr>
          <w:delText xml:space="preserve"> –</w:delText>
        </w:r>
      </w:del>
    </w:p>
    <w:p w14:paraId="4BE6C8A3" w14:textId="51B8A83B" w:rsidR="00501BE3" w:rsidRPr="00901A33" w:rsidDel="000C74E1" w:rsidRDefault="00C31E32">
      <w:pPr>
        <w:pStyle w:val="11"/>
        <w:numPr>
          <w:ilvl w:val="1"/>
          <w:numId w:val="60"/>
        </w:numPr>
        <w:tabs>
          <w:tab w:val="left" w:pos="1160"/>
        </w:tabs>
        <w:spacing w:before="0" w:after="240" w:line="360" w:lineRule="auto"/>
        <w:ind w:left="1160" w:hanging="593"/>
        <w:rPr>
          <w:del w:id="819" w:author="אופיר טל" w:date="2021-12-09T09:44:00Z"/>
          <w:rFonts w:ascii="Arial" w:hAnsi="Arial"/>
          <w:sz w:val="22"/>
        </w:rPr>
        <w:pPrChange w:id="820"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821" w:author="אופיר טל" w:date="2021-12-09T09:44:00Z">
        <w:r w:rsidRPr="00901A33" w:rsidDel="000C74E1">
          <w:rPr>
            <w:rFonts w:ascii="Arial" w:hAnsi="Arial" w:hint="cs"/>
            <w:sz w:val="22"/>
            <w:rtl/>
          </w:rPr>
          <w:delText>התובע יטען כי ככל שלא יתקבלו טענותיו שלעיל, הוא זכאי לפיצוי בגין הפסד ההכנסה שנגרם לו בשל התנהלות הנתבעות או מי מהן.</w:delText>
        </w:r>
      </w:del>
    </w:p>
    <w:p w14:paraId="33E5B851" w14:textId="0ED5F59D" w:rsidR="00501BE3" w:rsidRPr="0062518C" w:rsidDel="000C74E1" w:rsidRDefault="00501BE3">
      <w:pPr>
        <w:pStyle w:val="11"/>
        <w:numPr>
          <w:ilvl w:val="1"/>
          <w:numId w:val="60"/>
        </w:numPr>
        <w:tabs>
          <w:tab w:val="left" w:pos="1160"/>
        </w:tabs>
        <w:spacing w:before="0" w:after="240" w:line="360" w:lineRule="auto"/>
        <w:ind w:left="1160" w:hanging="593"/>
        <w:rPr>
          <w:del w:id="822" w:author="אופיר טל" w:date="2021-12-09T09:44:00Z"/>
          <w:rFonts w:ascii="Arial" w:hAnsi="Arial"/>
          <w:sz w:val="22"/>
        </w:rPr>
        <w:pPrChange w:id="823"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824" w:author="אופיר טל" w:date="2021-12-09T09:44:00Z">
        <w:r w:rsidRPr="0062518C" w:rsidDel="000C74E1">
          <w:rPr>
            <w:rFonts w:ascii="Arial" w:hAnsi="Arial" w:hint="eastAsia"/>
            <w:sz w:val="22"/>
            <w:rtl/>
          </w:rPr>
          <w:delText>כך</w:delText>
        </w:r>
        <w:r w:rsidRPr="0062518C" w:rsidDel="000C74E1">
          <w:rPr>
            <w:rFonts w:ascii="Arial" w:hAnsi="Arial"/>
            <w:sz w:val="22"/>
            <w:rtl/>
          </w:rPr>
          <w:delText xml:space="preserve"> למשל, בחודש אוגוסט 2012, </w:delText>
        </w:r>
        <w:r w:rsidR="00C31E32" w:rsidRPr="0062518C" w:rsidDel="000C74E1">
          <w:rPr>
            <w:rFonts w:ascii="Arial" w:hAnsi="Arial" w:hint="cs"/>
            <w:sz w:val="22"/>
            <w:rtl/>
          </w:rPr>
          <w:delText>כאשר נודע</w:delText>
        </w:r>
        <w:r w:rsidRPr="0062518C" w:rsidDel="000C74E1">
          <w:rPr>
            <w:rFonts w:ascii="Arial" w:hAnsi="Arial"/>
            <w:sz w:val="22"/>
            <w:rtl/>
          </w:rPr>
          <w:delText xml:space="preserve"> </w:delText>
        </w:r>
        <w:r w:rsidR="00C31E32" w:rsidRPr="0062518C" w:rsidDel="000C74E1">
          <w:rPr>
            <w:rFonts w:ascii="Arial" w:hAnsi="Arial" w:hint="cs"/>
            <w:sz w:val="22"/>
            <w:rtl/>
          </w:rPr>
          <w:delText>ש</w:delText>
        </w:r>
        <w:r w:rsidRPr="0062518C" w:rsidDel="000C74E1">
          <w:rPr>
            <w:rFonts w:ascii="Arial" w:hAnsi="Arial"/>
            <w:sz w:val="22"/>
            <w:rtl/>
          </w:rPr>
          <w:delText>עבודת התובע בשרות הציבורי הסתיימה, הוצעה ל</w:delText>
        </w:r>
        <w:r w:rsidR="00C31E32" w:rsidRPr="0062518C" w:rsidDel="000C74E1">
          <w:rPr>
            <w:rFonts w:ascii="Arial" w:hAnsi="Arial" w:hint="cs"/>
            <w:sz w:val="22"/>
            <w:rtl/>
          </w:rPr>
          <w:delText>תובע</w:delText>
        </w:r>
        <w:r w:rsidRPr="0062518C" w:rsidDel="000C74E1">
          <w:rPr>
            <w:rFonts w:ascii="Arial" w:hAnsi="Arial"/>
            <w:sz w:val="22"/>
            <w:rtl/>
          </w:rPr>
          <w:delText xml:space="preserve"> עבודה ברמה ניהולית בכירה התואמת לכישוריו </w:delText>
        </w:r>
        <w:r w:rsidRPr="0062518C" w:rsidDel="000C74E1">
          <w:rPr>
            <w:rFonts w:ascii="Arial" w:hAnsi="Arial" w:hint="eastAsia"/>
            <w:sz w:val="22"/>
            <w:rtl/>
          </w:rPr>
          <w:delText>ונ</w:delText>
        </w:r>
        <w:r w:rsidR="00D61B3D" w:rsidRPr="0062518C" w:rsidDel="000C74E1">
          <w:rPr>
            <w:rFonts w:ascii="Arial" w:hAnsi="Arial" w:hint="cs"/>
            <w:sz w:val="22"/>
            <w:rtl/>
          </w:rPr>
          <w:delText>י</w:delText>
        </w:r>
        <w:r w:rsidRPr="0062518C" w:rsidDel="000C74E1">
          <w:rPr>
            <w:rFonts w:ascii="Arial" w:hAnsi="Arial" w:hint="eastAsia"/>
            <w:sz w:val="22"/>
            <w:rtl/>
          </w:rPr>
          <w:delText>סיונו</w:delText>
        </w:r>
        <w:r w:rsidRPr="0062518C" w:rsidDel="000C74E1">
          <w:rPr>
            <w:rFonts w:ascii="Arial" w:hAnsi="Arial"/>
            <w:sz w:val="22"/>
            <w:rtl/>
          </w:rPr>
          <w:delText xml:space="preserve"> רב השנים, בעמותה העוסקת בחינוך ("קו לנוער"). התובע נמנע מלהתחיל בעבודה זו (וגם לא חיפש עבודה אחרת) מאחר </w:delText>
        </w:r>
        <w:r w:rsidR="00C31E32" w:rsidRPr="0062518C" w:rsidDel="000C74E1">
          <w:rPr>
            <w:rFonts w:ascii="Arial" w:hAnsi="Arial" w:hint="cs"/>
            <w:sz w:val="22"/>
            <w:rtl/>
          </w:rPr>
          <w:delText>ש</w:delText>
        </w:r>
        <w:r w:rsidRPr="0062518C" w:rsidDel="000C74E1">
          <w:rPr>
            <w:rFonts w:ascii="Arial" w:hAnsi="Arial"/>
            <w:sz w:val="22"/>
            <w:rtl/>
          </w:rPr>
          <w:delText xml:space="preserve">תקוותו ומאמציו באותה עת התמקדו </w:delText>
        </w:r>
        <w:r w:rsidRPr="0062518C" w:rsidDel="000C74E1">
          <w:rPr>
            <w:rFonts w:ascii="Arial" w:hAnsi="Arial" w:hint="eastAsia"/>
            <w:sz w:val="22"/>
            <w:rtl/>
          </w:rPr>
          <w:delText>בנ</w:delText>
        </w:r>
        <w:r w:rsidR="00C31E32" w:rsidRPr="0062518C" w:rsidDel="000C74E1">
          <w:rPr>
            <w:rFonts w:ascii="Arial" w:hAnsi="Arial" w:hint="cs"/>
            <w:sz w:val="22"/>
            <w:rtl/>
          </w:rPr>
          <w:delText>י</w:delText>
        </w:r>
        <w:r w:rsidRPr="0062518C" w:rsidDel="000C74E1">
          <w:rPr>
            <w:rFonts w:ascii="Arial" w:hAnsi="Arial" w:hint="eastAsia"/>
            <w:sz w:val="22"/>
            <w:rtl/>
          </w:rPr>
          <w:delText>סיון</w:delText>
        </w:r>
        <w:r w:rsidRPr="0062518C" w:rsidDel="000C74E1">
          <w:rPr>
            <w:rFonts w:ascii="Arial" w:hAnsi="Arial"/>
            <w:sz w:val="22"/>
            <w:rtl/>
          </w:rPr>
          <w:delText xml:space="preserve"> לחזור לעבודתו אצל הנתבעת ולהשלים את תקופת החוזה. כשלאחר החודשים הארוכים שחלפו בהמתנה מורטת עצבים </w:delText>
        </w:r>
        <w:r w:rsidRPr="0062518C" w:rsidDel="000C74E1">
          <w:rPr>
            <w:rFonts w:ascii="Arial" w:hAnsi="Arial" w:hint="eastAsia"/>
            <w:sz w:val="22"/>
            <w:rtl/>
          </w:rPr>
          <w:delText>להתי</w:delText>
        </w:r>
        <w:r w:rsidR="00D61B3D" w:rsidRPr="0062518C" w:rsidDel="000C74E1">
          <w:rPr>
            <w:rFonts w:ascii="Arial" w:hAnsi="Arial" w:hint="cs"/>
            <w:sz w:val="22"/>
            <w:rtl/>
          </w:rPr>
          <w:delText>י</w:delText>
        </w:r>
        <w:r w:rsidRPr="0062518C" w:rsidDel="000C74E1">
          <w:rPr>
            <w:rFonts w:ascii="Arial" w:hAnsi="Arial" w:hint="eastAsia"/>
            <w:sz w:val="22"/>
            <w:rtl/>
          </w:rPr>
          <w:delText>חסות</w:delText>
        </w:r>
        <w:r w:rsidRPr="0062518C" w:rsidDel="000C74E1">
          <w:rPr>
            <w:rFonts w:ascii="Arial" w:hAnsi="Arial"/>
            <w:sz w:val="22"/>
            <w:rtl/>
          </w:rPr>
          <w:delText xml:space="preserve"> </w:delText>
        </w:r>
        <w:r w:rsidR="00D20F8D" w:rsidRPr="0062518C" w:rsidDel="000C74E1">
          <w:rPr>
            <w:rFonts w:ascii="Arial" w:hAnsi="Arial" w:hint="cs"/>
            <w:sz w:val="22"/>
            <w:rtl/>
          </w:rPr>
          <w:delText xml:space="preserve">הנתבעות </w:delText>
        </w:r>
        <w:r w:rsidRPr="0062518C" w:rsidDel="000C74E1">
          <w:rPr>
            <w:rFonts w:ascii="Arial" w:hAnsi="Arial"/>
            <w:sz w:val="22"/>
            <w:rtl/>
          </w:rPr>
          <w:delText xml:space="preserve">לפניותיו ולפניות בא כוחו, כאמור לעיל, התברר לו שאפסו הסיכויים לכך, המשרה המוצעת כבר נתפסה, והוא הפסיד גם עבודה זו.    </w:delText>
        </w:r>
      </w:del>
    </w:p>
    <w:p w14:paraId="5B4A9957" w14:textId="27D0C6DD" w:rsidR="00CD69DB" w:rsidRPr="00901A33" w:rsidDel="000C74E1" w:rsidRDefault="00CD69DB">
      <w:pPr>
        <w:pStyle w:val="11"/>
        <w:numPr>
          <w:ilvl w:val="1"/>
          <w:numId w:val="60"/>
        </w:numPr>
        <w:tabs>
          <w:tab w:val="left" w:pos="1160"/>
        </w:tabs>
        <w:spacing w:before="0" w:after="240" w:line="360" w:lineRule="auto"/>
        <w:ind w:left="1160" w:hanging="630"/>
        <w:rPr>
          <w:del w:id="825" w:author="אופיר טל" w:date="2021-12-09T09:44:00Z"/>
          <w:rFonts w:ascii="Arial" w:hAnsi="Arial"/>
          <w:sz w:val="22"/>
        </w:rPr>
        <w:pPrChange w:id="826"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827" w:author="אופיר טל" w:date="2021-12-09T09:44:00Z">
        <w:r w:rsidRPr="00901A33" w:rsidDel="000C74E1">
          <w:rPr>
            <w:rFonts w:ascii="Arial" w:hAnsi="Arial" w:hint="cs"/>
            <w:sz w:val="22"/>
            <w:rtl/>
          </w:rPr>
          <w:delText>התובע מעריך כי הפסד ההכנסה כאמור עומד על סך של 2</w:delText>
        </w:r>
        <w:r w:rsidR="00D20F8D" w:rsidRPr="00901A33" w:rsidDel="000C74E1">
          <w:rPr>
            <w:rFonts w:ascii="Arial" w:hAnsi="Arial" w:hint="cs"/>
            <w:sz w:val="22"/>
            <w:rtl/>
          </w:rPr>
          <w:delText>0</w:delText>
        </w:r>
        <w:r w:rsidRPr="00901A33" w:rsidDel="000C74E1">
          <w:rPr>
            <w:rFonts w:ascii="Arial" w:hAnsi="Arial" w:hint="cs"/>
            <w:sz w:val="22"/>
            <w:rtl/>
          </w:rPr>
          <w:delText>,000 ₪ בחודש לפחות לתקופה של לפחות שלוש שנים (מסכום זה אין צורך לנכות את הגימלה שקיבל התובע בפועל).</w:delText>
        </w:r>
      </w:del>
    </w:p>
    <w:p w14:paraId="3A93CE17" w14:textId="4E0C7099" w:rsidR="00C31E32" w:rsidDel="000C74E1" w:rsidRDefault="00CD69DB">
      <w:pPr>
        <w:pStyle w:val="11"/>
        <w:numPr>
          <w:ilvl w:val="1"/>
          <w:numId w:val="60"/>
        </w:numPr>
        <w:tabs>
          <w:tab w:val="left" w:pos="1160"/>
        </w:tabs>
        <w:spacing w:before="0" w:after="240" w:line="360" w:lineRule="auto"/>
        <w:ind w:left="1160" w:hanging="630"/>
        <w:rPr>
          <w:del w:id="828" w:author="אופיר טל" w:date="2021-12-09T09:44:00Z"/>
          <w:rFonts w:ascii="Arial" w:hAnsi="Arial"/>
          <w:sz w:val="22"/>
        </w:rPr>
        <w:pPrChange w:id="829"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830" w:author="אופיר טל" w:date="2021-12-09T09:44:00Z">
        <w:r w:rsidRPr="00901A33" w:rsidDel="000C74E1">
          <w:rPr>
            <w:rFonts w:ascii="Arial" w:hAnsi="Arial" w:hint="cs"/>
            <w:sz w:val="22"/>
            <w:rtl/>
          </w:rPr>
          <w:delText xml:space="preserve">על כן, </w:delText>
        </w:r>
        <w:r w:rsidR="00C31E32" w:rsidRPr="00901A33" w:rsidDel="000C74E1">
          <w:rPr>
            <w:rFonts w:ascii="Arial" w:hAnsi="Arial" w:hint="cs"/>
            <w:sz w:val="22"/>
            <w:rtl/>
          </w:rPr>
          <w:delText>התובע יעמיד את תביעתו בראש תביעה חלופי זה</w:delText>
        </w:r>
        <w:r w:rsidR="00551383" w:rsidRPr="00901A33" w:rsidDel="000C74E1">
          <w:rPr>
            <w:rFonts w:ascii="Arial" w:hAnsi="Arial" w:hint="cs"/>
            <w:sz w:val="22"/>
            <w:rtl/>
          </w:rPr>
          <w:delText xml:space="preserve"> </w:delText>
        </w:r>
        <w:r w:rsidRPr="00901A33" w:rsidDel="000C74E1">
          <w:rPr>
            <w:rFonts w:ascii="Arial" w:hAnsi="Arial" w:hint="eastAsia"/>
            <w:b/>
            <w:bCs/>
            <w:sz w:val="22"/>
            <w:rtl/>
          </w:rPr>
          <w:delText>על</w:delText>
        </w:r>
        <w:r w:rsidRPr="00901A33" w:rsidDel="000C74E1">
          <w:rPr>
            <w:rFonts w:ascii="Arial" w:hAnsi="Arial"/>
            <w:b/>
            <w:bCs/>
            <w:sz w:val="22"/>
            <w:rtl/>
          </w:rPr>
          <w:delText xml:space="preserve"> </w:delText>
        </w:r>
        <w:r w:rsidR="00551383" w:rsidRPr="00901A33" w:rsidDel="000C74E1">
          <w:rPr>
            <w:rFonts w:ascii="Arial" w:hAnsi="Arial" w:hint="eastAsia"/>
            <w:b/>
            <w:bCs/>
            <w:sz w:val="22"/>
            <w:rtl/>
          </w:rPr>
          <w:delText>סך</w:delText>
        </w:r>
        <w:r w:rsidR="00551383" w:rsidRPr="00901A33" w:rsidDel="000C74E1">
          <w:rPr>
            <w:rFonts w:ascii="Arial" w:hAnsi="Arial" w:hint="cs"/>
            <w:sz w:val="22"/>
            <w:rtl/>
          </w:rPr>
          <w:delText xml:space="preserve"> </w:delText>
        </w:r>
        <w:r w:rsidR="00C31E32" w:rsidRPr="00901A33" w:rsidDel="000C74E1">
          <w:rPr>
            <w:rFonts w:ascii="Arial" w:hAnsi="Arial" w:hint="eastAsia"/>
            <w:b/>
            <w:bCs/>
            <w:sz w:val="22"/>
            <w:rtl/>
          </w:rPr>
          <w:delText>של</w:delText>
        </w:r>
        <w:r w:rsidR="00C31E32" w:rsidRPr="00901A33" w:rsidDel="000C74E1">
          <w:rPr>
            <w:rFonts w:ascii="Arial" w:hAnsi="Arial"/>
            <w:b/>
            <w:bCs/>
            <w:sz w:val="22"/>
            <w:rtl/>
          </w:rPr>
          <w:delText xml:space="preserve"> </w:delText>
        </w:r>
        <w:r w:rsidRPr="00901A33" w:rsidDel="000C74E1">
          <w:rPr>
            <w:rFonts w:ascii="Arial" w:hAnsi="Arial"/>
            <w:b/>
            <w:bCs/>
            <w:sz w:val="22"/>
            <w:rtl/>
          </w:rPr>
          <w:delText xml:space="preserve">720,000 </w:delText>
        </w:r>
        <w:r w:rsidR="00C31E32" w:rsidRPr="00901A33" w:rsidDel="000C74E1">
          <w:rPr>
            <w:rFonts w:ascii="Arial" w:hAnsi="Arial" w:hint="eastAsia"/>
            <w:b/>
            <w:bCs/>
            <w:sz w:val="22"/>
            <w:rtl/>
          </w:rPr>
          <w:delText>₪</w:delText>
        </w:r>
        <w:r w:rsidR="0097181E" w:rsidRPr="00901A33" w:rsidDel="000C74E1">
          <w:rPr>
            <w:rFonts w:ascii="Arial" w:hAnsi="Arial" w:hint="cs"/>
            <w:sz w:val="22"/>
            <w:rtl/>
          </w:rPr>
          <w:delText xml:space="preserve">, בתוספת הפרשי הצמדה ורבית </w:delText>
        </w:r>
        <w:r w:rsidR="00F85298" w:rsidRPr="00901A33" w:rsidDel="000C74E1">
          <w:rPr>
            <w:rFonts w:ascii="Arial" w:hAnsi="Arial" w:hint="cs"/>
            <w:sz w:val="22"/>
            <w:rtl/>
          </w:rPr>
          <w:delText xml:space="preserve">מיום 1.1.2015 (אמצע תקופה) - </w:delText>
        </w:r>
        <w:r w:rsidR="0097181E" w:rsidRPr="00901A33" w:rsidDel="000C74E1">
          <w:rPr>
            <w:rFonts w:ascii="Arial" w:hAnsi="Arial" w:hint="cs"/>
            <w:sz w:val="22"/>
            <w:rtl/>
          </w:rPr>
          <w:delText xml:space="preserve"> </w:delText>
        </w:r>
        <w:r w:rsidR="00F85298" w:rsidRPr="00901A33" w:rsidDel="000C74E1">
          <w:rPr>
            <w:rFonts w:ascii="Arial" w:hAnsi="Arial" w:hint="cs"/>
            <w:b/>
            <w:bCs/>
            <w:sz w:val="22"/>
            <w:u w:val="single"/>
            <w:rtl/>
          </w:rPr>
          <w:delText>759,059 ₪</w:delText>
        </w:r>
        <w:r w:rsidR="00F85298" w:rsidRPr="00901A33" w:rsidDel="000C74E1">
          <w:rPr>
            <w:rFonts w:ascii="Arial" w:hAnsi="Arial" w:hint="cs"/>
            <w:sz w:val="22"/>
            <w:rtl/>
          </w:rPr>
          <w:delText>.</w:delText>
        </w:r>
      </w:del>
    </w:p>
    <w:p w14:paraId="4317FD92" w14:textId="27B8A6E4" w:rsidR="003B377B" w:rsidRPr="00901A33" w:rsidDel="00B86B04" w:rsidRDefault="003B377B">
      <w:pPr>
        <w:pStyle w:val="11"/>
        <w:tabs>
          <w:tab w:val="left" w:pos="1160"/>
        </w:tabs>
        <w:spacing w:before="0" w:after="240" w:line="360" w:lineRule="auto"/>
        <w:ind w:left="1160" w:firstLine="0"/>
        <w:rPr>
          <w:del w:id="831" w:author="אופיר טל" w:date="2021-12-14T14:03:00Z"/>
          <w:rFonts w:ascii="Arial" w:hAnsi="Arial"/>
          <w:sz w:val="22"/>
          <w:rtl/>
        </w:rPr>
        <w:pPrChange w:id="832" w:author="אופיר טל" w:date="2021-12-14T14:04:00Z">
          <w:pPr>
            <w:pStyle w:val="11"/>
            <w:tabs>
              <w:tab w:val="left" w:pos="1160"/>
            </w:tabs>
            <w:spacing w:before="0" w:after="240" w:line="360" w:lineRule="auto"/>
            <w:ind w:left="1160" w:right="360" w:firstLine="0"/>
          </w:pPr>
        </w:pPrChange>
      </w:pPr>
    </w:p>
    <w:p w14:paraId="3EDD92B6" w14:textId="1B3B23F4" w:rsidR="00B67C81" w:rsidRDefault="00B67C81" w:rsidP="00A35B76">
      <w:pPr>
        <w:pStyle w:val="2"/>
        <w:numPr>
          <w:ilvl w:val="0"/>
          <w:numId w:val="18"/>
        </w:numPr>
        <w:tabs>
          <w:tab w:val="clear" w:pos="566"/>
          <w:tab w:val="left" w:pos="521"/>
        </w:tabs>
        <w:spacing w:after="120"/>
        <w:ind w:left="521"/>
        <w:rPr>
          <w:ins w:id="833" w:author="אביה שקורי" w:date="2021-12-02T10:11:00Z"/>
          <w:sz w:val="28"/>
          <w:rtl/>
          <w:lang w:eastAsia="en-US"/>
        </w:rPr>
      </w:pPr>
      <w:r w:rsidRPr="00901A33">
        <w:rPr>
          <w:rFonts w:hint="cs"/>
          <w:sz w:val="28"/>
          <w:rtl/>
          <w:lang w:eastAsia="en-US"/>
        </w:rPr>
        <w:lastRenderedPageBreak/>
        <w:t xml:space="preserve">העילות </w:t>
      </w:r>
      <w:proofErr w:type="spellStart"/>
      <w:r w:rsidRPr="00901A33">
        <w:rPr>
          <w:rFonts w:hint="cs"/>
          <w:sz w:val="28"/>
          <w:rtl/>
          <w:lang w:eastAsia="en-US"/>
        </w:rPr>
        <w:t>והסעדים</w:t>
      </w:r>
      <w:proofErr w:type="spellEnd"/>
      <w:r w:rsidRPr="00901A33">
        <w:rPr>
          <w:rFonts w:hint="cs"/>
          <w:sz w:val="28"/>
          <w:rtl/>
          <w:lang w:eastAsia="en-US"/>
        </w:rPr>
        <w:t xml:space="preserve"> המבוקשים בעניין הפנסיה</w:t>
      </w:r>
    </w:p>
    <w:p w14:paraId="4047B2BA" w14:textId="6001F1A4" w:rsidR="00E02E02" w:rsidRPr="0055062F" w:rsidRDefault="00E02E02">
      <w:pPr>
        <w:pStyle w:val="af"/>
        <w:numPr>
          <w:ilvl w:val="1"/>
          <w:numId w:val="18"/>
        </w:numPr>
        <w:spacing w:after="240"/>
        <w:rPr>
          <w:ins w:id="834" w:author="אביה שקורי" w:date="2021-12-02T12:41:00Z"/>
          <w:rFonts w:ascii="David" w:hAnsi="David" w:cs="David"/>
          <w:b/>
          <w:bCs/>
          <w:sz w:val="24"/>
          <w:szCs w:val="24"/>
          <w:u w:val="single"/>
          <w:rPrChange w:id="835" w:author="אופיר טל" w:date="2021-12-14T14:10:00Z">
            <w:rPr>
              <w:ins w:id="836" w:author="אביה שקורי" w:date="2021-12-02T12:41:00Z"/>
            </w:rPr>
          </w:rPrChange>
        </w:rPr>
        <w:pPrChange w:id="837" w:author="אופיר טל" w:date="2021-12-14T14:08:00Z">
          <w:pPr>
            <w:pStyle w:val="af"/>
            <w:numPr>
              <w:ilvl w:val="1"/>
              <w:numId w:val="18"/>
            </w:numPr>
            <w:ind w:left="644" w:hanging="360"/>
          </w:pPr>
        </w:pPrChange>
      </w:pPr>
      <w:ins w:id="838" w:author="אביה שקורי" w:date="2021-12-02T12:57:00Z">
        <w:del w:id="839" w:author="אופיר טל" w:date="2021-12-14T14:10:00Z">
          <w:r w:rsidRPr="0055062F" w:rsidDel="0055062F">
            <w:rPr>
              <w:rFonts w:ascii="David" w:hAnsi="David" w:cs="David" w:hint="eastAsia"/>
              <w:b/>
              <w:bCs/>
              <w:sz w:val="24"/>
              <w:szCs w:val="24"/>
              <w:u w:val="single"/>
              <w:rtl/>
              <w:rPrChange w:id="840" w:author="אופיר טל" w:date="2021-12-14T14:10:00Z">
                <w:rPr>
                  <w:rFonts w:hint="eastAsia"/>
                  <w:b/>
                  <w:bCs/>
                  <w:rtl/>
                </w:rPr>
              </w:rPrChange>
            </w:rPr>
            <w:delText>המחלוקת</w:delText>
          </w:r>
          <w:r w:rsidRPr="0055062F" w:rsidDel="0055062F">
            <w:rPr>
              <w:rFonts w:ascii="David" w:hAnsi="David" w:cs="David"/>
              <w:b/>
              <w:bCs/>
              <w:sz w:val="24"/>
              <w:szCs w:val="24"/>
              <w:u w:val="single"/>
              <w:rtl/>
              <w:rPrChange w:id="841"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842" w:author="אופיר טל" w:date="2021-12-14T14:10:00Z">
                <w:rPr>
                  <w:rFonts w:hint="eastAsia"/>
                  <w:b/>
                  <w:bCs/>
                  <w:rtl/>
                </w:rPr>
              </w:rPrChange>
            </w:rPr>
            <w:delText>לעניין</w:delText>
          </w:r>
          <w:r w:rsidRPr="0055062F" w:rsidDel="0055062F">
            <w:rPr>
              <w:rFonts w:ascii="David" w:hAnsi="David" w:cs="David"/>
              <w:b/>
              <w:bCs/>
              <w:sz w:val="24"/>
              <w:szCs w:val="24"/>
              <w:u w:val="single"/>
              <w:rtl/>
              <w:rPrChange w:id="843"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844" w:author="אופיר טל" w:date="2021-12-14T14:10:00Z">
                <w:rPr>
                  <w:rFonts w:hint="eastAsia"/>
                  <w:b/>
                  <w:bCs/>
                  <w:rtl/>
                </w:rPr>
              </w:rPrChange>
            </w:rPr>
            <w:delText>ה</w:delText>
          </w:r>
        </w:del>
      </w:ins>
      <w:ins w:id="845" w:author="אביה שקורי" w:date="2021-12-02T12:41:00Z">
        <w:del w:id="846" w:author="אופיר טל" w:date="2021-12-14T14:10:00Z">
          <w:r w:rsidR="00B72CE5" w:rsidRPr="0055062F" w:rsidDel="0055062F">
            <w:rPr>
              <w:rFonts w:ascii="David" w:hAnsi="David" w:cs="David" w:hint="eastAsia"/>
              <w:b/>
              <w:bCs/>
              <w:sz w:val="24"/>
              <w:szCs w:val="24"/>
              <w:u w:val="single"/>
              <w:rtl/>
              <w:rPrChange w:id="847" w:author="אופיר טל" w:date="2021-12-14T14:10:00Z">
                <w:rPr>
                  <w:rFonts w:hint="eastAsia"/>
                  <w:rtl/>
                </w:rPr>
              </w:rPrChange>
            </w:rPr>
            <w:delText>סמכות</w:delText>
          </w:r>
          <w:r w:rsidR="00B72CE5" w:rsidRPr="0055062F" w:rsidDel="0055062F">
            <w:rPr>
              <w:rFonts w:ascii="David" w:hAnsi="David" w:cs="David"/>
              <w:b/>
              <w:bCs/>
              <w:sz w:val="24"/>
              <w:szCs w:val="24"/>
              <w:u w:val="single"/>
              <w:rtl/>
              <w:rPrChange w:id="848" w:author="אופיר טל" w:date="2021-12-14T14:10:00Z">
                <w:rPr>
                  <w:rtl/>
                </w:rPr>
              </w:rPrChange>
            </w:rPr>
            <w:delText xml:space="preserve"> לקביעת נוסחת חישוב </w:delText>
          </w:r>
        </w:del>
      </w:ins>
      <w:ins w:id="849" w:author="אביה שקורי" w:date="2021-12-02T12:57:00Z">
        <w:del w:id="850" w:author="אופיר טל" w:date="2021-12-14T14:10:00Z">
          <w:r w:rsidRPr="0055062F" w:rsidDel="0055062F">
            <w:rPr>
              <w:rFonts w:ascii="David" w:hAnsi="David" w:cs="David" w:hint="eastAsia"/>
              <w:b/>
              <w:bCs/>
              <w:sz w:val="24"/>
              <w:szCs w:val="24"/>
              <w:u w:val="single"/>
              <w:rtl/>
              <w:rPrChange w:id="851" w:author="אופיר טל" w:date="2021-12-14T14:10:00Z">
                <w:rPr>
                  <w:rFonts w:hint="eastAsia"/>
                  <w:b/>
                  <w:bCs/>
                  <w:rtl/>
                </w:rPr>
              </w:rPrChange>
            </w:rPr>
            <w:delText>הגמלה</w:delText>
          </w:r>
        </w:del>
      </w:ins>
      <w:ins w:id="852" w:author="אופיר טל" w:date="2021-12-14T14:10:00Z">
        <w:r w:rsidR="0055062F" w:rsidRPr="0055062F">
          <w:rPr>
            <w:rFonts w:ascii="David" w:hAnsi="David" w:cs="David" w:hint="eastAsia"/>
            <w:b/>
            <w:bCs/>
            <w:sz w:val="24"/>
            <w:szCs w:val="24"/>
            <w:u w:val="single"/>
            <w:rtl/>
            <w:rPrChange w:id="853" w:author="אופיר טל" w:date="2021-12-14T14:10:00Z">
              <w:rPr>
                <w:rFonts w:ascii="David" w:hAnsi="David" w:cs="David" w:hint="eastAsia"/>
                <w:b/>
                <w:bCs/>
                <w:sz w:val="24"/>
                <w:szCs w:val="24"/>
                <w:rtl/>
              </w:rPr>
            </w:rPrChange>
          </w:rPr>
          <w:t>הסמכות</w:t>
        </w:r>
        <w:r w:rsidR="0055062F" w:rsidRPr="0055062F">
          <w:rPr>
            <w:rFonts w:ascii="David" w:hAnsi="David" w:cs="David"/>
            <w:b/>
            <w:bCs/>
            <w:sz w:val="24"/>
            <w:szCs w:val="24"/>
            <w:u w:val="single"/>
            <w:rtl/>
            <w:rPrChange w:id="854" w:author="אופיר טל" w:date="2021-12-14T14:10:00Z">
              <w:rPr>
                <w:rFonts w:ascii="David" w:hAnsi="David" w:cs="David"/>
                <w:b/>
                <w:bCs/>
                <w:sz w:val="24"/>
                <w:szCs w:val="24"/>
                <w:rtl/>
              </w:rPr>
            </w:rPrChange>
          </w:rPr>
          <w:t xml:space="preserve"> לקביעת נוסחת </w:t>
        </w:r>
        <w:proofErr w:type="spellStart"/>
        <w:r w:rsidR="0055062F" w:rsidRPr="0055062F">
          <w:rPr>
            <w:rFonts w:ascii="David" w:hAnsi="David" w:cs="David" w:hint="eastAsia"/>
            <w:b/>
            <w:bCs/>
            <w:sz w:val="24"/>
            <w:szCs w:val="24"/>
            <w:u w:val="single"/>
            <w:rtl/>
            <w:rPrChange w:id="855" w:author="אופיר טל" w:date="2021-12-14T14:10:00Z">
              <w:rPr>
                <w:rFonts w:ascii="David" w:hAnsi="David" w:cs="David" w:hint="eastAsia"/>
                <w:b/>
                <w:bCs/>
                <w:sz w:val="24"/>
                <w:szCs w:val="24"/>
                <w:rtl/>
              </w:rPr>
            </w:rPrChange>
          </w:rPr>
          <w:t>הגימלה</w:t>
        </w:r>
      </w:ins>
      <w:proofErr w:type="spellEnd"/>
    </w:p>
    <w:p w14:paraId="296CFD78" w14:textId="15D898A4" w:rsidR="0055062F" w:rsidRPr="0055062F" w:rsidRDefault="0055062F" w:rsidP="00B86B04">
      <w:pPr>
        <w:pStyle w:val="11"/>
        <w:numPr>
          <w:ilvl w:val="0"/>
          <w:numId w:val="60"/>
        </w:numPr>
        <w:tabs>
          <w:tab w:val="left" w:pos="1160"/>
        </w:tabs>
        <w:spacing w:before="0" w:after="240" w:line="360" w:lineRule="auto"/>
        <w:rPr>
          <w:ins w:id="856" w:author="אופיר טל" w:date="2021-12-14T14:10:00Z"/>
          <w:rFonts w:ascii="Arial" w:hAnsi="Arial"/>
          <w:sz w:val="22"/>
          <w:u w:val="single"/>
          <w:rPrChange w:id="857" w:author="אופיר טל" w:date="2021-12-14T14:10:00Z">
            <w:rPr>
              <w:ins w:id="858" w:author="אופיר טל" w:date="2021-12-14T14:10:00Z"/>
              <w:rFonts w:ascii="Arial" w:hAnsi="Arial"/>
              <w:sz w:val="22"/>
            </w:rPr>
          </w:rPrChange>
        </w:rPr>
      </w:pPr>
      <w:ins w:id="859" w:author="אופיר טל" w:date="2021-12-14T14:10:00Z">
        <w:r w:rsidRPr="0055062F">
          <w:rPr>
            <w:rFonts w:ascii="Arial" w:hAnsi="Arial" w:hint="eastAsia"/>
            <w:sz w:val="22"/>
            <w:u w:val="single"/>
            <w:rtl/>
            <w:rPrChange w:id="860" w:author="אופיר טל" w:date="2021-12-14T14:10:00Z">
              <w:rPr>
                <w:rFonts w:ascii="Arial" w:hAnsi="Arial" w:hint="eastAsia"/>
                <w:sz w:val="22"/>
                <w:rtl/>
              </w:rPr>
            </w:rPrChange>
          </w:rPr>
          <w:t>סעד</w:t>
        </w:r>
        <w:r w:rsidRPr="0055062F">
          <w:rPr>
            <w:rFonts w:ascii="Arial" w:hAnsi="Arial"/>
            <w:sz w:val="22"/>
            <w:u w:val="single"/>
            <w:rtl/>
            <w:rPrChange w:id="861" w:author="אופיר טל" w:date="2021-12-14T14:10:00Z">
              <w:rPr>
                <w:rFonts w:ascii="Arial" w:hAnsi="Arial"/>
                <w:sz w:val="22"/>
                <w:rtl/>
              </w:rPr>
            </w:rPrChange>
          </w:rPr>
          <w:t xml:space="preserve"> ראשי – תביעה מול נציבות שירות המדינה</w:t>
        </w:r>
      </w:ins>
    </w:p>
    <w:p w14:paraId="45F467F2" w14:textId="36716DB7" w:rsidR="00A03534" w:rsidRDefault="0055062F">
      <w:pPr>
        <w:pStyle w:val="11"/>
        <w:tabs>
          <w:tab w:val="left" w:pos="1160"/>
        </w:tabs>
        <w:spacing w:before="0" w:after="240" w:line="360" w:lineRule="auto"/>
        <w:ind w:left="360" w:firstLine="0"/>
        <w:rPr>
          <w:ins w:id="862" w:author="אביה שקורי" w:date="2021-12-02T14:39:00Z"/>
          <w:rFonts w:ascii="Arial" w:hAnsi="Arial"/>
          <w:sz w:val="22"/>
        </w:rPr>
        <w:pPrChange w:id="863" w:author="אופיר טל" w:date="2021-12-14T14:10:00Z">
          <w:pPr>
            <w:pStyle w:val="11"/>
            <w:numPr>
              <w:numId w:val="48"/>
            </w:numPr>
            <w:tabs>
              <w:tab w:val="num" w:pos="502"/>
              <w:tab w:val="left" w:pos="1160"/>
            </w:tabs>
            <w:spacing w:before="0" w:after="240" w:line="360" w:lineRule="auto"/>
            <w:ind w:left="502" w:right="360" w:hanging="360"/>
          </w:pPr>
        </w:pPrChange>
      </w:pPr>
      <w:ins w:id="864" w:author="אופיר טל" w:date="2021-12-14T14:10:00Z">
        <w:r>
          <w:rPr>
            <w:rFonts w:ascii="Arial" w:hAnsi="Arial" w:hint="cs"/>
            <w:sz w:val="22"/>
            <w:rtl/>
          </w:rPr>
          <w:t>התובע יטען כי</w:t>
        </w:r>
      </w:ins>
      <w:ins w:id="865" w:author="אופיר טל" w:date="2021-12-14T14:11:00Z">
        <w:r>
          <w:rPr>
            <w:rFonts w:ascii="Arial" w:hAnsi="Arial" w:hint="cs"/>
            <w:sz w:val="22"/>
            <w:rtl/>
          </w:rPr>
          <w:t xml:space="preserve"> </w:t>
        </w:r>
      </w:ins>
      <w:ins w:id="866" w:author="אביה שקורי" w:date="2021-12-02T12:51:00Z">
        <w:r w:rsidR="00E02E02" w:rsidRPr="00E02E02">
          <w:rPr>
            <w:rFonts w:ascii="Arial" w:hAnsi="Arial" w:hint="eastAsia"/>
            <w:sz w:val="22"/>
            <w:rtl/>
            <w:rPrChange w:id="867" w:author="אביה שקורי" w:date="2021-12-02T12:51:00Z">
              <w:rPr>
                <w:rFonts w:hint="eastAsia"/>
                <w:rtl/>
              </w:rPr>
            </w:rPrChange>
          </w:rPr>
          <w:t>הסמכות</w:t>
        </w:r>
        <w:r w:rsidR="00E02E02" w:rsidRPr="00E02E02">
          <w:rPr>
            <w:rFonts w:ascii="Arial" w:hAnsi="Arial"/>
            <w:sz w:val="22"/>
            <w:rtl/>
            <w:rPrChange w:id="868" w:author="אביה שקורי" w:date="2021-12-02T12:51:00Z">
              <w:rPr>
                <w:rtl/>
              </w:rPr>
            </w:rPrChange>
          </w:rPr>
          <w:t xml:space="preserve"> </w:t>
        </w:r>
      </w:ins>
      <w:ins w:id="869" w:author="אביה שקורי" w:date="2021-12-02T12:53:00Z">
        <w:r w:rsidR="00E02E02">
          <w:rPr>
            <w:rFonts w:ascii="Arial" w:hAnsi="Arial" w:hint="cs"/>
            <w:sz w:val="22"/>
            <w:rtl/>
          </w:rPr>
          <w:t>ל</w:t>
        </w:r>
      </w:ins>
      <w:ins w:id="870" w:author="אביה שקורי" w:date="2021-12-02T12:51:00Z">
        <w:r w:rsidR="00E02E02" w:rsidRPr="00E02E02">
          <w:rPr>
            <w:rFonts w:ascii="Arial" w:hAnsi="Arial" w:hint="eastAsia"/>
            <w:sz w:val="22"/>
            <w:rtl/>
            <w:rPrChange w:id="871" w:author="אביה שקורי" w:date="2021-12-02T12:51:00Z">
              <w:rPr>
                <w:rFonts w:hint="eastAsia"/>
                <w:rtl/>
              </w:rPr>
            </w:rPrChange>
          </w:rPr>
          <w:t>עניין</w:t>
        </w:r>
        <w:r w:rsidR="00E02E02" w:rsidRPr="00E02E02">
          <w:rPr>
            <w:rFonts w:ascii="Arial" w:hAnsi="Arial"/>
            <w:sz w:val="22"/>
            <w:rtl/>
            <w:rPrChange w:id="872" w:author="אביה שקורי" w:date="2021-12-02T12:51:00Z">
              <w:rPr>
                <w:rtl/>
              </w:rPr>
            </w:rPrChange>
          </w:rPr>
          <w:t xml:space="preserve"> חישוב </w:t>
        </w:r>
        <w:proofErr w:type="spellStart"/>
        <w:r w:rsidR="00E02E02" w:rsidRPr="00E02E02">
          <w:rPr>
            <w:rFonts w:ascii="Arial" w:hAnsi="Arial" w:hint="eastAsia"/>
            <w:sz w:val="22"/>
            <w:rtl/>
            <w:rPrChange w:id="873" w:author="אביה שקורי" w:date="2021-12-02T12:51:00Z">
              <w:rPr>
                <w:rFonts w:hint="eastAsia"/>
                <w:rtl/>
              </w:rPr>
            </w:rPrChange>
          </w:rPr>
          <w:t>ג</w:t>
        </w:r>
      </w:ins>
      <w:ins w:id="874" w:author="אביה שקורי" w:date="2021-12-02T12:53:00Z">
        <w:r w:rsidR="00E02E02">
          <w:rPr>
            <w:rFonts w:ascii="Arial" w:hAnsi="Arial" w:hint="cs"/>
            <w:sz w:val="22"/>
            <w:rtl/>
          </w:rPr>
          <w:t>י</w:t>
        </w:r>
      </w:ins>
      <w:ins w:id="875" w:author="אביה שקורי" w:date="2021-12-02T12:51:00Z">
        <w:r w:rsidR="00E02E02" w:rsidRPr="00E02E02">
          <w:rPr>
            <w:rFonts w:ascii="Arial" w:hAnsi="Arial" w:hint="eastAsia"/>
            <w:sz w:val="22"/>
            <w:rtl/>
            <w:rPrChange w:id="876" w:author="אביה שקורי" w:date="2021-12-02T12:51:00Z">
              <w:rPr>
                <w:rFonts w:hint="eastAsia"/>
                <w:rtl/>
              </w:rPr>
            </w:rPrChange>
          </w:rPr>
          <w:t>מלתו</w:t>
        </w:r>
        <w:proofErr w:type="spellEnd"/>
        <w:r w:rsidR="00E02E02" w:rsidRPr="00E02E02">
          <w:rPr>
            <w:rFonts w:ascii="Arial" w:hAnsi="Arial"/>
            <w:sz w:val="22"/>
            <w:rtl/>
            <w:rPrChange w:id="877" w:author="אביה שקורי" w:date="2021-12-02T12:51:00Z">
              <w:rPr>
                <w:rtl/>
              </w:rPr>
            </w:rPrChange>
          </w:rPr>
          <w:t xml:space="preserve"> של המערער נתונה בידי</w:t>
        </w:r>
      </w:ins>
      <w:ins w:id="878" w:author="אביה שקורי" w:date="2021-12-02T12:53:00Z">
        <w:r w:rsidR="00E02E02">
          <w:rPr>
            <w:rFonts w:ascii="Arial" w:hAnsi="Arial" w:hint="cs"/>
            <w:sz w:val="22"/>
            <w:rtl/>
          </w:rPr>
          <w:t xml:space="preserve"> נציב</w:t>
        </w:r>
      </w:ins>
      <w:ins w:id="879" w:author="אביה שקורי" w:date="2021-12-02T12:54:00Z">
        <w:r w:rsidR="00E02E02">
          <w:rPr>
            <w:rFonts w:ascii="Arial" w:hAnsi="Arial" w:hint="cs"/>
            <w:sz w:val="22"/>
            <w:rtl/>
          </w:rPr>
          <w:t xml:space="preserve">ות </w:t>
        </w:r>
        <w:r w:rsidR="00E02E02" w:rsidRPr="00A35B76">
          <w:rPr>
            <w:rFonts w:ascii="Arial" w:hAnsi="Arial" w:hint="cs"/>
            <w:sz w:val="22"/>
            <w:rtl/>
          </w:rPr>
          <w:t>שירות המדינה</w:t>
        </w:r>
      </w:ins>
      <w:ins w:id="880" w:author="אביה שקורי" w:date="2021-12-08T12:15:00Z">
        <w:r w:rsidR="00BC0D34" w:rsidRPr="0055062F">
          <w:rPr>
            <w:rtl/>
            <w:rPrChange w:id="881" w:author="אופיר טל" w:date="2021-12-14T14:16:00Z">
              <w:rPr>
                <w:b/>
                <w:bCs/>
                <w:rtl/>
              </w:rPr>
            </w:rPrChange>
          </w:rPr>
          <w:t xml:space="preserve">, </w:t>
        </w:r>
      </w:ins>
      <w:ins w:id="882" w:author="אופיר טל" w:date="2021-12-14T14:16:00Z">
        <w:r w:rsidRPr="0055062F">
          <w:rPr>
            <w:rFonts w:hint="eastAsia"/>
            <w:rtl/>
            <w:rPrChange w:id="883" w:author="אופיר טל" w:date="2021-12-14T14:16:00Z">
              <w:rPr>
                <w:rFonts w:hint="eastAsia"/>
                <w:b/>
                <w:bCs/>
                <w:rtl/>
              </w:rPr>
            </w:rPrChange>
          </w:rPr>
          <w:t>אשר</w:t>
        </w:r>
        <w:r w:rsidRPr="0055062F">
          <w:rPr>
            <w:rtl/>
            <w:rPrChange w:id="884" w:author="אופיר טל" w:date="2021-12-14T14:16:00Z">
              <w:rPr>
                <w:b/>
                <w:bCs/>
                <w:rtl/>
              </w:rPr>
            </w:rPrChange>
          </w:rPr>
          <w:t xml:space="preserve"> גם חישבה אותה בפועל, וזאת </w:t>
        </w:r>
      </w:ins>
      <w:ins w:id="885" w:author="אביה שקורי" w:date="2021-12-02T14:43:00Z">
        <w:r w:rsidR="00A03534" w:rsidRPr="00A35B76">
          <w:rPr>
            <w:rFonts w:ascii="Arial" w:hAnsi="Arial" w:hint="cs"/>
            <w:sz w:val="22"/>
            <w:rtl/>
          </w:rPr>
          <w:t xml:space="preserve">בהתחשב </w:t>
        </w:r>
      </w:ins>
      <w:ins w:id="886" w:author="אופיר טל" w:date="2021-12-14T14:16:00Z">
        <w:r w:rsidRPr="0055062F">
          <w:rPr>
            <w:rFonts w:ascii="Arial" w:hAnsi="Arial" w:hint="eastAsia"/>
            <w:sz w:val="22"/>
            <w:rtl/>
          </w:rPr>
          <w:t>ב</w:t>
        </w:r>
      </w:ins>
      <w:ins w:id="887" w:author="אביה שקורי" w:date="2021-12-02T14:43:00Z">
        <w:del w:id="888" w:author="אופיר טל" w:date="2021-12-14T14:16:00Z">
          <w:r w:rsidR="00A03534" w:rsidRPr="0055062F" w:rsidDel="0055062F">
            <w:rPr>
              <w:rFonts w:ascii="Arial" w:hAnsi="Arial" w:hint="eastAsia"/>
              <w:sz w:val="22"/>
              <w:rtl/>
            </w:rPr>
            <w:delText>ל</w:delText>
          </w:r>
        </w:del>
        <w:r w:rsidR="00A03534" w:rsidRPr="0055062F">
          <w:rPr>
            <w:rFonts w:ascii="Arial" w:hAnsi="Arial" w:hint="eastAsia"/>
            <w:sz w:val="22"/>
            <w:rtl/>
          </w:rPr>
          <w:t>התנהלותן</w:t>
        </w:r>
        <w:r w:rsidR="00A03534" w:rsidRPr="0055062F">
          <w:rPr>
            <w:rFonts w:ascii="Arial" w:hAnsi="Arial"/>
            <w:sz w:val="22"/>
            <w:rtl/>
          </w:rPr>
          <w:t xml:space="preserve"> </w:t>
        </w:r>
        <w:r w:rsidR="00A03534" w:rsidRPr="0055062F">
          <w:rPr>
            <w:rFonts w:ascii="Arial" w:hAnsi="Arial" w:hint="eastAsia"/>
            <w:sz w:val="22"/>
            <w:rtl/>
          </w:rPr>
          <w:t>של</w:t>
        </w:r>
        <w:r w:rsidR="00A03534" w:rsidRPr="0055062F">
          <w:rPr>
            <w:rFonts w:ascii="Arial" w:hAnsi="Arial"/>
            <w:sz w:val="22"/>
            <w:rtl/>
          </w:rPr>
          <w:t xml:space="preserve"> </w:t>
        </w:r>
        <w:r w:rsidR="00A03534" w:rsidRPr="0055062F">
          <w:rPr>
            <w:rFonts w:ascii="Arial" w:hAnsi="Arial" w:hint="eastAsia"/>
            <w:sz w:val="22"/>
            <w:rtl/>
          </w:rPr>
          <w:t>הנתבעות</w:t>
        </w:r>
        <w:r w:rsidR="00A03534" w:rsidRPr="0055062F">
          <w:rPr>
            <w:rFonts w:ascii="Arial" w:hAnsi="Arial"/>
            <w:sz w:val="22"/>
            <w:rtl/>
          </w:rPr>
          <w:t xml:space="preserve"> </w:t>
        </w:r>
        <w:r w:rsidR="00A03534" w:rsidRPr="0055062F">
          <w:rPr>
            <w:rFonts w:ascii="Arial" w:hAnsi="Arial" w:hint="eastAsia"/>
            <w:sz w:val="22"/>
            <w:rtl/>
          </w:rPr>
          <w:t>לעניין</w:t>
        </w:r>
        <w:r w:rsidR="00A03534" w:rsidRPr="0055062F">
          <w:rPr>
            <w:rFonts w:ascii="Arial" w:hAnsi="Arial"/>
            <w:sz w:val="22"/>
            <w:rtl/>
          </w:rPr>
          <w:t xml:space="preserve"> </w:t>
        </w:r>
        <w:r w:rsidR="00A03534" w:rsidRPr="0055062F">
          <w:rPr>
            <w:rFonts w:ascii="Arial" w:hAnsi="Arial" w:hint="eastAsia"/>
            <w:sz w:val="22"/>
            <w:rtl/>
          </w:rPr>
          <w:t>הסמכות</w:t>
        </w:r>
      </w:ins>
      <w:ins w:id="889" w:author="אביה שקורי" w:date="2021-12-02T14:46:00Z">
        <w:r w:rsidR="00666974" w:rsidRPr="0055062F">
          <w:rPr>
            <w:rFonts w:ascii="Arial" w:hAnsi="Arial"/>
            <w:sz w:val="22"/>
            <w:rtl/>
          </w:rPr>
          <w:t>,</w:t>
        </w:r>
      </w:ins>
      <w:ins w:id="890" w:author="אביה שקורי" w:date="2021-12-02T14:43:00Z">
        <w:r w:rsidR="00A03534" w:rsidRPr="0055062F">
          <w:rPr>
            <w:rFonts w:ascii="Arial" w:hAnsi="Arial"/>
            <w:sz w:val="22"/>
            <w:rtl/>
          </w:rPr>
          <w:t xml:space="preserve"> כפי שפורט לעיל</w:t>
        </w:r>
        <w:del w:id="891" w:author="אופיר טל" w:date="2021-12-14T14:16:00Z">
          <w:r w:rsidR="00A03534" w:rsidRPr="0055062F" w:rsidDel="0055062F">
            <w:rPr>
              <w:rFonts w:ascii="Arial" w:hAnsi="Arial"/>
              <w:sz w:val="22"/>
              <w:rtl/>
            </w:rPr>
            <w:delText xml:space="preserve"> </w:delText>
          </w:r>
        </w:del>
        <w:r w:rsidR="00A03534" w:rsidRPr="0055062F">
          <w:rPr>
            <w:rFonts w:ascii="Arial" w:hAnsi="Arial"/>
            <w:sz w:val="22"/>
            <w:rtl/>
          </w:rPr>
          <w:t>.</w:t>
        </w:r>
      </w:ins>
      <w:ins w:id="892" w:author="אופיר טל" w:date="2021-12-14T14:16:00Z">
        <w:r>
          <w:rPr>
            <w:rFonts w:ascii="Arial" w:hAnsi="Arial" w:hint="cs"/>
            <w:sz w:val="22"/>
            <w:rtl/>
          </w:rPr>
          <w:t xml:space="preserve"> למען הנוחות ישוב התובע ויבהיר כי:</w:t>
        </w:r>
      </w:ins>
      <w:ins w:id="893" w:author="אביה שקורי" w:date="2021-12-02T14:43:00Z">
        <w:r w:rsidR="00A03534">
          <w:rPr>
            <w:rFonts w:ascii="Arial" w:hAnsi="Arial" w:hint="cs"/>
            <w:sz w:val="22"/>
            <w:rtl/>
          </w:rPr>
          <w:t xml:space="preserve"> </w:t>
        </w:r>
      </w:ins>
    </w:p>
    <w:p w14:paraId="2A97A252" w14:textId="77777777" w:rsidR="00446D6E" w:rsidRDefault="00E02E02">
      <w:pPr>
        <w:pStyle w:val="11"/>
        <w:numPr>
          <w:ilvl w:val="1"/>
          <w:numId w:val="60"/>
        </w:numPr>
        <w:tabs>
          <w:tab w:val="left" w:pos="1160"/>
        </w:tabs>
        <w:spacing w:before="0" w:after="240" w:line="360" w:lineRule="auto"/>
        <w:ind w:left="1160" w:hanging="630"/>
        <w:rPr>
          <w:ins w:id="894" w:author="אביה שקורי" w:date="2021-12-08T16:26:00Z"/>
          <w:rFonts w:ascii="Arial" w:hAnsi="Arial"/>
          <w:sz w:val="22"/>
        </w:rPr>
        <w:pPrChange w:id="895" w:author="אופיר טל" w:date="2021-12-14T14:04:00Z">
          <w:pPr>
            <w:pStyle w:val="11"/>
            <w:numPr>
              <w:ilvl w:val="1"/>
              <w:numId w:val="51"/>
            </w:numPr>
            <w:tabs>
              <w:tab w:val="left" w:pos="1160"/>
            </w:tabs>
            <w:spacing w:before="0" w:after="240" w:line="360" w:lineRule="auto"/>
            <w:ind w:left="1160" w:right="792" w:hanging="630"/>
          </w:pPr>
        </w:pPrChange>
      </w:pPr>
      <w:ins w:id="896" w:author="אביה שקורי" w:date="2021-12-02T12:51:00Z">
        <w:r w:rsidRPr="00E02E02">
          <w:rPr>
            <w:rFonts w:ascii="Arial" w:hAnsi="Arial" w:hint="eastAsia"/>
            <w:sz w:val="22"/>
            <w:rtl/>
            <w:rPrChange w:id="897" w:author="אביה שקורי" w:date="2021-12-02T12:51:00Z">
              <w:rPr>
                <w:rFonts w:hint="eastAsia"/>
                <w:rtl/>
              </w:rPr>
            </w:rPrChange>
          </w:rPr>
          <w:t>הנציבות</w:t>
        </w:r>
        <w:r w:rsidRPr="00E02E02">
          <w:rPr>
            <w:rFonts w:ascii="Arial" w:hAnsi="Arial"/>
            <w:sz w:val="22"/>
            <w:rtl/>
            <w:rPrChange w:id="898" w:author="אביה שקורי" w:date="2021-12-02T12:51:00Z">
              <w:rPr>
                <w:rtl/>
              </w:rPr>
            </w:rPrChange>
          </w:rPr>
          <w:t xml:space="preserve"> </w:t>
        </w:r>
      </w:ins>
      <w:ins w:id="899" w:author="אביה שקורי" w:date="2021-12-02T12:58:00Z">
        <w:r>
          <w:rPr>
            <w:rFonts w:ascii="Arial" w:hAnsi="Arial" w:hint="cs"/>
            <w:sz w:val="22"/>
            <w:rtl/>
          </w:rPr>
          <w:t>ביצעה את אופן חישוב הגמלה ו</w:t>
        </w:r>
      </w:ins>
      <w:ins w:id="900" w:author="אביה שקורי" w:date="2021-12-02T12:51:00Z">
        <w:r w:rsidRPr="00E02E02">
          <w:rPr>
            <w:rFonts w:ascii="Arial" w:hAnsi="Arial" w:hint="eastAsia"/>
            <w:sz w:val="22"/>
            <w:rtl/>
            <w:rPrChange w:id="901" w:author="אביה שקורי" w:date="2021-12-02T12:51:00Z">
              <w:rPr>
                <w:rFonts w:hint="eastAsia"/>
                <w:rtl/>
              </w:rPr>
            </w:rPrChange>
          </w:rPr>
          <w:t>הורתה</w:t>
        </w:r>
        <w:r w:rsidRPr="00E02E02">
          <w:rPr>
            <w:rFonts w:ascii="Arial" w:hAnsi="Arial"/>
            <w:sz w:val="22"/>
            <w:rtl/>
            <w:rPrChange w:id="902" w:author="אביה שקורי" w:date="2021-12-02T12:51:00Z">
              <w:rPr>
                <w:rtl/>
              </w:rPr>
            </w:rPrChange>
          </w:rPr>
          <w:t xml:space="preserve"> לממונה על </w:t>
        </w:r>
      </w:ins>
      <w:ins w:id="903" w:author="אביה שקורי" w:date="2021-12-02T12:55:00Z">
        <w:r w:rsidRPr="00E02E02">
          <w:rPr>
            <w:rFonts w:ascii="Arial" w:hAnsi="Arial" w:hint="cs"/>
            <w:sz w:val="22"/>
            <w:rtl/>
          </w:rPr>
          <w:t>הגמלאות</w:t>
        </w:r>
      </w:ins>
      <w:ins w:id="904" w:author="אביה שקורי" w:date="2021-12-02T12:51:00Z">
        <w:r w:rsidRPr="00E02E02">
          <w:rPr>
            <w:rFonts w:ascii="Arial" w:hAnsi="Arial"/>
            <w:sz w:val="22"/>
            <w:rtl/>
            <w:rPrChange w:id="905" w:author="אביה שקורי" w:date="2021-12-02T12:51:00Z">
              <w:rPr>
                <w:rtl/>
              </w:rPr>
            </w:rPrChange>
          </w:rPr>
          <w:t xml:space="preserve"> </w:t>
        </w:r>
      </w:ins>
      <w:ins w:id="906" w:author="אביה שקורי" w:date="2021-12-02T13:00:00Z">
        <w:r w:rsidR="00C83E37">
          <w:rPr>
            <w:rFonts w:ascii="Arial" w:hAnsi="Arial" w:hint="cs"/>
            <w:sz w:val="22"/>
            <w:rtl/>
          </w:rPr>
          <w:t xml:space="preserve">מה </w:t>
        </w:r>
      </w:ins>
      <w:ins w:id="907" w:author="אביה שקורי" w:date="2021-12-02T12:57:00Z">
        <w:r>
          <w:rPr>
            <w:rFonts w:ascii="Arial" w:hAnsi="Arial" w:hint="cs"/>
            <w:sz w:val="22"/>
            <w:rtl/>
          </w:rPr>
          <w:t xml:space="preserve">סכום הגמלה </w:t>
        </w:r>
      </w:ins>
      <w:ins w:id="908" w:author="אביה שקורי" w:date="2021-12-02T14:42:00Z">
        <w:r w:rsidR="00A03534">
          <w:rPr>
            <w:rFonts w:ascii="Arial" w:hAnsi="Arial" w:hint="cs"/>
            <w:sz w:val="22"/>
            <w:rtl/>
          </w:rPr>
          <w:t>שיש</w:t>
        </w:r>
      </w:ins>
      <w:ins w:id="909" w:author="אביה שקורי" w:date="2021-12-02T12:51:00Z">
        <w:r w:rsidRPr="00E02E02">
          <w:rPr>
            <w:rFonts w:ascii="Arial" w:hAnsi="Arial"/>
            <w:sz w:val="22"/>
            <w:rtl/>
            <w:rPrChange w:id="910" w:author="אביה שקורי" w:date="2021-12-02T12:51:00Z">
              <w:rPr>
                <w:rtl/>
              </w:rPr>
            </w:rPrChange>
          </w:rPr>
          <w:t xml:space="preserve"> לשלם ל</w:t>
        </w:r>
      </w:ins>
      <w:ins w:id="911" w:author="אביה שקורי" w:date="2021-12-08T16:25:00Z">
        <w:r w:rsidR="00446D6E">
          <w:rPr>
            <w:rFonts w:ascii="Arial" w:hAnsi="Arial" w:hint="cs"/>
            <w:sz w:val="22"/>
            <w:rtl/>
          </w:rPr>
          <w:t>תובע</w:t>
        </w:r>
      </w:ins>
      <w:ins w:id="912" w:author="אביה שקורי" w:date="2021-12-02T14:44:00Z">
        <w:r w:rsidR="00666974">
          <w:rPr>
            <w:rFonts w:ascii="Arial" w:hAnsi="Arial" w:hint="cs"/>
            <w:sz w:val="22"/>
            <w:rtl/>
          </w:rPr>
          <w:t>.</w:t>
        </w:r>
      </w:ins>
      <w:ins w:id="913" w:author="אביה שקורי" w:date="2021-12-08T16:23:00Z">
        <w:r w:rsidR="00446D6E" w:rsidRPr="00446D6E">
          <w:rPr>
            <w:rFonts w:ascii="Arial" w:hAnsi="Arial" w:hint="cs"/>
            <w:sz w:val="22"/>
            <w:rtl/>
          </w:rPr>
          <w:t xml:space="preserve"> </w:t>
        </w:r>
      </w:ins>
    </w:p>
    <w:p w14:paraId="3FE4DBBD" w14:textId="388AE025" w:rsidR="00446D6E" w:rsidRDefault="00666974">
      <w:pPr>
        <w:pStyle w:val="11"/>
        <w:numPr>
          <w:ilvl w:val="1"/>
          <w:numId w:val="60"/>
        </w:numPr>
        <w:spacing w:before="0" w:after="240" w:line="360" w:lineRule="auto"/>
        <w:ind w:left="1160" w:hanging="630"/>
        <w:rPr>
          <w:ins w:id="914" w:author="אביה שקורי" w:date="2021-12-08T16:22:00Z"/>
          <w:rFonts w:ascii="Arial" w:hAnsi="Arial"/>
          <w:sz w:val="22"/>
        </w:rPr>
        <w:pPrChange w:id="915" w:author="אופיר טל" w:date="2021-12-14T14:08:00Z">
          <w:pPr>
            <w:pStyle w:val="11"/>
            <w:numPr>
              <w:ilvl w:val="1"/>
              <w:numId w:val="51"/>
            </w:numPr>
            <w:tabs>
              <w:tab w:val="left" w:pos="1160"/>
            </w:tabs>
            <w:spacing w:before="0" w:after="240" w:line="360" w:lineRule="auto"/>
            <w:ind w:left="1160" w:right="792" w:hanging="630"/>
          </w:pPr>
        </w:pPrChange>
      </w:pPr>
      <w:ins w:id="916" w:author="אביה שקורי" w:date="2021-12-02T14:46:00Z">
        <w:del w:id="917" w:author="אופיר טל" w:date="2021-12-14T14:17:00Z">
          <w:r w:rsidRPr="00446D6E" w:rsidDel="0055062F">
            <w:rPr>
              <w:rFonts w:ascii="Arial" w:hAnsi="Arial" w:hint="cs"/>
              <w:sz w:val="22"/>
              <w:rtl/>
            </w:rPr>
            <w:delText xml:space="preserve">העובדות שהוצגו לעיל, מחזקות את טענת המערער כי סעיף 43 לחוק הגימלאות אינו חל עליו. </w:delText>
          </w:r>
        </w:del>
      </w:ins>
      <w:ins w:id="918" w:author="אביה שקורי" w:date="2021-12-02T14:34:00Z">
        <w:r w:rsidR="00A739A5" w:rsidRPr="00446D6E">
          <w:rPr>
            <w:rFonts w:ascii="Arial" w:hAnsi="Arial" w:hint="cs"/>
            <w:sz w:val="22"/>
            <w:rtl/>
          </w:rPr>
          <w:t>בפועל בפניותיו</w:t>
        </w:r>
      </w:ins>
      <w:ins w:id="919" w:author="אביה שקורי" w:date="2021-12-02T14:32:00Z">
        <w:r w:rsidR="00747E0D" w:rsidRPr="00446D6E">
          <w:rPr>
            <w:rFonts w:ascii="Arial" w:hAnsi="Arial" w:hint="cs"/>
            <w:sz w:val="22"/>
            <w:rtl/>
          </w:rPr>
          <w:t xml:space="preserve"> של המערער </w:t>
        </w:r>
        <w:proofErr w:type="spellStart"/>
        <w:r w:rsidR="00747E0D" w:rsidRPr="00446D6E">
          <w:rPr>
            <w:rFonts w:ascii="Arial" w:hAnsi="Arial" w:hint="cs"/>
            <w:sz w:val="22"/>
            <w:rtl/>
          </w:rPr>
          <w:t>למינהל</w:t>
        </w:r>
        <w:proofErr w:type="spellEnd"/>
        <w:r w:rsidR="00747E0D" w:rsidRPr="00446D6E">
          <w:rPr>
            <w:rFonts w:ascii="Arial" w:hAnsi="Arial" w:hint="cs"/>
            <w:sz w:val="22"/>
            <w:rtl/>
          </w:rPr>
          <w:t xml:space="preserve"> הגמלאות </w:t>
        </w:r>
      </w:ins>
      <w:ins w:id="920" w:author="אביה שקורי" w:date="2021-12-02T14:34:00Z">
        <w:r w:rsidR="00A739A5" w:rsidRPr="00446D6E">
          <w:rPr>
            <w:rFonts w:ascii="Arial" w:hAnsi="Arial" w:hint="cs"/>
            <w:sz w:val="22"/>
            <w:rtl/>
          </w:rPr>
          <w:t xml:space="preserve">הופנו </w:t>
        </w:r>
      </w:ins>
      <w:ins w:id="921" w:author="אביה שקורי" w:date="2021-12-02T14:43:00Z">
        <w:r w:rsidR="00A03534" w:rsidRPr="00446D6E">
          <w:rPr>
            <w:rFonts w:ascii="Arial" w:hAnsi="Arial" w:hint="cs"/>
            <w:sz w:val="22"/>
            <w:rtl/>
          </w:rPr>
          <w:t xml:space="preserve">וטופלו </w:t>
        </w:r>
        <w:r w:rsidR="006770C2" w:rsidRPr="00446D6E">
          <w:rPr>
            <w:rFonts w:ascii="Arial" w:hAnsi="Arial" w:hint="cs"/>
            <w:sz w:val="22"/>
            <w:rtl/>
          </w:rPr>
          <w:t xml:space="preserve">על ידי </w:t>
        </w:r>
      </w:ins>
      <w:ins w:id="922" w:author="אביה שקורי" w:date="2021-12-02T14:34:00Z">
        <w:r w:rsidR="00A739A5" w:rsidRPr="00446D6E">
          <w:rPr>
            <w:rFonts w:ascii="Arial" w:hAnsi="Arial" w:hint="cs"/>
            <w:sz w:val="22"/>
            <w:rtl/>
          </w:rPr>
          <w:t>נציבות שירות המדינה</w:t>
        </w:r>
      </w:ins>
      <w:ins w:id="923" w:author="אביה שקורי" w:date="2021-12-02T14:41:00Z">
        <w:r w:rsidR="00A03534" w:rsidRPr="00446D6E">
          <w:rPr>
            <w:rFonts w:ascii="Arial" w:hAnsi="Arial" w:hint="cs"/>
            <w:sz w:val="22"/>
            <w:rtl/>
          </w:rPr>
          <w:t xml:space="preserve">. </w:t>
        </w:r>
      </w:ins>
    </w:p>
    <w:p w14:paraId="2E7E72BF" w14:textId="36F1FB0E" w:rsidR="00E02E02" w:rsidRPr="00E02E02" w:rsidRDefault="00666974">
      <w:pPr>
        <w:pStyle w:val="11"/>
        <w:numPr>
          <w:ilvl w:val="1"/>
          <w:numId w:val="60"/>
        </w:numPr>
        <w:spacing w:before="0" w:after="240" w:line="360" w:lineRule="auto"/>
        <w:ind w:left="1160" w:hanging="630"/>
        <w:rPr>
          <w:ins w:id="924" w:author="אביה שקורי" w:date="2021-12-02T12:51:00Z"/>
          <w:rFonts w:ascii="Arial" w:hAnsi="Arial"/>
          <w:sz w:val="22"/>
          <w:rtl/>
          <w:rPrChange w:id="925" w:author="אביה שקורי" w:date="2021-12-02T12:51:00Z">
            <w:rPr>
              <w:ins w:id="926" w:author="אביה שקורי" w:date="2021-12-02T12:51:00Z"/>
              <w:rtl/>
            </w:rPr>
          </w:rPrChange>
        </w:rPr>
        <w:pPrChange w:id="927" w:author="אופיר טל" w:date="2021-12-14T14:08:00Z">
          <w:pPr/>
        </w:pPrChange>
      </w:pPr>
      <w:ins w:id="928" w:author="אביה שקורי" w:date="2021-12-02T14:46:00Z">
        <w:r>
          <w:rPr>
            <w:rFonts w:ascii="Arial" w:hAnsi="Arial" w:hint="cs"/>
            <w:sz w:val="22"/>
            <w:rtl/>
          </w:rPr>
          <w:t>מכאן</w:t>
        </w:r>
      </w:ins>
      <w:ins w:id="929" w:author="אביה שקורי" w:date="2021-12-02T14:47:00Z">
        <w:r w:rsidR="00FD2070">
          <w:rPr>
            <w:rFonts w:ascii="Arial" w:hAnsi="Arial" w:hint="cs"/>
            <w:sz w:val="22"/>
            <w:rtl/>
          </w:rPr>
          <w:t>,</w:t>
        </w:r>
      </w:ins>
      <w:ins w:id="930" w:author="אביה שקורי" w:date="2021-12-02T14:46:00Z">
        <w:r>
          <w:rPr>
            <w:rFonts w:ascii="Arial" w:hAnsi="Arial" w:hint="cs"/>
            <w:sz w:val="22"/>
            <w:rtl/>
          </w:rPr>
          <w:t xml:space="preserve"> </w:t>
        </w:r>
        <w:del w:id="931" w:author="אופיר טל" w:date="2021-12-14T14:17:00Z">
          <w:r w:rsidDel="0055062F">
            <w:rPr>
              <w:rFonts w:ascii="Arial" w:hAnsi="Arial" w:hint="cs"/>
              <w:sz w:val="22"/>
              <w:rtl/>
            </w:rPr>
            <w:delText>שיש להסכים</w:delText>
          </w:r>
        </w:del>
      </w:ins>
      <w:ins w:id="932" w:author="אביה שקורי" w:date="2021-12-02T14:35:00Z">
        <w:del w:id="933" w:author="אופיר טל" w:date="2021-12-14T14:17:00Z">
          <w:r w:rsidR="00A739A5" w:rsidDel="0055062F">
            <w:rPr>
              <w:rFonts w:ascii="Arial" w:hAnsi="Arial" w:hint="cs"/>
              <w:sz w:val="22"/>
              <w:rtl/>
            </w:rPr>
            <w:delText xml:space="preserve"> כי </w:delText>
          </w:r>
        </w:del>
      </w:ins>
      <w:ins w:id="934" w:author="אביה שקורי" w:date="2021-12-02T14:36:00Z">
        <w:r w:rsidR="00A739A5">
          <w:rPr>
            <w:rFonts w:ascii="Arial" w:hAnsi="Arial" w:hint="cs"/>
            <w:sz w:val="22"/>
            <w:rtl/>
          </w:rPr>
          <w:t>הסמכות לקביעת נ</w:t>
        </w:r>
      </w:ins>
      <w:ins w:id="935" w:author="אביה שקורי" w:date="2021-12-02T14:41:00Z">
        <w:r w:rsidR="00A03534">
          <w:rPr>
            <w:rFonts w:ascii="Arial" w:hAnsi="Arial" w:hint="cs"/>
            <w:sz w:val="22"/>
            <w:rtl/>
          </w:rPr>
          <w:t>וסח</w:t>
        </w:r>
      </w:ins>
      <w:ins w:id="936" w:author="אביה שקורי" w:date="2021-12-02T14:36:00Z">
        <w:r w:rsidR="00A739A5">
          <w:rPr>
            <w:rFonts w:ascii="Arial" w:hAnsi="Arial" w:hint="cs"/>
            <w:sz w:val="22"/>
            <w:rtl/>
          </w:rPr>
          <w:t xml:space="preserve">ת </w:t>
        </w:r>
      </w:ins>
      <w:ins w:id="937" w:author="אביה שקורי" w:date="2021-12-02T14:47:00Z">
        <w:r w:rsidR="00FD2070">
          <w:rPr>
            <w:rFonts w:ascii="Arial" w:hAnsi="Arial" w:hint="cs"/>
            <w:sz w:val="22"/>
            <w:rtl/>
          </w:rPr>
          <w:t xml:space="preserve">חישוב </w:t>
        </w:r>
        <w:proofErr w:type="spellStart"/>
        <w:r w:rsidR="00FD2070">
          <w:rPr>
            <w:rFonts w:ascii="Arial" w:hAnsi="Arial" w:hint="cs"/>
            <w:sz w:val="22"/>
            <w:rtl/>
          </w:rPr>
          <w:t>הג</w:t>
        </w:r>
      </w:ins>
      <w:ins w:id="938" w:author="אביה שקורי" w:date="2021-12-02T14:48:00Z">
        <w:r w:rsidR="00FD2070">
          <w:rPr>
            <w:rFonts w:ascii="Arial" w:hAnsi="Arial" w:hint="cs"/>
            <w:sz w:val="22"/>
            <w:rtl/>
          </w:rPr>
          <w:t>ימלה</w:t>
        </w:r>
      </w:ins>
      <w:proofErr w:type="spellEnd"/>
      <w:ins w:id="939" w:author="אביה שקורי" w:date="2021-12-02T14:36:00Z">
        <w:r w:rsidR="00A739A5">
          <w:rPr>
            <w:rFonts w:ascii="Arial" w:hAnsi="Arial" w:hint="cs"/>
            <w:sz w:val="22"/>
            <w:rtl/>
          </w:rPr>
          <w:t xml:space="preserve"> נתונה בידי נציבות שירות המדינה</w:t>
        </w:r>
      </w:ins>
      <w:ins w:id="940" w:author="אביה שקורי" w:date="2021-12-02T14:41:00Z">
        <w:r w:rsidR="00A03534">
          <w:rPr>
            <w:rFonts w:ascii="Arial" w:hAnsi="Arial" w:hint="cs"/>
            <w:sz w:val="22"/>
            <w:rtl/>
          </w:rPr>
          <w:t xml:space="preserve"> ו</w:t>
        </w:r>
      </w:ins>
      <w:ins w:id="941" w:author="אביה שקורי" w:date="2021-12-02T14:36:00Z">
        <w:r w:rsidR="00A739A5">
          <w:rPr>
            <w:rFonts w:ascii="Arial" w:hAnsi="Arial" w:hint="cs"/>
            <w:sz w:val="22"/>
            <w:rtl/>
          </w:rPr>
          <w:t>ההשגה המשפטית על ההחלטה במסגרת בית הדין לעבודה היא בהתאם לכללי ההתיישנות. קרי</w:t>
        </w:r>
      </w:ins>
      <w:ins w:id="942" w:author="אביה שקורי" w:date="2021-12-02T14:44:00Z">
        <w:r w:rsidR="006770C2">
          <w:rPr>
            <w:rFonts w:ascii="Arial" w:hAnsi="Arial" w:hint="cs"/>
            <w:sz w:val="22"/>
            <w:rtl/>
          </w:rPr>
          <w:t>,</w:t>
        </w:r>
      </w:ins>
      <w:ins w:id="943" w:author="אביה שקורי" w:date="2021-12-02T14:36:00Z">
        <w:r w:rsidR="00A739A5">
          <w:rPr>
            <w:rFonts w:ascii="Arial" w:hAnsi="Arial" w:hint="cs"/>
            <w:sz w:val="22"/>
            <w:rtl/>
          </w:rPr>
          <w:t xml:space="preserve"> שבע שנים ממועד קבלת</w:t>
        </w:r>
      </w:ins>
      <w:ins w:id="944" w:author="אביה שקורי" w:date="2021-12-02T14:37:00Z">
        <w:r w:rsidR="00A739A5">
          <w:rPr>
            <w:rFonts w:ascii="Arial" w:hAnsi="Arial" w:hint="cs"/>
            <w:sz w:val="22"/>
            <w:rtl/>
          </w:rPr>
          <w:t xml:space="preserve"> ההחלה אצל המערער בחודש דצמבר 2012. </w:t>
        </w:r>
      </w:ins>
    </w:p>
    <w:p w14:paraId="1A7F891D" w14:textId="251756D5" w:rsidR="00DF6C6E" w:rsidRPr="00B86B04" w:rsidRDefault="0055062F">
      <w:pPr>
        <w:pStyle w:val="11"/>
        <w:numPr>
          <w:ilvl w:val="0"/>
          <w:numId w:val="60"/>
        </w:numPr>
        <w:tabs>
          <w:tab w:val="left" w:pos="1160"/>
        </w:tabs>
        <w:spacing w:before="0" w:after="240" w:line="360" w:lineRule="auto"/>
        <w:rPr>
          <w:ins w:id="945" w:author="אביה שקורי" w:date="2021-12-02T10:11:00Z"/>
          <w:rFonts w:ascii="Arial" w:hAnsi="Arial"/>
          <w:sz w:val="22"/>
          <w:rtl/>
          <w:rPrChange w:id="946" w:author="אופיר טל" w:date="2021-12-14T14:08:00Z">
            <w:rPr>
              <w:ins w:id="947" w:author="אביה שקורי" w:date="2021-12-02T10:11:00Z"/>
              <w:rtl/>
              <w:lang w:eastAsia="en-US"/>
            </w:rPr>
          </w:rPrChange>
        </w:rPr>
        <w:pPrChange w:id="948" w:author="אופיר טל" w:date="2021-12-14T14:08:00Z">
          <w:pPr>
            <w:pStyle w:val="2"/>
            <w:numPr>
              <w:numId w:val="18"/>
            </w:numPr>
            <w:tabs>
              <w:tab w:val="clear" w:pos="566"/>
              <w:tab w:val="left" w:pos="521"/>
            </w:tabs>
            <w:spacing w:after="240"/>
            <w:ind w:left="360" w:hanging="360"/>
          </w:pPr>
        </w:pPrChange>
      </w:pPr>
      <w:ins w:id="949" w:author="אופיר טל" w:date="2021-12-14T14:17:00Z">
        <w:r>
          <w:rPr>
            <w:rFonts w:ascii="Arial" w:hAnsi="Arial" w:hint="cs"/>
            <w:sz w:val="22"/>
            <w:u w:val="single"/>
            <w:rtl/>
          </w:rPr>
          <w:t xml:space="preserve">סעד חלופי - </w:t>
        </w:r>
      </w:ins>
      <w:ins w:id="950" w:author="אביה שקורי" w:date="2021-12-02T10:11:00Z">
        <w:r w:rsidR="00DF6C6E" w:rsidRPr="00B86B04">
          <w:rPr>
            <w:rFonts w:ascii="Arial" w:hAnsi="Arial" w:hint="eastAsia"/>
            <w:sz w:val="22"/>
            <w:u w:val="single"/>
            <w:rtl/>
            <w:rPrChange w:id="951" w:author="אופיר טל" w:date="2021-12-14T14:08:00Z">
              <w:rPr>
                <w:rFonts w:hint="eastAsia"/>
                <w:rtl/>
                <w:lang w:eastAsia="en-US"/>
              </w:rPr>
            </w:rPrChange>
          </w:rPr>
          <w:t>בקשה</w:t>
        </w:r>
        <w:r w:rsidR="00DF6C6E" w:rsidRPr="00B86B04">
          <w:rPr>
            <w:rFonts w:ascii="Arial" w:hAnsi="Arial"/>
            <w:sz w:val="22"/>
            <w:u w:val="single"/>
            <w:rtl/>
            <w:rPrChange w:id="952" w:author="אופיר טל" w:date="2021-12-14T14:08:00Z">
              <w:rPr>
                <w:rtl/>
                <w:lang w:eastAsia="en-US"/>
              </w:rPr>
            </w:rPrChange>
          </w:rPr>
          <w:t xml:space="preserve"> </w:t>
        </w:r>
        <w:r w:rsidR="00DF6C6E" w:rsidRPr="00B86B04">
          <w:rPr>
            <w:rFonts w:ascii="Arial" w:hAnsi="Arial" w:hint="eastAsia"/>
            <w:sz w:val="22"/>
            <w:u w:val="single"/>
            <w:rtl/>
            <w:rPrChange w:id="953" w:author="אופיר טל" w:date="2021-12-14T14:08:00Z">
              <w:rPr>
                <w:rFonts w:hint="eastAsia"/>
                <w:rtl/>
                <w:lang w:eastAsia="en-US"/>
              </w:rPr>
            </w:rPrChange>
          </w:rPr>
          <w:t>להארכת</w:t>
        </w:r>
        <w:r w:rsidR="00DF6C6E" w:rsidRPr="00B86B04">
          <w:rPr>
            <w:rFonts w:ascii="Arial" w:hAnsi="Arial"/>
            <w:sz w:val="22"/>
            <w:u w:val="single"/>
            <w:rtl/>
            <w:rPrChange w:id="954" w:author="אופיר טל" w:date="2021-12-14T14:08:00Z">
              <w:rPr>
                <w:rtl/>
                <w:lang w:eastAsia="en-US"/>
              </w:rPr>
            </w:rPrChange>
          </w:rPr>
          <w:t xml:space="preserve"> </w:t>
        </w:r>
        <w:r w:rsidR="00DF6C6E" w:rsidRPr="00B86B04">
          <w:rPr>
            <w:rFonts w:ascii="Arial" w:hAnsi="Arial" w:hint="eastAsia"/>
            <w:sz w:val="22"/>
            <w:u w:val="single"/>
            <w:rtl/>
            <w:rPrChange w:id="955" w:author="אופיר טל" w:date="2021-12-14T14:08:00Z">
              <w:rPr>
                <w:rFonts w:hint="eastAsia"/>
                <w:rtl/>
                <w:lang w:eastAsia="en-US"/>
              </w:rPr>
            </w:rPrChange>
          </w:rPr>
          <w:t>מועד</w:t>
        </w:r>
        <w:r w:rsidR="00DF6C6E" w:rsidRPr="00B86B04">
          <w:rPr>
            <w:rFonts w:ascii="Arial" w:hAnsi="Arial"/>
            <w:sz w:val="22"/>
            <w:u w:val="single"/>
            <w:rtl/>
            <w:rPrChange w:id="956" w:author="אופיר טל" w:date="2021-12-14T14:08:00Z">
              <w:rPr>
                <w:rtl/>
                <w:lang w:eastAsia="en-US"/>
              </w:rPr>
            </w:rPrChange>
          </w:rPr>
          <w:t xml:space="preserve"> </w:t>
        </w:r>
        <w:r w:rsidR="00DF6C6E" w:rsidRPr="00B86B04">
          <w:rPr>
            <w:rFonts w:ascii="Arial" w:hAnsi="Arial" w:hint="eastAsia"/>
            <w:sz w:val="22"/>
            <w:u w:val="single"/>
            <w:rtl/>
            <w:rPrChange w:id="957" w:author="אופיר טל" w:date="2021-12-14T14:08:00Z">
              <w:rPr>
                <w:rFonts w:hint="eastAsia"/>
                <w:rtl/>
                <w:lang w:eastAsia="en-US"/>
              </w:rPr>
            </w:rPrChange>
          </w:rPr>
          <w:t>להגשת</w:t>
        </w:r>
        <w:r w:rsidR="00DF6C6E" w:rsidRPr="00B86B04">
          <w:rPr>
            <w:rFonts w:ascii="Arial" w:hAnsi="Arial"/>
            <w:sz w:val="22"/>
            <w:u w:val="single"/>
            <w:rtl/>
            <w:rPrChange w:id="958" w:author="אופיר טל" w:date="2021-12-14T14:08:00Z">
              <w:rPr>
                <w:rtl/>
                <w:lang w:eastAsia="en-US"/>
              </w:rPr>
            </w:rPrChange>
          </w:rPr>
          <w:t xml:space="preserve"> </w:t>
        </w:r>
        <w:r w:rsidR="00DF6C6E" w:rsidRPr="00B86B04">
          <w:rPr>
            <w:rFonts w:ascii="Arial" w:hAnsi="Arial" w:hint="eastAsia"/>
            <w:sz w:val="22"/>
            <w:u w:val="single"/>
            <w:rtl/>
            <w:rPrChange w:id="959" w:author="אופיר טל" w:date="2021-12-14T14:08:00Z">
              <w:rPr>
                <w:rFonts w:hint="eastAsia"/>
                <w:rtl/>
                <w:lang w:eastAsia="en-US"/>
              </w:rPr>
            </w:rPrChange>
          </w:rPr>
          <w:t>ערעור</w:t>
        </w:r>
        <w:r w:rsidR="00DF6C6E" w:rsidRPr="00B86B04">
          <w:rPr>
            <w:rFonts w:ascii="Arial" w:hAnsi="Arial"/>
            <w:sz w:val="22"/>
            <w:u w:val="single"/>
            <w:rtl/>
            <w:rPrChange w:id="960" w:author="אופיר טל" w:date="2021-12-14T14:08:00Z">
              <w:rPr>
                <w:rtl/>
                <w:lang w:eastAsia="en-US"/>
              </w:rPr>
            </w:rPrChange>
          </w:rPr>
          <w:t xml:space="preserve"> </w:t>
        </w:r>
        <w:r w:rsidR="00DF6C6E" w:rsidRPr="00B86B04">
          <w:rPr>
            <w:rFonts w:ascii="Arial" w:hAnsi="Arial" w:hint="eastAsia"/>
            <w:sz w:val="22"/>
            <w:u w:val="single"/>
            <w:rtl/>
            <w:rPrChange w:id="961" w:author="אופיר טל" w:date="2021-12-14T14:08:00Z">
              <w:rPr>
                <w:rFonts w:hint="eastAsia"/>
                <w:rtl/>
                <w:lang w:eastAsia="en-US"/>
              </w:rPr>
            </w:rPrChange>
          </w:rPr>
          <w:t>גמלאות</w:t>
        </w:r>
        <w:r w:rsidR="00DF6C6E" w:rsidRPr="00B86B04">
          <w:rPr>
            <w:rFonts w:ascii="Arial" w:hAnsi="Arial"/>
            <w:sz w:val="22"/>
            <w:u w:val="single"/>
            <w:rtl/>
            <w:rPrChange w:id="962" w:author="אופיר טל" w:date="2021-12-14T14:08:00Z">
              <w:rPr>
                <w:rtl/>
                <w:lang w:eastAsia="en-US"/>
              </w:rPr>
            </w:rPrChange>
          </w:rPr>
          <w:t xml:space="preserve"> </w:t>
        </w:r>
      </w:ins>
    </w:p>
    <w:p w14:paraId="7A588B4B" w14:textId="7C42A38A" w:rsidR="00B15A3C" w:rsidRPr="00E02E02" w:rsidRDefault="004E3856">
      <w:pPr>
        <w:pStyle w:val="11"/>
        <w:spacing w:before="0" w:after="240" w:line="360" w:lineRule="auto"/>
        <w:ind w:left="381" w:firstLine="0"/>
        <w:rPr>
          <w:ins w:id="963" w:author="אביה שקורי" w:date="2021-12-02T10:45:00Z"/>
          <w:rtl/>
        </w:rPr>
        <w:pPrChange w:id="964" w:author="אופיר טל" w:date="2021-12-14T14:17:00Z">
          <w:pPr>
            <w:tabs>
              <w:tab w:val="left" w:pos="566"/>
              <w:tab w:val="left" w:pos="651"/>
            </w:tabs>
            <w:spacing w:after="240" w:line="360" w:lineRule="auto"/>
            <w:ind w:left="566"/>
            <w:jc w:val="both"/>
          </w:pPr>
        </w:pPrChange>
      </w:pPr>
      <w:ins w:id="965" w:author="אביה שקורי" w:date="2021-12-02T14:04:00Z">
        <w:r>
          <w:rPr>
            <w:rFonts w:hint="cs"/>
            <w:rtl/>
          </w:rPr>
          <w:t xml:space="preserve">לחילופין </w:t>
        </w:r>
      </w:ins>
      <w:ins w:id="966" w:author="אביה שקורי" w:date="2021-12-02T14:05:00Z">
        <w:r>
          <w:rPr>
            <w:rFonts w:hint="cs"/>
            <w:rtl/>
          </w:rPr>
          <w:t xml:space="preserve">בלבד, ככל </w:t>
        </w:r>
      </w:ins>
      <w:ins w:id="967" w:author="אביה שקורי" w:date="2021-12-02T10:37:00Z">
        <w:r w:rsidR="00B15A3C" w:rsidRPr="00B72CE5">
          <w:rPr>
            <w:rFonts w:hint="cs"/>
            <w:rtl/>
          </w:rPr>
          <w:t xml:space="preserve">ובית הדין קמא לא </w:t>
        </w:r>
      </w:ins>
      <w:ins w:id="968" w:author="אביה שקורי" w:date="2021-12-02T10:38:00Z">
        <w:r w:rsidR="00B15A3C" w:rsidRPr="00B72CE5">
          <w:rPr>
            <w:rFonts w:hint="cs"/>
            <w:rtl/>
          </w:rPr>
          <w:t>ישוכנ</w:t>
        </w:r>
        <w:r w:rsidR="00B15A3C" w:rsidRPr="00B72CE5">
          <w:rPr>
            <w:rFonts w:hint="eastAsia"/>
            <w:rtl/>
          </w:rPr>
          <w:t>ע</w:t>
        </w:r>
      </w:ins>
      <w:ins w:id="969" w:author="אביה שקורי" w:date="2021-12-02T10:37:00Z">
        <w:r w:rsidR="00B15A3C" w:rsidRPr="00B72CE5">
          <w:rPr>
            <w:rFonts w:hint="cs"/>
            <w:rtl/>
          </w:rPr>
          <w:t xml:space="preserve"> כי </w:t>
        </w:r>
      </w:ins>
      <w:ins w:id="970" w:author="אביה שקורי" w:date="2021-12-02T11:09:00Z">
        <w:r w:rsidR="00B23203" w:rsidRPr="00B72CE5">
          <w:rPr>
            <w:rFonts w:hint="cs"/>
            <w:rtl/>
          </w:rPr>
          <w:t>הסמכות לחישוב שיעור הגמלה של התובע היא</w:t>
        </w:r>
      </w:ins>
      <w:ins w:id="971" w:author="אביה שקורי" w:date="2021-12-02T10:38:00Z">
        <w:r w:rsidR="00B15A3C" w:rsidRPr="00B72CE5">
          <w:rPr>
            <w:rFonts w:hint="cs"/>
            <w:rtl/>
          </w:rPr>
          <w:t xml:space="preserve"> של </w:t>
        </w:r>
      </w:ins>
      <w:ins w:id="972" w:author="אביה שקורי" w:date="2021-12-08T12:18:00Z">
        <w:r w:rsidR="005A0139">
          <w:rPr>
            <w:rFonts w:hint="cs"/>
            <w:rtl/>
          </w:rPr>
          <w:t>נציבות שירות המדינה</w:t>
        </w:r>
      </w:ins>
      <w:ins w:id="973" w:author="אביה שקורי" w:date="2021-12-02T10:48:00Z">
        <w:r w:rsidR="00FC3840" w:rsidRPr="00B72CE5">
          <w:rPr>
            <w:rFonts w:hint="cs"/>
            <w:rtl/>
          </w:rPr>
          <w:t xml:space="preserve">, </w:t>
        </w:r>
      </w:ins>
      <w:ins w:id="974" w:author="אביה שקורי" w:date="2021-12-02T10:43:00Z">
        <w:r w:rsidR="00B15A3C" w:rsidRPr="00E02E02">
          <w:rPr>
            <w:rFonts w:hint="cs"/>
            <w:rtl/>
          </w:rPr>
          <w:t xml:space="preserve">יראו בתובע כמי שמערער על </w:t>
        </w:r>
        <w:proofErr w:type="spellStart"/>
        <w:r w:rsidR="00B15A3C" w:rsidRPr="00E02E02">
          <w:rPr>
            <w:rFonts w:hint="cs"/>
            <w:rtl/>
          </w:rPr>
          <w:t>גימלתו</w:t>
        </w:r>
        <w:proofErr w:type="spellEnd"/>
        <w:r w:rsidR="00B15A3C" w:rsidRPr="00E02E02">
          <w:rPr>
            <w:rFonts w:hint="cs"/>
            <w:rtl/>
          </w:rPr>
          <w:t xml:space="preserve"> לצורך חישוב הפנסיה על פי סעיף 43 לחוק שירות המדינה (גמלאות</w:t>
        </w:r>
      </w:ins>
      <w:ins w:id="975" w:author="אביה שקורי" w:date="2021-12-02T11:10:00Z">
        <w:r w:rsidR="00B23203" w:rsidRPr="00E02E02">
          <w:rPr>
            <w:rFonts w:hint="cs"/>
            <w:rtl/>
          </w:rPr>
          <w:t>)</w:t>
        </w:r>
      </w:ins>
      <w:ins w:id="976" w:author="אופיר טל" w:date="2021-12-14T14:17:00Z">
        <w:r w:rsidR="0055062F">
          <w:rPr>
            <w:rFonts w:hint="cs"/>
            <w:rtl/>
          </w:rPr>
          <w:t xml:space="preserve"> - </w:t>
        </w:r>
      </w:ins>
      <w:ins w:id="977" w:author="אביה שקורי" w:date="2021-12-02T11:10:00Z">
        <w:del w:id="978" w:author="אופיר טל" w:date="2021-12-14T14:17:00Z">
          <w:r w:rsidR="00B23203" w:rsidRPr="00E02E02" w:rsidDel="0055062F">
            <w:rPr>
              <w:rFonts w:hint="cs"/>
              <w:rtl/>
            </w:rPr>
            <w:delText xml:space="preserve">. </w:delText>
          </w:r>
        </w:del>
      </w:ins>
      <w:ins w:id="979" w:author="אביה שקורי" w:date="2021-12-02T10:43:00Z">
        <w:del w:id="980" w:author="אופיר טל" w:date="2021-12-14T14:17:00Z">
          <w:r w:rsidR="00B15A3C" w:rsidRPr="00E02E02" w:rsidDel="0055062F">
            <w:rPr>
              <w:rFonts w:hint="cs"/>
              <w:rtl/>
            </w:rPr>
            <w:delText xml:space="preserve"> </w:delText>
          </w:r>
        </w:del>
      </w:ins>
    </w:p>
    <w:p w14:paraId="09DE590C" w14:textId="66619799" w:rsidR="004E3856" w:rsidRDefault="0055062F">
      <w:pPr>
        <w:pStyle w:val="11"/>
        <w:numPr>
          <w:ilvl w:val="1"/>
          <w:numId w:val="60"/>
        </w:numPr>
        <w:tabs>
          <w:tab w:val="left" w:pos="1160"/>
        </w:tabs>
        <w:spacing w:before="0" w:after="240" w:line="360" w:lineRule="auto"/>
        <w:ind w:left="1160" w:hanging="630"/>
        <w:rPr>
          <w:ins w:id="981" w:author="אביה שקורי" w:date="2021-12-02T14:06:00Z"/>
          <w:rFonts w:ascii="Arial" w:hAnsi="Arial"/>
          <w:sz w:val="22"/>
        </w:rPr>
        <w:pPrChange w:id="982" w:author="אופיר טל" w:date="2021-12-14T14:04:00Z">
          <w:pPr>
            <w:pStyle w:val="11"/>
            <w:numPr>
              <w:ilvl w:val="1"/>
              <w:numId w:val="47"/>
            </w:numPr>
            <w:tabs>
              <w:tab w:val="left" w:pos="1160"/>
              <w:tab w:val="num" w:pos="1359"/>
            </w:tabs>
            <w:spacing w:before="0" w:after="240" w:line="360" w:lineRule="auto"/>
            <w:ind w:left="1160" w:right="792" w:hanging="630"/>
          </w:pPr>
        </w:pPrChange>
      </w:pPr>
      <w:ins w:id="983" w:author="אופיר טל" w:date="2021-12-14T14:17:00Z">
        <w:r>
          <w:rPr>
            <w:rFonts w:ascii="Arial" w:hAnsi="Arial" w:hint="cs"/>
            <w:sz w:val="22"/>
            <w:rtl/>
          </w:rPr>
          <w:t xml:space="preserve">התובע </w:t>
        </w:r>
      </w:ins>
      <w:ins w:id="984" w:author="אביה שקורי" w:date="2021-12-02T14:06:00Z">
        <w:r w:rsidR="004E3856" w:rsidRPr="002358A0">
          <w:rPr>
            <w:rFonts w:ascii="Arial" w:hAnsi="Arial" w:hint="cs"/>
            <w:sz w:val="22"/>
            <w:rtl/>
          </w:rPr>
          <w:t xml:space="preserve">יבקש </w:t>
        </w:r>
        <w:del w:id="985" w:author="אופיר טל" w:date="2021-12-14T14:17:00Z">
          <w:r w:rsidR="004E3856" w:rsidRPr="002358A0" w:rsidDel="0055062F">
            <w:rPr>
              <w:rFonts w:ascii="Arial" w:hAnsi="Arial" w:hint="cs"/>
              <w:sz w:val="22"/>
              <w:rtl/>
            </w:rPr>
            <w:delText>המערער</w:delText>
          </w:r>
        </w:del>
        <w:del w:id="986" w:author="אופיר טל" w:date="2021-12-14T14:18:00Z">
          <w:r w:rsidR="004E3856" w:rsidRPr="002358A0" w:rsidDel="0055062F">
            <w:rPr>
              <w:rFonts w:ascii="Arial" w:hAnsi="Arial" w:hint="cs"/>
              <w:sz w:val="22"/>
              <w:rtl/>
            </w:rPr>
            <w:delText xml:space="preserve"> </w:delText>
          </w:r>
        </w:del>
        <w:r w:rsidR="004E3856" w:rsidRPr="002358A0">
          <w:rPr>
            <w:rFonts w:ascii="Arial" w:hAnsi="Arial" w:hint="cs"/>
            <w:sz w:val="22"/>
            <w:rtl/>
          </w:rPr>
          <w:t>הארכת מועד להגשת ערעור גמלאות מטעמים מיוחדים שיירשמו, כפי ש</w:t>
        </w:r>
      </w:ins>
      <w:ins w:id="987" w:author="אביה שקורי" w:date="2021-12-02T14:54:00Z">
        <w:r w:rsidR="00A9280D">
          <w:rPr>
            <w:rFonts w:ascii="Arial" w:hAnsi="Arial" w:hint="cs"/>
            <w:sz w:val="22"/>
            <w:rtl/>
          </w:rPr>
          <w:t>מורה</w:t>
        </w:r>
      </w:ins>
      <w:ins w:id="988" w:author="אביה שקורי" w:date="2021-12-02T14:06:00Z">
        <w:r w:rsidR="004E3856" w:rsidRPr="002358A0">
          <w:rPr>
            <w:rFonts w:ascii="Arial" w:hAnsi="Arial" w:hint="cs"/>
            <w:sz w:val="22"/>
            <w:rtl/>
          </w:rPr>
          <w:t xml:space="preserve"> סעיף  125 לתקנות בית הדין לעבודה: </w:t>
        </w:r>
        <w:r w:rsidR="004E3856" w:rsidRPr="002358A0">
          <w:rPr>
            <w:rFonts w:ascii="Arial" w:hAnsi="Arial"/>
            <w:sz w:val="22"/>
            <w:rtl/>
          </w:rPr>
          <w:t>"</w:t>
        </w:r>
        <w:r w:rsidR="004E3856" w:rsidRPr="00A9280D">
          <w:rPr>
            <w:rFonts w:ascii="Arial" w:hAnsi="Arial"/>
            <w:i/>
            <w:iCs/>
            <w:sz w:val="22"/>
            <w:rtl/>
            <w:rPrChange w:id="989" w:author="אביה שקורי" w:date="2021-12-02T14:54:00Z">
              <w:rPr>
                <w:rFonts w:ascii="Arial" w:hAnsi="Arial"/>
                <w:sz w:val="22"/>
                <w:rtl/>
              </w:rPr>
            </w:rPrChange>
          </w:rPr>
          <w:t xml:space="preserve">מועד או זמן שקבע בית הדין או הרשם לעשיית דבר שבסדר הדין או שבנוהג, רשאי הוא, לפי שיקול דעתו ובאין הוראה אחרת בתקנות אלה, </w:t>
        </w:r>
        <w:proofErr w:type="spellStart"/>
        <w:r w:rsidR="004E3856" w:rsidRPr="00A9280D">
          <w:rPr>
            <w:rFonts w:ascii="Arial" w:hAnsi="Arial"/>
            <w:i/>
            <w:iCs/>
            <w:sz w:val="22"/>
            <w:rtl/>
            <w:rPrChange w:id="990" w:author="אביה שקורי" w:date="2021-12-02T14:54:00Z">
              <w:rPr>
                <w:rFonts w:ascii="Arial" w:hAnsi="Arial"/>
                <w:sz w:val="22"/>
                <w:rtl/>
              </w:rPr>
            </w:rPrChange>
          </w:rPr>
          <w:t>להאריכו</w:t>
        </w:r>
        <w:proofErr w:type="spellEnd"/>
        <w:r w:rsidR="004E3856" w:rsidRPr="00A9280D">
          <w:rPr>
            <w:rFonts w:ascii="Arial" w:hAnsi="Arial"/>
            <w:i/>
            <w:iCs/>
            <w:sz w:val="22"/>
            <w:rtl/>
            <w:rPrChange w:id="991" w:author="אביה שקורי" w:date="2021-12-02T14:54:00Z">
              <w:rPr>
                <w:rFonts w:ascii="Arial" w:hAnsi="Arial"/>
                <w:sz w:val="22"/>
                <w:rtl/>
              </w:rPr>
            </w:rPrChange>
          </w:rPr>
          <w:t xml:space="preserve"> מזמן לזמן, אף שנסתיים המועד או הזמן שנקבע מלכתחילה; נקבע המועד או הזמן בחיקוק, לרבות בתקנות אלה, רשאי הוא </w:t>
        </w:r>
        <w:proofErr w:type="spellStart"/>
        <w:r w:rsidR="004E3856" w:rsidRPr="00A9280D">
          <w:rPr>
            <w:rFonts w:ascii="Arial" w:hAnsi="Arial"/>
            <w:i/>
            <w:iCs/>
            <w:sz w:val="22"/>
            <w:rtl/>
            <w:rPrChange w:id="992" w:author="אביה שקורי" w:date="2021-12-02T14:54:00Z">
              <w:rPr>
                <w:rFonts w:ascii="Arial" w:hAnsi="Arial"/>
                <w:sz w:val="22"/>
                <w:rtl/>
              </w:rPr>
            </w:rPrChange>
          </w:rPr>
          <w:t>להאריכם</w:t>
        </w:r>
        <w:proofErr w:type="spellEnd"/>
        <w:r w:rsidR="004E3856" w:rsidRPr="00A9280D">
          <w:rPr>
            <w:rFonts w:ascii="Arial" w:hAnsi="Arial"/>
            <w:i/>
            <w:iCs/>
            <w:sz w:val="22"/>
            <w:rtl/>
            <w:rPrChange w:id="993" w:author="אביה שקורי" w:date="2021-12-02T14:54:00Z">
              <w:rPr>
                <w:rFonts w:ascii="Arial" w:hAnsi="Arial"/>
                <w:sz w:val="22"/>
                <w:rtl/>
              </w:rPr>
            </w:rPrChange>
          </w:rPr>
          <w:t xml:space="preserve"> מטעמים מיוחדים שיירשמו</w:t>
        </w:r>
        <w:r w:rsidR="004E3856" w:rsidRPr="002358A0">
          <w:rPr>
            <w:rFonts w:ascii="Arial" w:hAnsi="Arial"/>
            <w:sz w:val="22"/>
            <w:rtl/>
          </w:rPr>
          <w:t>".</w:t>
        </w:r>
        <w:r w:rsidR="004E3856" w:rsidRPr="002358A0">
          <w:rPr>
            <w:rFonts w:ascii="Arial" w:hAnsi="Arial" w:hint="cs"/>
            <w:sz w:val="22"/>
            <w:rtl/>
          </w:rPr>
          <w:t xml:space="preserve"> </w:t>
        </w:r>
      </w:ins>
    </w:p>
    <w:p w14:paraId="29BBE3AB" w14:textId="7B25D759" w:rsidR="00DF6C6E" w:rsidRPr="00B72CE5" w:rsidRDefault="00FC3840">
      <w:pPr>
        <w:pStyle w:val="11"/>
        <w:numPr>
          <w:ilvl w:val="1"/>
          <w:numId w:val="60"/>
        </w:numPr>
        <w:tabs>
          <w:tab w:val="left" w:pos="1160"/>
        </w:tabs>
        <w:spacing w:before="0" w:after="240" w:line="360" w:lineRule="auto"/>
        <w:ind w:left="1160" w:hanging="630"/>
        <w:rPr>
          <w:ins w:id="994" w:author="אביה שקורי" w:date="2021-12-02T10:11:00Z"/>
          <w:rFonts w:ascii="Arial" w:hAnsi="Arial"/>
          <w:sz w:val="22"/>
          <w:rtl/>
          <w:rPrChange w:id="995" w:author="אביה שקורי" w:date="2021-12-02T12:47:00Z">
            <w:rPr>
              <w:ins w:id="996" w:author="אביה שקורי" w:date="2021-12-02T10:11:00Z"/>
              <w:rtl/>
            </w:rPr>
          </w:rPrChange>
        </w:rPr>
        <w:pPrChange w:id="997" w:author="אופיר טל" w:date="2021-12-14T14:04:00Z">
          <w:pPr>
            <w:tabs>
              <w:tab w:val="left" w:pos="566"/>
              <w:tab w:val="left" w:pos="651"/>
            </w:tabs>
            <w:spacing w:after="240" w:line="360" w:lineRule="auto"/>
            <w:ind w:left="566"/>
            <w:jc w:val="both"/>
          </w:pPr>
        </w:pPrChange>
      </w:pPr>
      <w:ins w:id="998" w:author="אביה שקורי" w:date="2021-12-02T10:49:00Z">
        <w:del w:id="999" w:author="אופיר טל" w:date="2021-12-14T14:18:00Z">
          <w:r w:rsidRPr="00B72CE5" w:rsidDel="0055062F">
            <w:rPr>
              <w:rFonts w:ascii="Arial" w:hAnsi="Arial" w:hint="eastAsia"/>
              <w:sz w:val="22"/>
              <w:rtl/>
              <w:rPrChange w:id="1000" w:author="אביה שקורי" w:date="2021-12-02T12:47:00Z">
                <w:rPr>
                  <w:rFonts w:hint="eastAsia"/>
                  <w:rtl/>
                </w:rPr>
              </w:rPrChange>
            </w:rPr>
            <w:delText>כפי</w:delText>
          </w:r>
          <w:r w:rsidRPr="00B72CE5" w:rsidDel="0055062F">
            <w:rPr>
              <w:rFonts w:ascii="Arial" w:hAnsi="Arial"/>
              <w:sz w:val="22"/>
              <w:rtl/>
              <w:rPrChange w:id="1001" w:author="אביה שקורי" w:date="2021-12-02T12:47:00Z">
                <w:rPr>
                  <w:rtl/>
                </w:rPr>
              </w:rPrChange>
            </w:rPr>
            <w:delText xml:space="preserve"> שפורט לעיל</w:delText>
          </w:r>
        </w:del>
      </w:ins>
      <w:ins w:id="1002" w:author="אופיר טל" w:date="2021-12-14T14:18:00Z">
        <w:r w:rsidR="0055062F">
          <w:rPr>
            <w:rFonts w:ascii="Arial" w:hAnsi="Arial" w:hint="cs"/>
            <w:sz w:val="22"/>
            <w:rtl/>
          </w:rPr>
          <w:t>כמפורט בכתב תביעה זה</w:t>
        </w:r>
      </w:ins>
      <w:ins w:id="1003" w:author="אביה שקורי" w:date="2021-12-02T10:49:00Z">
        <w:r w:rsidRPr="00B72CE5">
          <w:rPr>
            <w:rFonts w:ascii="Arial" w:hAnsi="Arial"/>
            <w:sz w:val="22"/>
            <w:rtl/>
            <w:rPrChange w:id="1004" w:author="אביה שקורי" w:date="2021-12-02T12:47:00Z">
              <w:rPr>
                <w:rtl/>
              </w:rPr>
            </w:rPrChange>
          </w:rPr>
          <w:t xml:space="preserve">, </w:t>
        </w:r>
      </w:ins>
      <w:ins w:id="1005" w:author="אביה שקורי" w:date="2021-12-02T10:11:00Z">
        <w:r w:rsidR="00DF6C6E" w:rsidRPr="00B72CE5">
          <w:rPr>
            <w:rFonts w:ascii="Arial" w:hAnsi="Arial" w:hint="eastAsia"/>
            <w:sz w:val="22"/>
            <w:rtl/>
            <w:rPrChange w:id="1006" w:author="אביה שקורי" w:date="2021-12-02T12:47:00Z">
              <w:rPr>
                <w:rFonts w:hint="eastAsia"/>
                <w:rtl/>
              </w:rPr>
            </w:rPrChange>
          </w:rPr>
          <w:t>נושא</w:t>
        </w:r>
        <w:r w:rsidR="00DF6C6E" w:rsidRPr="00B72CE5">
          <w:rPr>
            <w:rFonts w:ascii="Arial" w:hAnsi="Arial"/>
            <w:sz w:val="22"/>
            <w:rtl/>
            <w:rPrChange w:id="1007" w:author="אביה שקורי" w:date="2021-12-02T12:47:00Z">
              <w:rPr>
                <w:rtl/>
              </w:rPr>
            </w:rPrChange>
          </w:rPr>
          <w:t xml:space="preserve"> </w:t>
        </w:r>
        <w:r w:rsidR="00DF6C6E" w:rsidRPr="00B72CE5">
          <w:rPr>
            <w:rFonts w:ascii="Arial" w:hAnsi="Arial" w:hint="eastAsia"/>
            <w:sz w:val="22"/>
            <w:rtl/>
            <w:rPrChange w:id="1008" w:author="אביה שקורי" w:date="2021-12-02T12:47:00Z">
              <w:rPr>
                <w:rFonts w:hint="eastAsia"/>
                <w:rtl/>
              </w:rPr>
            </w:rPrChange>
          </w:rPr>
          <w:t>הגמלאות</w:t>
        </w:r>
        <w:r w:rsidR="00DF6C6E" w:rsidRPr="00B72CE5">
          <w:rPr>
            <w:rFonts w:ascii="Arial" w:hAnsi="Arial"/>
            <w:sz w:val="22"/>
            <w:rtl/>
            <w:rPrChange w:id="1009" w:author="אביה שקורי" w:date="2021-12-02T12:47:00Z">
              <w:rPr>
                <w:rtl/>
              </w:rPr>
            </w:rPrChange>
          </w:rPr>
          <w:t xml:space="preserve"> </w:t>
        </w:r>
        <w:r w:rsidR="00DF6C6E" w:rsidRPr="00B72CE5">
          <w:rPr>
            <w:rFonts w:ascii="Arial" w:hAnsi="Arial" w:hint="eastAsia"/>
            <w:sz w:val="22"/>
            <w:rtl/>
            <w:rPrChange w:id="1010" w:author="אביה שקורי" w:date="2021-12-02T12:47:00Z">
              <w:rPr>
                <w:rFonts w:hint="eastAsia"/>
                <w:rtl/>
              </w:rPr>
            </w:rPrChange>
          </w:rPr>
          <w:t>לא</w:t>
        </w:r>
        <w:r w:rsidR="00DF6C6E" w:rsidRPr="00B72CE5">
          <w:rPr>
            <w:rFonts w:ascii="Arial" w:hAnsi="Arial"/>
            <w:sz w:val="22"/>
            <w:rtl/>
            <w:rPrChange w:id="1011" w:author="אביה שקורי" w:date="2021-12-02T12:47:00Z">
              <w:rPr>
                <w:rtl/>
              </w:rPr>
            </w:rPrChange>
          </w:rPr>
          <w:t xml:space="preserve"> </w:t>
        </w:r>
        <w:r w:rsidR="00DF6C6E" w:rsidRPr="00B72CE5">
          <w:rPr>
            <w:rFonts w:ascii="Arial" w:hAnsi="Arial" w:hint="eastAsia"/>
            <w:sz w:val="22"/>
            <w:rtl/>
            <w:rPrChange w:id="1012" w:author="אביה שקורי" w:date="2021-12-02T12:47:00Z">
              <w:rPr>
                <w:rFonts w:hint="eastAsia"/>
                <w:rtl/>
              </w:rPr>
            </w:rPrChange>
          </w:rPr>
          <w:t>הוסדר</w:t>
        </w:r>
        <w:r w:rsidR="00DF6C6E" w:rsidRPr="00B72CE5">
          <w:rPr>
            <w:rFonts w:ascii="Arial" w:hAnsi="Arial"/>
            <w:sz w:val="22"/>
            <w:rtl/>
            <w:rPrChange w:id="1013" w:author="אביה שקורי" w:date="2021-12-02T12:47:00Z">
              <w:rPr>
                <w:rtl/>
              </w:rPr>
            </w:rPrChange>
          </w:rPr>
          <w:t xml:space="preserve"> </w:t>
        </w:r>
        <w:r w:rsidR="00DF6C6E" w:rsidRPr="00B72CE5">
          <w:rPr>
            <w:rFonts w:ascii="Arial" w:hAnsi="Arial" w:hint="eastAsia"/>
            <w:sz w:val="22"/>
            <w:rtl/>
            <w:rPrChange w:id="1014" w:author="אביה שקורי" w:date="2021-12-02T12:47:00Z">
              <w:rPr>
                <w:rFonts w:hint="eastAsia"/>
                <w:rtl/>
              </w:rPr>
            </w:rPrChange>
          </w:rPr>
          <w:t>כראוי</w:t>
        </w:r>
        <w:r w:rsidR="00DF6C6E" w:rsidRPr="00B72CE5">
          <w:rPr>
            <w:rFonts w:ascii="Arial" w:hAnsi="Arial"/>
            <w:sz w:val="22"/>
            <w:rtl/>
            <w:rPrChange w:id="1015" w:author="אביה שקורי" w:date="2021-12-02T12:47:00Z">
              <w:rPr>
                <w:rtl/>
              </w:rPr>
            </w:rPrChange>
          </w:rPr>
          <w:t xml:space="preserve"> </w:t>
        </w:r>
        <w:r w:rsidR="00DF6C6E" w:rsidRPr="00B72CE5">
          <w:rPr>
            <w:rFonts w:ascii="Arial" w:hAnsi="Arial" w:hint="eastAsia"/>
            <w:sz w:val="22"/>
            <w:rtl/>
            <w:rPrChange w:id="1016" w:author="אביה שקורי" w:date="2021-12-02T12:47:00Z">
              <w:rPr>
                <w:rFonts w:hint="eastAsia"/>
                <w:rtl/>
              </w:rPr>
            </w:rPrChange>
          </w:rPr>
          <w:t>בחוזה</w:t>
        </w:r>
        <w:r w:rsidR="00DF6C6E" w:rsidRPr="00B72CE5">
          <w:rPr>
            <w:rFonts w:ascii="Arial" w:hAnsi="Arial"/>
            <w:sz w:val="22"/>
            <w:rtl/>
            <w:rPrChange w:id="1017" w:author="אביה שקורי" w:date="2021-12-02T12:47:00Z">
              <w:rPr>
                <w:rtl/>
              </w:rPr>
            </w:rPrChange>
          </w:rPr>
          <w:t xml:space="preserve"> </w:t>
        </w:r>
        <w:r w:rsidR="00DF6C6E" w:rsidRPr="00B72CE5">
          <w:rPr>
            <w:rFonts w:ascii="Arial" w:hAnsi="Arial" w:hint="eastAsia"/>
            <w:sz w:val="22"/>
            <w:rtl/>
            <w:rPrChange w:id="1018" w:author="אביה שקורי" w:date="2021-12-02T12:47:00Z">
              <w:rPr>
                <w:rFonts w:hint="eastAsia"/>
                <w:rtl/>
              </w:rPr>
            </w:rPrChange>
          </w:rPr>
          <w:t>העבודה</w:t>
        </w:r>
        <w:r w:rsidR="00DF6C6E" w:rsidRPr="00B72CE5">
          <w:rPr>
            <w:rFonts w:ascii="Arial" w:hAnsi="Arial"/>
            <w:sz w:val="22"/>
            <w:rtl/>
            <w:rPrChange w:id="1019" w:author="אביה שקורי" w:date="2021-12-02T12:47:00Z">
              <w:rPr>
                <w:rtl/>
              </w:rPr>
            </w:rPrChange>
          </w:rPr>
          <w:t xml:space="preserve"> </w:t>
        </w:r>
        <w:r w:rsidR="00DF6C6E" w:rsidRPr="00B72CE5">
          <w:rPr>
            <w:rFonts w:ascii="Arial" w:hAnsi="Arial" w:hint="eastAsia"/>
            <w:sz w:val="22"/>
            <w:rtl/>
            <w:rPrChange w:id="1020" w:author="אביה שקורי" w:date="2021-12-02T12:47:00Z">
              <w:rPr>
                <w:rFonts w:hint="eastAsia"/>
                <w:rtl/>
              </w:rPr>
            </w:rPrChange>
          </w:rPr>
          <w:t>האישי</w:t>
        </w:r>
        <w:r w:rsidR="00DF6C6E" w:rsidRPr="00B72CE5">
          <w:rPr>
            <w:rFonts w:ascii="Arial" w:hAnsi="Arial"/>
            <w:sz w:val="22"/>
            <w:rtl/>
            <w:rPrChange w:id="1021" w:author="אביה שקורי" w:date="2021-12-02T12:47:00Z">
              <w:rPr>
                <w:rtl/>
              </w:rPr>
            </w:rPrChange>
          </w:rPr>
          <w:t xml:space="preserve"> </w:t>
        </w:r>
        <w:r w:rsidR="00DF6C6E" w:rsidRPr="00B72CE5">
          <w:rPr>
            <w:rFonts w:ascii="Arial" w:hAnsi="Arial" w:hint="eastAsia"/>
            <w:sz w:val="22"/>
            <w:rtl/>
            <w:rPrChange w:id="1022" w:author="אביה שקורי" w:date="2021-12-02T12:47:00Z">
              <w:rPr>
                <w:rFonts w:hint="eastAsia"/>
                <w:rtl/>
              </w:rPr>
            </w:rPrChange>
          </w:rPr>
          <w:t>של</w:t>
        </w:r>
        <w:r w:rsidR="00DF6C6E" w:rsidRPr="00B72CE5">
          <w:rPr>
            <w:rFonts w:ascii="Arial" w:hAnsi="Arial"/>
            <w:sz w:val="22"/>
            <w:rtl/>
            <w:rPrChange w:id="1023" w:author="אביה שקורי" w:date="2021-12-02T12:47:00Z">
              <w:rPr>
                <w:rtl/>
              </w:rPr>
            </w:rPrChange>
          </w:rPr>
          <w:t xml:space="preserve"> </w:t>
        </w:r>
      </w:ins>
      <w:ins w:id="1024" w:author="אביה שקורי" w:date="2021-12-09T09:10:00Z">
        <w:r w:rsidR="004A1376">
          <w:rPr>
            <w:rFonts w:ascii="Arial" w:hAnsi="Arial" w:hint="cs"/>
            <w:sz w:val="22"/>
            <w:rtl/>
          </w:rPr>
          <w:t>התובע,</w:t>
        </w:r>
      </w:ins>
      <w:ins w:id="1025" w:author="אביה שקורי" w:date="2021-12-02T10:11:00Z">
        <w:r w:rsidR="00DF6C6E" w:rsidRPr="00B72CE5">
          <w:rPr>
            <w:rFonts w:ascii="Arial" w:hAnsi="Arial"/>
            <w:sz w:val="22"/>
            <w:rtl/>
            <w:rPrChange w:id="1026" w:author="אביה שקורי" w:date="2021-12-02T12:47:00Z">
              <w:rPr>
                <w:rtl/>
              </w:rPr>
            </w:rPrChange>
          </w:rPr>
          <w:t xml:space="preserve"> </w:t>
        </w:r>
      </w:ins>
      <w:ins w:id="1027" w:author="אביה שקורי" w:date="2021-12-02T14:10:00Z">
        <w:r w:rsidR="004E3856">
          <w:rPr>
            <w:rFonts w:ascii="Arial" w:hAnsi="Arial" w:hint="cs"/>
            <w:sz w:val="22"/>
            <w:rtl/>
          </w:rPr>
          <w:t>התנהלות</w:t>
        </w:r>
      </w:ins>
      <w:ins w:id="1028" w:author="אביה שקורי" w:date="2021-12-08T12:19:00Z">
        <w:r w:rsidR="005A0139">
          <w:rPr>
            <w:rFonts w:ascii="Arial" w:hAnsi="Arial" w:hint="cs"/>
            <w:sz w:val="22"/>
            <w:rtl/>
          </w:rPr>
          <w:t>ן</w:t>
        </w:r>
      </w:ins>
      <w:ins w:id="1029" w:author="אביה שקורי" w:date="2021-12-02T14:10:00Z">
        <w:r w:rsidR="004E3856">
          <w:rPr>
            <w:rFonts w:ascii="Arial" w:hAnsi="Arial" w:hint="cs"/>
            <w:sz w:val="22"/>
            <w:rtl/>
          </w:rPr>
          <w:t xml:space="preserve"> </w:t>
        </w:r>
      </w:ins>
      <w:ins w:id="1030" w:author="אביה שקורי" w:date="2021-12-02T14:54:00Z">
        <w:r w:rsidR="00A9280D">
          <w:rPr>
            <w:rFonts w:ascii="Arial" w:hAnsi="Arial" w:hint="cs"/>
            <w:sz w:val="22"/>
            <w:rtl/>
          </w:rPr>
          <w:t>של הנתבע</w:t>
        </w:r>
      </w:ins>
      <w:ins w:id="1031" w:author="אביה שקורי" w:date="2021-12-08T12:19:00Z">
        <w:r w:rsidR="005A0139">
          <w:rPr>
            <w:rFonts w:ascii="Arial" w:hAnsi="Arial" w:hint="cs"/>
            <w:sz w:val="22"/>
            <w:rtl/>
          </w:rPr>
          <w:t>ו</w:t>
        </w:r>
      </w:ins>
      <w:ins w:id="1032" w:author="אביה שקורי" w:date="2021-12-02T14:54:00Z">
        <w:r w:rsidR="00A9280D">
          <w:rPr>
            <w:rFonts w:ascii="Arial" w:hAnsi="Arial" w:hint="cs"/>
            <w:sz w:val="22"/>
            <w:rtl/>
          </w:rPr>
          <w:t>ת הי</w:t>
        </w:r>
      </w:ins>
      <w:ins w:id="1033" w:author="אביה שקורי" w:date="2021-12-08T16:27:00Z">
        <w:r w:rsidR="00446D6E">
          <w:rPr>
            <w:rFonts w:ascii="Arial" w:hAnsi="Arial" w:hint="cs"/>
            <w:sz w:val="22"/>
            <w:rtl/>
          </w:rPr>
          <w:t>י</w:t>
        </w:r>
      </w:ins>
      <w:ins w:id="1034" w:author="אביה שקורי" w:date="2021-12-02T14:54:00Z">
        <w:r w:rsidR="00A9280D">
          <w:rPr>
            <w:rFonts w:ascii="Arial" w:hAnsi="Arial" w:hint="cs"/>
            <w:sz w:val="22"/>
            <w:rtl/>
          </w:rPr>
          <w:t>תה מזלזלת</w:t>
        </w:r>
      </w:ins>
      <w:ins w:id="1035" w:author="אביה שקורי" w:date="2021-12-02T10:45:00Z">
        <w:r w:rsidR="00B15A3C" w:rsidRPr="00B72CE5">
          <w:rPr>
            <w:rFonts w:ascii="Arial" w:hAnsi="Arial"/>
            <w:sz w:val="22"/>
            <w:rtl/>
            <w:rPrChange w:id="1036" w:author="אביה שקורי" w:date="2021-12-02T12:47:00Z">
              <w:rPr>
                <w:rtl/>
              </w:rPr>
            </w:rPrChange>
          </w:rPr>
          <w:t xml:space="preserve">, </w:t>
        </w:r>
      </w:ins>
      <w:ins w:id="1037" w:author="אביה שקורי" w:date="2021-12-02T10:11:00Z">
        <w:r w:rsidR="00DF6C6E" w:rsidRPr="00B72CE5">
          <w:rPr>
            <w:rFonts w:ascii="Arial" w:hAnsi="Arial" w:hint="eastAsia"/>
            <w:sz w:val="22"/>
            <w:rtl/>
            <w:rPrChange w:id="1038" w:author="אביה שקורי" w:date="2021-12-02T12:47:00Z">
              <w:rPr>
                <w:rFonts w:hint="eastAsia"/>
                <w:rtl/>
              </w:rPr>
            </w:rPrChange>
          </w:rPr>
          <w:t>פניותיו</w:t>
        </w:r>
        <w:r w:rsidR="00DF6C6E" w:rsidRPr="00B72CE5">
          <w:rPr>
            <w:rFonts w:ascii="Arial" w:hAnsi="Arial"/>
            <w:sz w:val="22"/>
            <w:rtl/>
            <w:rPrChange w:id="1039" w:author="אביה שקורי" w:date="2021-12-02T12:47:00Z">
              <w:rPr>
                <w:rtl/>
              </w:rPr>
            </w:rPrChange>
          </w:rPr>
          <w:t xml:space="preserve"> המרובות של המערער </w:t>
        </w:r>
      </w:ins>
      <w:ins w:id="1040" w:author="אביה שקורי" w:date="2021-12-02T14:12:00Z">
        <w:r w:rsidR="004E3856">
          <w:rPr>
            <w:rFonts w:ascii="Arial" w:hAnsi="Arial" w:hint="cs"/>
            <w:sz w:val="22"/>
            <w:rtl/>
          </w:rPr>
          <w:t>לא קיבלו את המענה הראוי</w:t>
        </w:r>
      </w:ins>
      <w:ins w:id="1041" w:author="אביה שקורי" w:date="2021-12-02T14:08:00Z">
        <w:r w:rsidR="004E3856">
          <w:rPr>
            <w:rFonts w:ascii="Arial" w:hAnsi="Arial" w:hint="cs"/>
            <w:sz w:val="22"/>
            <w:rtl/>
          </w:rPr>
          <w:t xml:space="preserve">, מאבקו של המערער </w:t>
        </w:r>
      </w:ins>
      <w:ins w:id="1042" w:author="אביה שקורי" w:date="2021-12-02T10:52:00Z">
        <w:r w:rsidRPr="00B72CE5">
          <w:rPr>
            <w:rFonts w:ascii="Arial" w:hAnsi="Arial" w:hint="eastAsia"/>
            <w:sz w:val="22"/>
            <w:rtl/>
            <w:rPrChange w:id="1043" w:author="אביה שקורי" w:date="2021-12-02T12:47:00Z">
              <w:rPr>
                <w:rFonts w:hint="eastAsia"/>
                <w:rtl/>
              </w:rPr>
            </w:rPrChange>
          </w:rPr>
          <w:t>על</w:t>
        </w:r>
        <w:r w:rsidRPr="00B72CE5">
          <w:rPr>
            <w:rFonts w:ascii="Arial" w:hAnsi="Arial"/>
            <w:sz w:val="22"/>
            <w:rtl/>
            <w:rPrChange w:id="1044" w:author="אביה שקורי" w:date="2021-12-02T12:47:00Z">
              <w:rPr>
                <w:rtl/>
              </w:rPr>
            </w:rPrChange>
          </w:rPr>
          <w:t xml:space="preserve"> זכויותיו במהלך השנים </w:t>
        </w:r>
      </w:ins>
      <w:ins w:id="1045" w:author="אביה שקורי" w:date="2021-12-02T14:11:00Z">
        <w:r w:rsidR="004E3856">
          <w:rPr>
            <w:rFonts w:ascii="Arial" w:hAnsi="Arial" w:hint="cs"/>
            <w:sz w:val="22"/>
            <w:rtl/>
          </w:rPr>
          <w:t xml:space="preserve">אשר </w:t>
        </w:r>
      </w:ins>
      <w:ins w:id="1046" w:author="אביה שקורי" w:date="2021-12-02T10:52:00Z">
        <w:r w:rsidRPr="00B72CE5">
          <w:rPr>
            <w:rFonts w:ascii="Arial" w:hAnsi="Arial" w:hint="eastAsia"/>
            <w:sz w:val="22"/>
            <w:rtl/>
            <w:rPrChange w:id="1047" w:author="אביה שקורי" w:date="2021-12-02T12:47:00Z">
              <w:rPr>
                <w:rFonts w:hint="eastAsia"/>
                <w:rtl/>
              </w:rPr>
            </w:rPrChange>
          </w:rPr>
          <w:t>אינו</w:t>
        </w:r>
        <w:r w:rsidRPr="00B72CE5">
          <w:rPr>
            <w:rFonts w:ascii="Arial" w:hAnsi="Arial"/>
            <w:sz w:val="22"/>
            <w:rtl/>
            <w:rPrChange w:id="1048" w:author="אביה שקורי" w:date="2021-12-02T12:47:00Z">
              <w:rPr>
                <w:rtl/>
              </w:rPr>
            </w:rPrChange>
          </w:rPr>
          <w:t xml:space="preserve"> </w:t>
        </w:r>
        <w:r w:rsidRPr="00B72CE5">
          <w:rPr>
            <w:rFonts w:ascii="Arial" w:hAnsi="Arial" w:hint="eastAsia"/>
            <w:sz w:val="22"/>
            <w:rtl/>
            <w:rPrChange w:id="1049" w:author="אביה שקורי" w:date="2021-12-02T12:47:00Z">
              <w:rPr>
                <w:rFonts w:hint="eastAsia"/>
                <w:rtl/>
              </w:rPr>
            </w:rPrChange>
          </w:rPr>
          <w:t>נח</w:t>
        </w:r>
        <w:r w:rsidRPr="00B72CE5">
          <w:rPr>
            <w:rFonts w:ascii="Arial" w:hAnsi="Arial"/>
            <w:sz w:val="22"/>
            <w:rtl/>
            <w:rPrChange w:id="1050" w:author="אביה שקורי" w:date="2021-12-02T12:47:00Z">
              <w:rPr>
                <w:rtl/>
              </w:rPr>
            </w:rPrChange>
          </w:rPr>
          <w:t xml:space="preserve"> </w:t>
        </w:r>
        <w:r w:rsidRPr="00B72CE5">
          <w:rPr>
            <w:rFonts w:ascii="Arial" w:hAnsi="Arial" w:hint="eastAsia"/>
            <w:sz w:val="22"/>
            <w:rtl/>
            <w:rPrChange w:id="1051" w:author="אביה שקורי" w:date="2021-12-02T12:47:00Z">
              <w:rPr>
                <w:rFonts w:hint="eastAsia"/>
                <w:rtl/>
              </w:rPr>
            </w:rPrChange>
          </w:rPr>
          <w:t>על</w:t>
        </w:r>
        <w:r w:rsidRPr="00B72CE5">
          <w:rPr>
            <w:rFonts w:ascii="Arial" w:hAnsi="Arial"/>
            <w:sz w:val="22"/>
            <w:rtl/>
            <w:rPrChange w:id="1052" w:author="אביה שקורי" w:date="2021-12-02T12:47:00Z">
              <w:rPr>
                <w:rtl/>
              </w:rPr>
            </w:rPrChange>
          </w:rPr>
          <w:t xml:space="preserve"> </w:t>
        </w:r>
        <w:r w:rsidRPr="00B72CE5">
          <w:rPr>
            <w:rFonts w:ascii="Arial" w:hAnsi="Arial" w:hint="eastAsia"/>
            <w:sz w:val="22"/>
            <w:rtl/>
            <w:rPrChange w:id="1053" w:author="אביה שקורי" w:date="2021-12-02T12:47:00Z">
              <w:rPr>
                <w:rFonts w:hint="eastAsia"/>
                <w:rtl/>
              </w:rPr>
            </w:rPrChange>
          </w:rPr>
          <w:t>זרי</w:t>
        </w:r>
        <w:r w:rsidRPr="00B72CE5">
          <w:rPr>
            <w:rFonts w:ascii="Arial" w:hAnsi="Arial"/>
            <w:sz w:val="22"/>
            <w:rtl/>
            <w:rPrChange w:id="1054" w:author="אביה שקורי" w:date="2021-12-02T12:47:00Z">
              <w:rPr>
                <w:rtl/>
              </w:rPr>
            </w:rPrChange>
          </w:rPr>
          <w:t xml:space="preserve"> </w:t>
        </w:r>
        <w:r w:rsidRPr="00B72CE5">
          <w:rPr>
            <w:rFonts w:ascii="Arial" w:hAnsi="Arial" w:hint="eastAsia"/>
            <w:sz w:val="22"/>
            <w:rtl/>
            <w:rPrChange w:id="1055" w:author="אביה שקורי" w:date="2021-12-02T12:47:00Z">
              <w:rPr>
                <w:rFonts w:hint="eastAsia"/>
                <w:rtl/>
              </w:rPr>
            </w:rPrChange>
          </w:rPr>
          <w:t>דפנה</w:t>
        </w:r>
        <w:r w:rsidRPr="00B72CE5">
          <w:rPr>
            <w:rFonts w:ascii="Arial" w:hAnsi="Arial"/>
            <w:sz w:val="22"/>
            <w:rtl/>
            <w:rPrChange w:id="1056" w:author="אביה שקורי" w:date="2021-12-02T12:47:00Z">
              <w:rPr>
                <w:rtl/>
              </w:rPr>
            </w:rPrChange>
          </w:rPr>
          <w:t xml:space="preserve"> </w:t>
        </w:r>
        <w:r w:rsidRPr="00B72CE5">
          <w:rPr>
            <w:rFonts w:ascii="Arial" w:hAnsi="Arial" w:hint="eastAsia"/>
            <w:sz w:val="22"/>
            <w:rtl/>
            <w:rPrChange w:id="1057" w:author="אביה שקורי" w:date="2021-12-02T12:47:00Z">
              <w:rPr>
                <w:rFonts w:hint="eastAsia"/>
                <w:rtl/>
              </w:rPr>
            </w:rPrChange>
          </w:rPr>
          <w:t>מעת</w:t>
        </w:r>
        <w:r w:rsidRPr="00B72CE5">
          <w:rPr>
            <w:rFonts w:ascii="Arial" w:hAnsi="Arial"/>
            <w:sz w:val="22"/>
            <w:rtl/>
            <w:rPrChange w:id="1058" w:author="אביה שקורי" w:date="2021-12-02T12:47:00Z">
              <w:rPr>
                <w:rtl/>
              </w:rPr>
            </w:rPrChange>
          </w:rPr>
          <w:t xml:space="preserve"> </w:t>
        </w:r>
        <w:r w:rsidRPr="00B72CE5">
          <w:rPr>
            <w:rFonts w:ascii="Arial" w:hAnsi="Arial" w:hint="eastAsia"/>
            <w:sz w:val="22"/>
            <w:rtl/>
            <w:rPrChange w:id="1059" w:author="אביה שקורי" w:date="2021-12-02T12:47:00Z">
              <w:rPr>
                <w:rFonts w:hint="eastAsia"/>
                <w:rtl/>
              </w:rPr>
            </w:rPrChange>
          </w:rPr>
          <w:t>פרישתו</w:t>
        </w:r>
        <w:r w:rsidRPr="00B72CE5">
          <w:rPr>
            <w:rFonts w:ascii="Arial" w:hAnsi="Arial"/>
            <w:sz w:val="22"/>
            <w:rtl/>
            <w:rPrChange w:id="1060" w:author="אביה שקורי" w:date="2021-12-02T12:47:00Z">
              <w:rPr>
                <w:rtl/>
              </w:rPr>
            </w:rPrChange>
          </w:rPr>
          <w:t xml:space="preserve"> </w:t>
        </w:r>
        <w:r w:rsidRPr="00B72CE5">
          <w:rPr>
            <w:rFonts w:ascii="Arial" w:hAnsi="Arial" w:hint="eastAsia"/>
            <w:sz w:val="22"/>
            <w:rtl/>
            <w:rPrChange w:id="1061" w:author="אביה שקורי" w:date="2021-12-02T12:47:00Z">
              <w:rPr>
                <w:rFonts w:hint="eastAsia"/>
                <w:rtl/>
              </w:rPr>
            </w:rPrChange>
          </w:rPr>
          <w:t>המאולצת</w:t>
        </w:r>
      </w:ins>
      <w:ins w:id="1062" w:author="אביה שקורי" w:date="2021-12-02T14:07:00Z">
        <w:r w:rsidR="004E3856" w:rsidRPr="004E3856">
          <w:rPr>
            <w:rFonts w:ascii="Arial" w:hAnsi="Arial" w:hint="cs"/>
            <w:sz w:val="22"/>
            <w:rtl/>
          </w:rPr>
          <w:t xml:space="preserve"> </w:t>
        </w:r>
        <w:r w:rsidR="004E3856" w:rsidRPr="002A60F3">
          <w:rPr>
            <w:rFonts w:ascii="Arial" w:hAnsi="Arial" w:hint="cs"/>
            <w:sz w:val="22"/>
            <w:rtl/>
          </w:rPr>
          <w:t>ובשל מכלול הנסיבות שהוצגו לעיל</w:t>
        </w:r>
      </w:ins>
      <w:ins w:id="1063" w:author="אביה שקורי" w:date="2021-12-02T14:11:00Z">
        <w:r w:rsidR="004E3856">
          <w:rPr>
            <w:rFonts w:ascii="Arial" w:hAnsi="Arial" w:hint="cs"/>
            <w:sz w:val="22"/>
            <w:rtl/>
          </w:rPr>
          <w:t xml:space="preserve">, </w:t>
        </w:r>
      </w:ins>
      <w:ins w:id="1064" w:author="אביה שקורי" w:date="2021-12-02T14:07:00Z">
        <w:r w:rsidR="004E3856">
          <w:rPr>
            <w:rFonts w:ascii="Arial" w:hAnsi="Arial" w:hint="cs"/>
            <w:sz w:val="22"/>
            <w:rtl/>
          </w:rPr>
          <w:t>מצדיקות מתן הארכת מועד מטעמים מיוחדים שיירשמו</w:t>
        </w:r>
      </w:ins>
      <w:ins w:id="1065" w:author="אביה שקורי" w:date="2021-12-02T14:11:00Z">
        <w:r w:rsidR="004E3856">
          <w:rPr>
            <w:rFonts w:ascii="Arial" w:hAnsi="Arial" w:hint="cs"/>
            <w:sz w:val="22"/>
            <w:rtl/>
          </w:rPr>
          <w:t xml:space="preserve">. </w:t>
        </w:r>
      </w:ins>
    </w:p>
    <w:p w14:paraId="00D5AB27" w14:textId="4402E080" w:rsidR="00DF6C6E" w:rsidRPr="00B72CE5" w:rsidRDefault="00DF6C6E">
      <w:pPr>
        <w:pStyle w:val="11"/>
        <w:numPr>
          <w:ilvl w:val="1"/>
          <w:numId w:val="60"/>
        </w:numPr>
        <w:tabs>
          <w:tab w:val="left" w:pos="1160"/>
        </w:tabs>
        <w:spacing w:before="0" w:after="240" w:line="360" w:lineRule="auto"/>
        <w:ind w:left="1160" w:hanging="630"/>
        <w:rPr>
          <w:ins w:id="1066" w:author="אביה שקורי" w:date="2021-12-02T10:11:00Z"/>
          <w:rFonts w:ascii="Arial" w:hAnsi="Arial"/>
          <w:sz w:val="22"/>
          <w:rPrChange w:id="1067" w:author="אביה שקורי" w:date="2021-12-02T12:47:00Z">
            <w:rPr>
              <w:ins w:id="1068" w:author="אביה שקורי" w:date="2021-12-02T10:11:00Z"/>
            </w:rPr>
          </w:rPrChange>
        </w:rPr>
        <w:pPrChange w:id="1069" w:author="אופיר טל" w:date="2021-12-14T14:04:00Z">
          <w:pPr>
            <w:tabs>
              <w:tab w:val="left" w:pos="566"/>
              <w:tab w:val="left" w:pos="651"/>
            </w:tabs>
            <w:spacing w:after="240" w:line="360" w:lineRule="auto"/>
            <w:ind w:left="566"/>
            <w:jc w:val="both"/>
          </w:pPr>
        </w:pPrChange>
      </w:pPr>
      <w:ins w:id="1070" w:author="אביה שקורי" w:date="2021-12-02T10:11:00Z">
        <w:r w:rsidRPr="00B72CE5">
          <w:rPr>
            <w:rFonts w:ascii="Arial" w:hAnsi="Arial" w:hint="eastAsia"/>
            <w:sz w:val="22"/>
            <w:rtl/>
            <w:rPrChange w:id="1071" w:author="אביה שקורי" w:date="2021-12-02T12:47:00Z">
              <w:rPr>
                <w:rFonts w:hint="eastAsia"/>
                <w:rtl/>
              </w:rPr>
            </w:rPrChange>
          </w:rPr>
          <w:t>מכאן</w:t>
        </w:r>
        <w:r w:rsidRPr="00B72CE5">
          <w:rPr>
            <w:rFonts w:ascii="Arial" w:hAnsi="Arial"/>
            <w:sz w:val="22"/>
            <w:rtl/>
            <w:rPrChange w:id="1072" w:author="אביה שקורי" w:date="2021-12-02T12:47:00Z">
              <w:rPr>
                <w:rtl/>
              </w:rPr>
            </w:rPrChange>
          </w:rPr>
          <w:t xml:space="preserve"> בקשת</w:t>
        </w:r>
      </w:ins>
      <w:ins w:id="1073" w:author="אופיר טל" w:date="2021-12-14T14:18:00Z">
        <w:r w:rsidR="0055062F">
          <w:rPr>
            <w:rFonts w:ascii="Arial" w:hAnsi="Arial" w:hint="cs"/>
            <w:sz w:val="22"/>
            <w:rtl/>
          </w:rPr>
          <w:t xml:space="preserve"> התובע</w:t>
        </w:r>
      </w:ins>
      <w:ins w:id="1074" w:author="אביה שקורי" w:date="2021-12-02T10:11:00Z">
        <w:del w:id="1075" w:author="אופיר טל" w:date="2021-12-14T14:18:00Z">
          <w:r w:rsidRPr="00B72CE5" w:rsidDel="0055062F">
            <w:rPr>
              <w:rFonts w:ascii="Arial" w:hAnsi="Arial"/>
              <w:sz w:val="22"/>
              <w:rtl/>
              <w:rPrChange w:id="1076" w:author="אביה שקורי" w:date="2021-12-02T12:47:00Z">
                <w:rPr>
                  <w:rtl/>
                </w:rPr>
              </w:rPrChange>
            </w:rPr>
            <w:delText>נו</w:delText>
          </w:r>
        </w:del>
        <w:r w:rsidRPr="00B72CE5">
          <w:rPr>
            <w:rFonts w:ascii="Arial" w:hAnsi="Arial"/>
            <w:sz w:val="22"/>
            <w:rtl/>
            <w:rPrChange w:id="1077" w:author="אביה שקורי" w:date="2021-12-02T12:47:00Z">
              <w:rPr>
                <w:rtl/>
              </w:rPr>
            </w:rPrChange>
          </w:rPr>
          <w:t xml:space="preserve"> לסעד זה, יהיה זה מן הראוי לאפשר למערער לערער על אופן חישוב המשכורת הקובעת ודרגת פרישתו כפי שמגיע לו כדין. </w:t>
        </w:r>
      </w:ins>
    </w:p>
    <w:p w14:paraId="115C3C3C" w14:textId="77777777" w:rsidR="00DF6C6E" w:rsidRPr="00FC3840" w:rsidRDefault="00DF6C6E">
      <w:pPr>
        <w:rPr>
          <w:lang w:eastAsia="en-US"/>
          <w:rPrChange w:id="1078" w:author="אביה שקורי" w:date="2021-12-02T10:55:00Z">
            <w:rPr>
              <w:sz w:val="28"/>
              <w:lang w:eastAsia="en-US"/>
            </w:rPr>
          </w:rPrChange>
        </w:rPr>
        <w:pPrChange w:id="1079" w:author="אופיר טל" w:date="2021-12-14T14:04:00Z">
          <w:pPr>
            <w:pStyle w:val="2"/>
            <w:numPr>
              <w:numId w:val="18"/>
            </w:numPr>
            <w:tabs>
              <w:tab w:val="clear" w:pos="566"/>
              <w:tab w:val="left" w:pos="521"/>
            </w:tabs>
            <w:spacing w:after="120"/>
            <w:ind w:left="521" w:hanging="360"/>
          </w:pPr>
        </w:pPrChange>
      </w:pPr>
    </w:p>
    <w:p w14:paraId="5552356B" w14:textId="5FD2D49A" w:rsidR="00B67C81" w:rsidRPr="00901A33" w:rsidDel="00492DFD" w:rsidRDefault="000A76F3" w:rsidP="00A35B76">
      <w:pPr>
        <w:pStyle w:val="2"/>
        <w:numPr>
          <w:ilvl w:val="1"/>
          <w:numId w:val="18"/>
        </w:numPr>
        <w:tabs>
          <w:tab w:val="clear" w:pos="566"/>
          <w:tab w:val="left" w:pos="521"/>
        </w:tabs>
        <w:spacing w:after="240"/>
        <w:ind w:left="521" w:hanging="284"/>
        <w:rPr>
          <w:del w:id="1080" w:author="אופיר טל" w:date="2021-11-30T12:53:00Z"/>
          <w:szCs w:val="24"/>
          <w:lang w:eastAsia="en-US"/>
        </w:rPr>
      </w:pPr>
      <w:del w:id="1081" w:author="אופיר טל" w:date="2021-11-30T12:53:00Z">
        <w:r w:rsidRPr="00901A33" w:rsidDel="00492DFD">
          <w:rPr>
            <w:rFonts w:hint="cs"/>
            <w:szCs w:val="24"/>
            <w:rtl/>
            <w:lang w:eastAsia="en-US"/>
          </w:rPr>
          <w:lastRenderedPageBreak/>
          <w:delText>הוראות כלליות בחוזה העבודה של התובע</w:delText>
        </w:r>
      </w:del>
    </w:p>
    <w:p w14:paraId="2CB32502" w14:textId="5B1C4192" w:rsidR="000A76F3" w:rsidRPr="00901A33" w:rsidDel="00492DFD" w:rsidRDefault="000A76F3">
      <w:pPr>
        <w:pStyle w:val="11"/>
        <w:numPr>
          <w:ilvl w:val="0"/>
          <w:numId w:val="60"/>
        </w:numPr>
        <w:tabs>
          <w:tab w:val="left" w:pos="566"/>
          <w:tab w:val="left" w:pos="1088"/>
        </w:tabs>
        <w:spacing w:before="0" w:after="240" w:line="360" w:lineRule="auto"/>
        <w:ind w:left="566"/>
        <w:rPr>
          <w:del w:id="1082" w:author="אופיר טל" w:date="2021-11-30T12:53:00Z"/>
          <w:rStyle w:val="emailstyle17"/>
          <w:rFonts w:ascii="Times New Roman" w:hAnsi="Times New Roman" w:cs="David"/>
          <w:color w:val="auto"/>
          <w:u w:val="single"/>
        </w:rPr>
        <w:pPrChange w:id="1083"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1084" w:author="אופיר טל" w:date="2021-11-30T12:53:00Z">
        <w:r w:rsidRPr="00901A33" w:rsidDel="00492DFD">
          <w:rPr>
            <w:rStyle w:val="emailstyle17"/>
            <w:rFonts w:ascii="Times New Roman" w:hAnsi="Times New Roman" w:cs="David" w:hint="cs"/>
            <w:color w:val="auto"/>
            <w:u w:val="single"/>
            <w:rtl/>
          </w:rPr>
          <w:delText>חוק הגימלאות אינו חל על התובע</w:delText>
        </w:r>
      </w:del>
    </w:p>
    <w:p w14:paraId="513C50E4" w14:textId="66084CFC" w:rsidR="00721470" w:rsidRPr="00901A33" w:rsidDel="00492DFD" w:rsidRDefault="000A76F3">
      <w:pPr>
        <w:pStyle w:val="11"/>
        <w:numPr>
          <w:ilvl w:val="1"/>
          <w:numId w:val="60"/>
        </w:numPr>
        <w:spacing w:before="0" w:after="240" w:line="360" w:lineRule="auto"/>
        <w:ind w:left="1160" w:hanging="540"/>
        <w:rPr>
          <w:del w:id="1085" w:author="אופיר טל" w:date="2021-11-30T12:53:00Z"/>
          <w:rStyle w:val="emailstyle17"/>
          <w:rFonts w:ascii="Times New Roman" w:hAnsi="Times New Roman" w:cs="David"/>
          <w:color w:val="auto"/>
        </w:rPr>
        <w:pPrChange w:id="1086" w:author="אופיר טל" w:date="2021-12-14T14:04:00Z">
          <w:pPr>
            <w:pStyle w:val="11"/>
            <w:numPr>
              <w:ilvl w:val="1"/>
              <w:numId w:val="47"/>
            </w:numPr>
            <w:tabs>
              <w:tab w:val="num" w:pos="1359"/>
            </w:tabs>
            <w:spacing w:before="0" w:after="240" w:line="360" w:lineRule="auto"/>
            <w:ind w:left="1160" w:right="792" w:hanging="540"/>
          </w:pPr>
        </w:pPrChange>
      </w:pPr>
      <w:del w:id="1087" w:author="אופיר טל" w:date="2021-11-30T12:53:00Z">
        <w:r w:rsidRPr="00901A33" w:rsidDel="00492DFD">
          <w:rPr>
            <w:rStyle w:val="emailstyle17"/>
            <w:rFonts w:ascii="Times New Roman" w:hAnsi="Times New Roman" w:cs="David" w:hint="cs"/>
            <w:color w:val="auto"/>
            <w:rtl/>
          </w:rPr>
          <w:delText>בראשית חלק זה</w:delText>
        </w:r>
        <w:r w:rsidR="00721470" w:rsidRPr="00901A33" w:rsidDel="00492DFD">
          <w:rPr>
            <w:rStyle w:val="emailstyle17"/>
            <w:rFonts w:ascii="Times New Roman" w:hAnsi="Times New Roman" w:cs="David" w:hint="cs"/>
            <w:color w:val="auto"/>
            <w:rtl/>
          </w:rPr>
          <w:delText xml:space="preserve"> נבקש לחזור ל</w:delText>
        </w:r>
        <w:r w:rsidR="00721470" w:rsidRPr="00901A33" w:rsidDel="00492DFD">
          <w:rPr>
            <w:rStyle w:val="emailstyle17"/>
            <w:rFonts w:ascii="Times New Roman" w:hAnsi="Times New Roman" w:cs="David" w:hint="eastAsia"/>
            <w:color w:val="auto"/>
            <w:rtl/>
          </w:rPr>
          <w:delText>סעיף</w:delText>
        </w:r>
        <w:r w:rsidR="00721470" w:rsidRPr="00901A33" w:rsidDel="00492DFD">
          <w:rPr>
            <w:rStyle w:val="emailstyle17"/>
            <w:rFonts w:ascii="Times New Roman" w:hAnsi="Times New Roman" w:cs="David"/>
            <w:color w:val="auto"/>
            <w:rtl/>
          </w:rPr>
          <w:delText xml:space="preserve"> 11 לחוזה הבכירים </w:delText>
        </w:r>
        <w:r w:rsidRPr="00901A33" w:rsidDel="00492DFD">
          <w:rPr>
            <w:rStyle w:val="emailstyle17"/>
            <w:rFonts w:ascii="Times New Roman" w:hAnsi="Times New Roman" w:cs="David" w:hint="cs"/>
            <w:b/>
            <w:bCs/>
            <w:color w:val="auto"/>
            <w:rtl/>
          </w:rPr>
          <w:delText>ה</w:delText>
        </w:r>
        <w:r w:rsidR="00721470" w:rsidRPr="00901A33" w:rsidDel="00492DFD">
          <w:rPr>
            <w:rStyle w:val="emailstyle17"/>
            <w:rFonts w:ascii="Times New Roman" w:hAnsi="Times New Roman" w:cs="David" w:hint="eastAsia"/>
            <w:b/>
            <w:bCs/>
            <w:color w:val="auto"/>
            <w:rtl/>
          </w:rPr>
          <w:delText>קובע</w:delText>
        </w:r>
        <w:r w:rsidR="00721470" w:rsidRPr="00901A33" w:rsidDel="00492DFD">
          <w:rPr>
            <w:rStyle w:val="emailstyle17"/>
            <w:rFonts w:ascii="Times New Roman" w:hAnsi="Times New Roman" w:cs="David"/>
            <w:b/>
            <w:bCs/>
            <w:color w:val="auto"/>
            <w:rtl/>
          </w:rPr>
          <w:delText xml:space="preserve"> כי </w:delText>
        </w:r>
        <w:r w:rsidR="00721470" w:rsidRPr="00901A33" w:rsidDel="00492DFD">
          <w:rPr>
            <w:rStyle w:val="emailstyle17"/>
            <w:rFonts w:ascii="Times New Roman" w:hAnsi="Times New Roman" w:cs="David" w:hint="eastAsia"/>
            <w:b/>
            <w:bCs/>
            <w:color w:val="auto"/>
            <w:rtl/>
          </w:rPr>
          <w:delText>חוק</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הגימלאות</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לא</w:delText>
        </w:r>
        <w:r w:rsidR="00721470" w:rsidRPr="00901A33" w:rsidDel="00492DFD">
          <w:rPr>
            <w:rStyle w:val="emailstyle17"/>
            <w:rFonts w:ascii="Times New Roman" w:hAnsi="Times New Roman" w:cs="David"/>
            <w:b/>
            <w:bCs/>
            <w:color w:val="auto"/>
            <w:rtl/>
          </w:rPr>
          <w:delText xml:space="preserve"> יחול על העסקתו של התובע</w:delText>
        </w:r>
        <w:r w:rsidR="00721470" w:rsidRPr="00901A33" w:rsidDel="00492DFD">
          <w:rPr>
            <w:rStyle w:val="emailstyle17"/>
            <w:rFonts w:ascii="Times New Roman" w:hAnsi="Times New Roman" w:cs="David" w:hint="cs"/>
            <w:b/>
            <w:bCs/>
            <w:color w:val="auto"/>
            <w:rtl/>
          </w:rPr>
          <w:delText xml:space="preserve">. </w:delText>
        </w:r>
        <w:r w:rsidR="00721470" w:rsidRPr="00901A33" w:rsidDel="00492DFD">
          <w:rPr>
            <w:rStyle w:val="emailstyle17"/>
            <w:rFonts w:ascii="Times New Roman" w:hAnsi="Times New Roman" w:cs="David" w:hint="cs"/>
            <w:color w:val="auto"/>
            <w:rtl/>
          </w:rPr>
          <w:delText>ראו גם סעיף 13 לחוזה</w:delText>
        </w:r>
        <w:r w:rsidR="00721470" w:rsidRPr="00901A33" w:rsidDel="00492DFD">
          <w:rPr>
            <w:rStyle w:val="emailstyle17"/>
            <w:rFonts w:ascii="Times New Roman" w:hAnsi="Times New Roman" w:cs="David"/>
            <w:color w:val="auto"/>
            <w:rtl/>
          </w:rPr>
          <w:delText xml:space="preserve">, המפנה לסעיף 107(א)(2) לחוק </w:delText>
        </w:r>
        <w:r w:rsidR="00721470" w:rsidRPr="00901A33" w:rsidDel="00492DFD">
          <w:rPr>
            <w:rStyle w:val="emailstyle17"/>
            <w:rFonts w:ascii="Times New Roman" w:hAnsi="Times New Roman" w:cs="David" w:hint="eastAsia"/>
            <w:color w:val="auto"/>
            <w:rtl/>
          </w:rPr>
          <w:delText>הגימלאות</w:delText>
        </w:r>
        <w:r w:rsidR="00721470" w:rsidRPr="00901A33" w:rsidDel="00492DFD">
          <w:rPr>
            <w:rStyle w:val="emailstyle17"/>
            <w:rFonts w:ascii="Times New Roman" w:hAnsi="Times New Roman" w:cs="David"/>
            <w:color w:val="auto"/>
            <w:rtl/>
          </w:rPr>
          <w:delText>. סעיף 107(א)(2)</w:delText>
        </w:r>
        <w:r w:rsidR="00721470" w:rsidRPr="00901A33" w:rsidDel="00492DFD">
          <w:rPr>
            <w:rStyle w:val="emailstyle17"/>
            <w:rFonts w:ascii="Times New Roman" w:hAnsi="Times New Roman" w:cs="David"/>
            <w:b/>
            <w:bCs/>
            <w:color w:val="auto"/>
            <w:rtl/>
          </w:rPr>
          <w:delText xml:space="preserve"> האמור קובע כי </w:delText>
        </w:r>
        <w:r w:rsidR="00721470" w:rsidRPr="00901A33" w:rsidDel="00492DFD">
          <w:rPr>
            <w:rStyle w:val="emailstyle17"/>
            <w:rFonts w:ascii="Times New Roman" w:hAnsi="Times New Roman" w:cs="David" w:hint="eastAsia"/>
            <w:b/>
            <w:bCs/>
            <w:color w:val="auto"/>
            <w:rtl/>
          </w:rPr>
          <w:delText>הוראות</w:delText>
        </w:r>
        <w:r w:rsidR="00721470" w:rsidRPr="00901A33" w:rsidDel="00492DFD">
          <w:rPr>
            <w:rStyle w:val="emailstyle17"/>
            <w:rFonts w:ascii="Times New Roman" w:hAnsi="Times New Roman" w:cs="David"/>
            <w:b/>
            <w:bCs/>
            <w:color w:val="auto"/>
            <w:rtl/>
          </w:rPr>
          <w:delText xml:space="preserve"> חוק </w:delText>
        </w:r>
        <w:r w:rsidR="00721470" w:rsidRPr="00901A33" w:rsidDel="00492DFD">
          <w:rPr>
            <w:rStyle w:val="emailstyle17"/>
            <w:rFonts w:ascii="Times New Roman" w:hAnsi="Times New Roman" w:cs="David" w:hint="eastAsia"/>
            <w:b/>
            <w:bCs/>
            <w:color w:val="auto"/>
            <w:rtl/>
          </w:rPr>
          <w:delText>הגימלאות</w:delText>
        </w:r>
        <w:r w:rsidR="00721470" w:rsidRPr="00901A33" w:rsidDel="00492DFD">
          <w:rPr>
            <w:rStyle w:val="emailstyle17"/>
            <w:rFonts w:ascii="Times New Roman" w:hAnsi="Times New Roman" w:cs="David"/>
            <w:b/>
            <w:bCs/>
            <w:color w:val="auto"/>
            <w:rtl/>
          </w:rPr>
          <w:delText xml:space="preserve"> כאמור לא יחולו על התובע</w:delText>
        </w:r>
        <w:r w:rsidR="00721470" w:rsidRPr="00901A33" w:rsidDel="00492DFD">
          <w:rPr>
            <w:rStyle w:val="emailstyle17"/>
            <w:rFonts w:ascii="Times New Roman" w:hAnsi="Times New Roman" w:cs="David" w:hint="cs"/>
            <w:color w:val="auto"/>
            <w:rtl/>
          </w:rPr>
          <w:delText>.</w:delText>
        </w:r>
      </w:del>
    </w:p>
    <w:p w14:paraId="7637CA8A" w14:textId="2206DE1B" w:rsidR="00721470" w:rsidDel="00492DFD" w:rsidRDefault="00721470">
      <w:pPr>
        <w:pStyle w:val="11"/>
        <w:numPr>
          <w:ilvl w:val="1"/>
          <w:numId w:val="60"/>
        </w:numPr>
        <w:spacing w:before="0" w:after="240" w:line="360" w:lineRule="auto"/>
        <w:ind w:left="1160" w:hanging="540"/>
        <w:rPr>
          <w:del w:id="1088" w:author="אופיר טל" w:date="2021-11-30T12:53:00Z"/>
          <w:rStyle w:val="emailstyle17"/>
          <w:rFonts w:ascii="Times New Roman" w:hAnsi="Times New Roman" w:cs="David"/>
          <w:color w:val="auto"/>
        </w:rPr>
        <w:pPrChange w:id="1089" w:author="אופיר טל" w:date="2021-12-14T14:04:00Z">
          <w:pPr>
            <w:pStyle w:val="11"/>
            <w:numPr>
              <w:ilvl w:val="1"/>
              <w:numId w:val="47"/>
            </w:numPr>
            <w:tabs>
              <w:tab w:val="num" w:pos="1359"/>
            </w:tabs>
            <w:spacing w:before="0" w:after="240" w:line="360" w:lineRule="auto"/>
            <w:ind w:left="1160" w:right="792" w:hanging="540"/>
          </w:pPr>
        </w:pPrChange>
      </w:pPr>
      <w:del w:id="1090" w:author="אופיר טל" w:date="2021-11-30T12:53:00Z">
        <w:r w:rsidRPr="00901A33" w:rsidDel="00492DFD">
          <w:rPr>
            <w:rStyle w:val="emailstyle17"/>
            <w:rFonts w:ascii="Times New Roman" w:hAnsi="Times New Roman" w:cs="David" w:hint="cs"/>
            <w:color w:val="auto"/>
            <w:rtl/>
          </w:rPr>
          <w:delText xml:space="preserve">בהתאם, ובין היתר, </w:delText>
        </w:r>
        <w:r w:rsidRPr="00901A33" w:rsidDel="00492DFD">
          <w:rPr>
            <w:rStyle w:val="emailstyle17"/>
            <w:rFonts w:ascii="Times New Roman" w:hAnsi="Times New Roman" w:cs="David" w:hint="cs"/>
            <w:b/>
            <w:bCs/>
            <w:color w:val="auto"/>
            <w:rtl/>
          </w:rPr>
          <w:delText xml:space="preserve">מאחר שחוק הגימלאות אינו חל על התובע, ממילא מועדי הערעור על החלטת הממונה </w:delText>
        </w:r>
        <w:r w:rsidR="00E92285" w:rsidRPr="00901A33" w:rsidDel="00492DFD">
          <w:rPr>
            <w:rStyle w:val="emailstyle17"/>
            <w:rFonts w:ascii="Times New Roman" w:hAnsi="Times New Roman" w:cs="David" w:hint="cs"/>
            <w:b/>
            <w:bCs/>
            <w:color w:val="auto"/>
            <w:rtl/>
          </w:rPr>
          <w:delText>ש</w:delText>
        </w:r>
        <w:r w:rsidR="00F77E5E" w:rsidRPr="00901A33" w:rsidDel="00492DFD">
          <w:rPr>
            <w:rStyle w:val="emailstyle17"/>
            <w:rFonts w:ascii="Times New Roman" w:hAnsi="Times New Roman" w:cs="David" w:hint="cs"/>
            <w:b/>
            <w:bCs/>
            <w:color w:val="auto"/>
            <w:rtl/>
          </w:rPr>
          <w:delText xml:space="preserve">נקבעו </w:delText>
        </w:r>
        <w:r w:rsidR="00E92285" w:rsidRPr="00901A33" w:rsidDel="00492DFD">
          <w:rPr>
            <w:rStyle w:val="emailstyle17"/>
            <w:rFonts w:ascii="Times New Roman" w:hAnsi="Times New Roman" w:cs="David" w:hint="cs"/>
            <w:b/>
            <w:bCs/>
            <w:color w:val="auto"/>
            <w:rtl/>
          </w:rPr>
          <w:delText xml:space="preserve">בתקנות </w:delText>
        </w:r>
        <w:r w:rsidR="00F77E5E" w:rsidRPr="00901A33" w:rsidDel="00492DFD">
          <w:rPr>
            <w:rStyle w:val="emailstyle17"/>
            <w:rFonts w:ascii="Times New Roman" w:hAnsi="Times New Roman" w:cs="David" w:hint="cs"/>
            <w:b/>
            <w:bCs/>
            <w:color w:val="auto"/>
            <w:rtl/>
          </w:rPr>
          <w:delText xml:space="preserve">שהותקנו מכוח </w:delText>
        </w:r>
        <w:r w:rsidR="00E92285" w:rsidRPr="00901A33" w:rsidDel="00492DFD">
          <w:rPr>
            <w:rStyle w:val="emailstyle17"/>
            <w:rFonts w:ascii="Times New Roman" w:hAnsi="Times New Roman" w:cs="David" w:hint="cs"/>
            <w:b/>
            <w:bCs/>
            <w:color w:val="auto"/>
            <w:rtl/>
          </w:rPr>
          <w:delText xml:space="preserve">חוק זה, </w:delText>
        </w:r>
        <w:r w:rsidRPr="00901A33" w:rsidDel="00492DFD">
          <w:rPr>
            <w:rStyle w:val="emailstyle17"/>
            <w:rFonts w:ascii="Times New Roman" w:hAnsi="Times New Roman" w:cs="David" w:hint="cs"/>
            <w:b/>
            <w:bCs/>
            <w:color w:val="auto"/>
            <w:rtl/>
          </w:rPr>
          <w:delText>אינם חלים עליו</w:delText>
        </w:r>
        <w:r w:rsidRPr="00901A33" w:rsidDel="00492DFD">
          <w:rPr>
            <w:rStyle w:val="emailstyle17"/>
            <w:rFonts w:ascii="Times New Roman" w:hAnsi="Times New Roman" w:cs="David" w:hint="cs"/>
            <w:color w:val="auto"/>
            <w:rtl/>
          </w:rPr>
          <w:delText>.</w:delText>
        </w:r>
      </w:del>
    </w:p>
    <w:p w14:paraId="38C3AA2F" w14:textId="6CE52B94" w:rsidR="000A76F3" w:rsidRPr="00901A33" w:rsidDel="00492DFD" w:rsidRDefault="000A76F3">
      <w:pPr>
        <w:pStyle w:val="11"/>
        <w:numPr>
          <w:ilvl w:val="0"/>
          <w:numId w:val="60"/>
        </w:numPr>
        <w:tabs>
          <w:tab w:val="left" w:pos="566"/>
          <w:tab w:val="left" w:pos="1088"/>
        </w:tabs>
        <w:spacing w:before="0" w:after="240" w:line="360" w:lineRule="auto"/>
        <w:ind w:left="566"/>
        <w:rPr>
          <w:del w:id="1091" w:author="אופיר טל" w:date="2021-11-30T12:53:00Z"/>
          <w:rStyle w:val="emailstyle17"/>
          <w:rFonts w:ascii="Times New Roman" w:hAnsi="Times New Roman" w:cs="David"/>
          <w:color w:val="auto"/>
          <w:rtl/>
        </w:rPr>
        <w:pPrChange w:id="1092"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1093" w:author="אופיר טל" w:date="2021-11-30T12:53:00Z">
        <w:r w:rsidRPr="00901A33" w:rsidDel="00492DFD">
          <w:rPr>
            <w:rStyle w:val="emailstyle17"/>
            <w:rFonts w:ascii="Times New Roman" w:hAnsi="Times New Roman" w:cs="David" w:hint="cs"/>
            <w:color w:val="auto"/>
            <w:u w:val="single"/>
            <w:rtl/>
          </w:rPr>
          <w:delText>התובע זכאי לכל הזכויות על פי חוק הגימלאות ולכל הטבה שניתנה בתקופת עבודתו בחוזה בכירים</w:delText>
        </w:r>
        <w:r w:rsidRPr="00901A33" w:rsidDel="00492DFD">
          <w:rPr>
            <w:rStyle w:val="emailstyle17"/>
            <w:rFonts w:ascii="Times New Roman" w:hAnsi="Times New Roman" w:cs="David" w:hint="cs"/>
            <w:color w:val="auto"/>
            <w:rtl/>
          </w:rPr>
          <w:delText xml:space="preserve">  </w:delText>
        </w:r>
        <w:r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b/>
            <w:bCs/>
            <w:color w:val="auto"/>
            <w:rtl/>
          </w:rPr>
          <w:delText xml:space="preserve"> </w:delText>
        </w:r>
      </w:del>
    </w:p>
    <w:p w14:paraId="456495E8" w14:textId="5B61C7CE" w:rsidR="000A76F3" w:rsidRPr="00901A33" w:rsidDel="00492DFD" w:rsidRDefault="000A76F3">
      <w:pPr>
        <w:pStyle w:val="11"/>
        <w:numPr>
          <w:ilvl w:val="1"/>
          <w:numId w:val="60"/>
        </w:numPr>
        <w:spacing w:before="0" w:after="240" w:line="360" w:lineRule="auto"/>
        <w:ind w:left="1160" w:hanging="540"/>
        <w:rPr>
          <w:del w:id="1094" w:author="אופיר טל" w:date="2021-11-30T12:53:00Z"/>
          <w:rStyle w:val="emailstyle17"/>
          <w:rFonts w:ascii="Times New Roman" w:hAnsi="Times New Roman" w:cs="David"/>
          <w:color w:val="auto"/>
        </w:rPr>
        <w:pPrChange w:id="1095" w:author="אופיר טל" w:date="2021-12-14T14:04:00Z">
          <w:pPr>
            <w:pStyle w:val="11"/>
            <w:numPr>
              <w:ilvl w:val="1"/>
              <w:numId w:val="47"/>
            </w:numPr>
            <w:tabs>
              <w:tab w:val="num" w:pos="1359"/>
            </w:tabs>
            <w:spacing w:before="0" w:after="240" w:line="360" w:lineRule="auto"/>
            <w:ind w:left="1160" w:right="792" w:hanging="540"/>
          </w:pPr>
        </w:pPrChange>
      </w:pPr>
      <w:del w:id="1096" w:author="אופיר טל" w:date="2021-11-30T12:53:00Z">
        <w:r w:rsidRPr="00901A33" w:rsidDel="00492DFD">
          <w:rPr>
            <w:rStyle w:val="emailstyle17"/>
            <w:rFonts w:cs="David" w:hint="eastAsia"/>
            <w:color w:val="auto"/>
            <w:sz w:val="22"/>
            <w:rtl/>
          </w:rPr>
          <w:delText>המ</w:delText>
        </w:r>
        <w:r w:rsidRPr="00901A33" w:rsidDel="00492DFD">
          <w:rPr>
            <w:rStyle w:val="emailstyle17"/>
            <w:rFonts w:cs="David" w:hint="cs"/>
            <w:color w:val="auto"/>
            <w:sz w:val="22"/>
            <w:rtl/>
          </w:rPr>
          <w:delText xml:space="preserve">בוא לחוזה </w:delText>
        </w:r>
        <w:r w:rsidRPr="00901A33" w:rsidDel="00492DFD">
          <w:rPr>
            <w:rStyle w:val="emailstyle17"/>
            <w:rFonts w:ascii="Times New Roman" w:hAnsi="Times New Roman" w:cs="David" w:hint="eastAsia"/>
            <w:b/>
            <w:bCs/>
            <w:color w:val="auto"/>
            <w:rtl/>
          </w:rPr>
          <w:delText>מבהיר</w:delText>
        </w:r>
        <w:r w:rsidRPr="00901A33" w:rsidDel="00492DFD">
          <w:rPr>
            <w:rStyle w:val="emailstyle17"/>
            <w:rFonts w:ascii="Times New Roman" w:hAnsi="Times New Roman" w:cs="David"/>
            <w:b/>
            <w:bCs/>
            <w:color w:val="auto"/>
            <w:rtl/>
          </w:rPr>
          <w:delText xml:space="preserve"> כי הנתבעת </w:delText>
        </w:r>
        <w:r w:rsidRPr="00901A33" w:rsidDel="00492DFD">
          <w:rPr>
            <w:rStyle w:val="emailstyle17"/>
            <w:rFonts w:ascii="Times New Roman" w:hAnsi="Times New Roman" w:cs="David" w:hint="eastAsia"/>
            <w:b/>
            <w:bCs/>
            <w:color w:val="auto"/>
            <w:rtl/>
          </w:rPr>
          <w:delText>היתה</w:delText>
        </w:r>
        <w:r w:rsidRPr="00901A33" w:rsidDel="00492DFD">
          <w:rPr>
            <w:rStyle w:val="emailstyle17"/>
            <w:rFonts w:ascii="Times New Roman" w:hAnsi="Times New Roman" w:cs="David"/>
            <w:b/>
            <w:bCs/>
            <w:color w:val="auto"/>
            <w:rtl/>
          </w:rPr>
          <w:delText xml:space="preserve"> מעוניינת לה</w:delText>
        </w:r>
        <w:r w:rsidR="001170AA" w:rsidRPr="00901A33" w:rsidDel="00492DFD">
          <w:rPr>
            <w:rStyle w:val="emailstyle17"/>
            <w:rFonts w:ascii="Times New Roman" w:hAnsi="Times New Roman" w:cs="David" w:hint="cs"/>
            <w:b/>
            <w:bCs/>
            <w:color w:val="auto"/>
            <w:rtl/>
          </w:rPr>
          <w:delText>פסיק את העסקתו בכתב מינוי ולה</w:delText>
        </w:r>
        <w:r w:rsidR="001409E7" w:rsidRPr="00901A33" w:rsidDel="00492DFD">
          <w:rPr>
            <w:rStyle w:val="emailstyle17"/>
            <w:rFonts w:ascii="Times New Roman" w:hAnsi="Times New Roman" w:cs="David" w:hint="eastAsia"/>
            <w:b/>
            <w:bCs/>
            <w:color w:val="auto"/>
            <w:rtl/>
          </w:rPr>
          <w:delText>ת</w:delText>
        </w:r>
        <w:r w:rsidR="001170AA" w:rsidRPr="00901A33" w:rsidDel="00492DFD">
          <w:rPr>
            <w:rStyle w:val="emailstyle17"/>
            <w:rFonts w:ascii="Times New Roman" w:hAnsi="Times New Roman" w:cs="David" w:hint="cs"/>
            <w:b/>
            <w:bCs/>
            <w:color w:val="auto"/>
            <w:rtl/>
          </w:rPr>
          <w:delText>חיל לה</w:delText>
        </w:r>
        <w:r w:rsidRPr="00901A33" w:rsidDel="00492DFD">
          <w:rPr>
            <w:rStyle w:val="emailstyle17"/>
            <w:rFonts w:ascii="Times New Roman" w:hAnsi="Times New Roman" w:cs="David"/>
            <w:b/>
            <w:bCs/>
            <w:color w:val="auto"/>
            <w:rtl/>
          </w:rPr>
          <w:delText>עסיק</w:delText>
        </w:r>
        <w:r w:rsidR="001170AA" w:rsidRPr="00901A33" w:rsidDel="00492DFD">
          <w:rPr>
            <w:rStyle w:val="emailstyle17"/>
            <w:rFonts w:ascii="Times New Roman" w:hAnsi="Times New Roman" w:cs="David" w:hint="cs"/>
            <w:b/>
            <w:bCs/>
            <w:color w:val="auto"/>
            <w:rtl/>
          </w:rPr>
          <w:delText>ו</w:delText>
        </w:r>
        <w:r w:rsidRPr="00901A33" w:rsidDel="00492DFD">
          <w:rPr>
            <w:rStyle w:val="emailstyle17"/>
            <w:rFonts w:ascii="Times New Roman" w:hAnsi="Times New Roman" w:cs="David"/>
            <w:b/>
            <w:bCs/>
            <w:color w:val="auto"/>
            <w:rtl/>
          </w:rPr>
          <w:delText xml:space="preserve"> בתנאים מיוחדים</w:delText>
        </w:r>
        <w:r w:rsidRPr="00901A33" w:rsidDel="00492DFD">
          <w:rPr>
            <w:rStyle w:val="emailstyle17"/>
            <w:rFonts w:ascii="Times New Roman" w:hAnsi="Times New Roman" w:cs="David"/>
            <w:color w:val="auto"/>
            <w:rtl/>
          </w:rPr>
          <w:delText xml:space="preserve">, ע"פ חוזה מיוחד שנוסח ונערך ע"י הנתבעת ונעשה בהתאם להוראות תקנות שירות המדינה (מינויים) (חוזה מיוחד), </w:delText>
        </w:r>
        <w:r w:rsidRPr="00901A33" w:rsidDel="00492DFD">
          <w:rPr>
            <w:rStyle w:val="emailstyle17"/>
            <w:rFonts w:ascii="Times New Roman" w:hAnsi="Times New Roman" w:cs="David" w:hint="eastAsia"/>
            <w:color w:val="auto"/>
            <w:rtl/>
          </w:rPr>
          <w:delText>התש</w:delText>
        </w:r>
        <w:r w:rsidRPr="00901A33" w:rsidDel="00492DFD">
          <w:rPr>
            <w:rStyle w:val="emailstyle17"/>
            <w:rFonts w:ascii="Times New Roman" w:hAnsi="Times New Roman" w:cs="David"/>
            <w:color w:val="auto"/>
            <w:rtl/>
          </w:rPr>
          <w:delText>"ך – 1960, ופסקה 16.414 בתקשי"ר</w:delText>
        </w:r>
        <w:r w:rsidR="001170AA"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הסכים</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להיות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מועסק</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על</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פי</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הוראות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החוזה</w:delText>
        </w:r>
        <w:r w:rsidR="001170AA"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ויתר</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על</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כתב</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המינוי</w:delText>
        </w:r>
        <w:r w:rsidR="001170AA" w:rsidRPr="00901A33" w:rsidDel="00492DFD">
          <w:rPr>
            <w:rStyle w:val="emailstyle17"/>
            <w:rFonts w:ascii="Times New Roman" w:hAnsi="Times New Roman" w:cs="David"/>
            <w:b/>
            <w:bCs/>
            <w:color w:val="auto"/>
            <w:rtl/>
          </w:rPr>
          <w:delText xml:space="preserve"> ובכך תמה העסקתו בכתב מינוי</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color w:val="auto"/>
            <w:rtl/>
          </w:rPr>
          <w:delText xml:space="preserve"> בהקשר זה ראו גם סעיף 5 לחוזה.</w:delText>
        </w:r>
      </w:del>
    </w:p>
    <w:p w14:paraId="733C776B" w14:textId="04BAC782" w:rsidR="000A76F3" w:rsidRPr="00901A33" w:rsidDel="00492DFD" w:rsidRDefault="000A76F3">
      <w:pPr>
        <w:pStyle w:val="11"/>
        <w:numPr>
          <w:ilvl w:val="1"/>
          <w:numId w:val="60"/>
        </w:numPr>
        <w:spacing w:before="0" w:after="240" w:line="360" w:lineRule="auto"/>
        <w:ind w:left="1160" w:hanging="495"/>
        <w:rPr>
          <w:del w:id="1097" w:author="אופיר טל" w:date="2021-11-30T12:53:00Z"/>
          <w:rStyle w:val="emailstyle17"/>
          <w:rFonts w:ascii="Times New Roman" w:hAnsi="Times New Roman" w:cs="David"/>
          <w:color w:val="auto"/>
          <w:rtl/>
        </w:rPr>
        <w:pPrChange w:id="1098" w:author="אופיר טל" w:date="2021-12-14T14:04:00Z">
          <w:pPr>
            <w:pStyle w:val="11"/>
            <w:numPr>
              <w:ilvl w:val="1"/>
              <w:numId w:val="47"/>
            </w:numPr>
            <w:tabs>
              <w:tab w:val="num" w:pos="1359"/>
            </w:tabs>
            <w:spacing w:before="0" w:after="240" w:line="360" w:lineRule="auto"/>
            <w:ind w:left="1160" w:right="792" w:hanging="495"/>
          </w:pPr>
        </w:pPrChange>
      </w:pPr>
      <w:del w:id="1099" w:author="אופיר טל" w:date="2021-11-30T12:53:00Z">
        <w:r w:rsidRPr="00901A33" w:rsidDel="00492DFD">
          <w:rPr>
            <w:rStyle w:val="emailstyle17"/>
            <w:rFonts w:ascii="Times New Roman" w:hAnsi="Times New Roman" w:cs="David" w:hint="eastAsia"/>
            <w:color w:val="auto"/>
            <w:rtl/>
          </w:rPr>
          <w:delText>י</w:delText>
        </w:r>
        <w:r w:rsidRPr="00901A33" w:rsidDel="00492DFD">
          <w:rPr>
            <w:rFonts w:hint="cs"/>
            <w:rtl/>
          </w:rPr>
          <w:delText xml:space="preserve">ודגש כי מלבד הוויתור </w:delText>
        </w:r>
        <w:r w:rsidRPr="00901A33" w:rsidDel="00492DFD">
          <w:rPr>
            <w:rFonts w:hint="eastAsia"/>
            <w:rtl/>
          </w:rPr>
          <w:delText>על</w:delText>
        </w:r>
        <w:r w:rsidRPr="00901A33" w:rsidDel="00492DFD">
          <w:rPr>
            <w:rtl/>
          </w:rPr>
          <w:delText xml:space="preserve"> </w:delText>
        </w:r>
        <w:r w:rsidR="001409E7" w:rsidRPr="00901A33" w:rsidDel="00492DFD">
          <w:rPr>
            <w:rFonts w:hint="eastAsia"/>
            <w:rtl/>
          </w:rPr>
          <w:delText>הזכות</w:delText>
        </w:r>
        <w:r w:rsidR="001409E7" w:rsidRPr="00901A33" w:rsidDel="00492DFD">
          <w:rPr>
            <w:rtl/>
          </w:rPr>
          <w:delText xml:space="preserve"> </w:delText>
        </w:r>
        <w:r w:rsidR="001409E7" w:rsidRPr="00901A33" w:rsidDel="00492DFD">
          <w:rPr>
            <w:rFonts w:hint="eastAsia"/>
            <w:rtl/>
          </w:rPr>
          <w:delText>לקביעות</w:delText>
        </w:r>
        <w:r w:rsidR="001409E7" w:rsidRPr="00901A33" w:rsidDel="00492DFD">
          <w:rPr>
            <w:rtl/>
          </w:rPr>
          <w:delText xml:space="preserve"> </w:delText>
        </w:r>
        <w:r w:rsidR="001409E7" w:rsidRPr="00901A33" w:rsidDel="00492DFD">
          <w:rPr>
            <w:rFonts w:hint="eastAsia"/>
            <w:rtl/>
          </w:rPr>
          <w:delText>שיש</w:delText>
        </w:r>
        <w:r w:rsidR="001409E7" w:rsidRPr="00901A33" w:rsidDel="00492DFD">
          <w:rPr>
            <w:rtl/>
          </w:rPr>
          <w:delText xml:space="preserve"> </w:delText>
        </w:r>
        <w:r w:rsidR="001409E7" w:rsidRPr="00901A33" w:rsidDel="00492DFD">
          <w:rPr>
            <w:rFonts w:hint="eastAsia"/>
            <w:rtl/>
          </w:rPr>
          <w:delText>למועסק</w:delText>
        </w:r>
        <w:r w:rsidR="001409E7" w:rsidRPr="00901A33" w:rsidDel="00492DFD">
          <w:rPr>
            <w:rtl/>
          </w:rPr>
          <w:delText xml:space="preserve"> </w:delText>
        </w:r>
        <w:r w:rsidR="001409E7" w:rsidRPr="00901A33" w:rsidDel="00492DFD">
          <w:rPr>
            <w:rFonts w:hint="eastAsia"/>
            <w:rtl/>
          </w:rPr>
          <w:delText>ב</w:delText>
        </w:r>
        <w:r w:rsidRPr="00901A33" w:rsidDel="00492DFD">
          <w:rPr>
            <w:rFonts w:hint="cs"/>
            <w:rtl/>
          </w:rPr>
          <w:delText xml:space="preserve">כתב המינוי, היה מובן לצדדים כי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לא ויתר על זכויות אחרות המגיעות ושיגיעו לעובדי המדינה</w:delText>
        </w:r>
        <w:r w:rsidR="00DF60DF" w:rsidRPr="00901A33" w:rsidDel="00492DFD">
          <w:rPr>
            <w:rStyle w:val="emailstyle17"/>
            <w:rFonts w:ascii="Times New Roman" w:hAnsi="Times New Roman" w:cs="David" w:hint="cs"/>
            <w:color w:val="auto"/>
            <w:rtl/>
          </w:rPr>
          <w:delText xml:space="preserve">. </w:delText>
        </w:r>
        <w:r w:rsidR="00DF60DF" w:rsidRPr="00901A33" w:rsidDel="00492DFD">
          <w:rPr>
            <w:rStyle w:val="emailstyle17"/>
            <w:rFonts w:ascii="Times New Roman" w:hAnsi="Times New Roman" w:cs="David" w:hint="eastAsia"/>
            <w:color w:val="auto"/>
            <w:rtl/>
          </w:rPr>
          <w:delText>כך</w:delText>
        </w:r>
        <w:r w:rsidR="00DF60DF" w:rsidRPr="00901A33" w:rsidDel="00492DFD">
          <w:rPr>
            <w:rStyle w:val="emailstyle17"/>
            <w:rFonts w:ascii="Times New Roman" w:hAnsi="Times New Roman" w:cs="David"/>
            <w:color w:val="auto"/>
            <w:rtl/>
          </w:rPr>
          <w:delText xml:space="preserve"> </w:delText>
        </w:r>
        <w:r w:rsidR="00DF60DF" w:rsidRPr="00901A33" w:rsidDel="00492DFD">
          <w:rPr>
            <w:rStyle w:val="emailstyle17"/>
            <w:rFonts w:ascii="Times New Roman" w:hAnsi="Times New Roman" w:cs="David" w:hint="eastAsia"/>
            <w:color w:val="auto"/>
            <w:rtl/>
          </w:rPr>
          <w:delText>לדוגמא</w:delText>
        </w:r>
        <w:r w:rsidR="00E92285"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cs"/>
            <w:color w:val="auto"/>
            <w:rtl/>
          </w:rPr>
          <w:delText xml:space="preserve">סעיף 12(ה) להסכם </w:delText>
        </w:r>
        <w:r w:rsidRPr="00901A33" w:rsidDel="00492DFD">
          <w:rPr>
            <w:rStyle w:val="emailstyle17"/>
            <w:rFonts w:ascii="Times New Roman" w:hAnsi="Times New Roman" w:cs="David" w:hint="eastAsia"/>
            <w:color w:val="auto"/>
            <w:rtl/>
          </w:rPr>
          <w:delText>ה</w:delText>
        </w:r>
        <w:r w:rsidRPr="00901A33" w:rsidDel="00492DFD">
          <w:rPr>
            <w:rStyle w:val="emailstyle17"/>
            <w:rFonts w:ascii="Times New Roman" w:hAnsi="Times New Roman" w:cs="David" w:hint="cs"/>
            <w:color w:val="auto"/>
            <w:rtl/>
          </w:rPr>
          <w:delText>מציין במפורש "</w:delText>
        </w:r>
        <w:r w:rsidRPr="00901A33" w:rsidDel="00492DFD">
          <w:rPr>
            <w:rStyle w:val="emailstyle17"/>
            <w:rFonts w:ascii="Times New Roman" w:hAnsi="Times New Roman" w:cs="David" w:hint="cs"/>
            <w:i/>
            <w:iCs/>
            <w:color w:val="auto"/>
            <w:rtl/>
          </w:rPr>
          <w:delText>למען הסר ספק</w:delText>
        </w:r>
        <w:r w:rsidRPr="00901A33" w:rsidDel="00492DFD">
          <w:rPr>
            <w:rStyle w:val="emailstyle17"/>
            <w:rFonts w:ascii="Times New Roman" w:hAnsi="Times New Roman" w:cs="David" w:hint="cs"/>
            <w:color w:val="auto"/>
            <w:rtl/>
          </w:rPr>
          <w:delText xml:space="preserve">", כי </w:delText>
        </w:r>
        <w:r w:rsidRPr="00901A33" w:rsidDel="00492DFD">
          <w:rPr>
            <w:rStyle w:val="emailstyle17"/>
            <w:rFonts w:ascii="Times New Roman" w:hAnsi="Times New Roman" w:cs="David" w:hint="eastAsia"/>
            <w:color w:val="auto"/>
            <w:rtl/>
          </w:rPr>
          <w:delText>על</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אף</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שחוק</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הגימלאות</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לא</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חל</w:delText>
        </w:r>
        <w:r w:rsidRPr="00901A33" w:rsidDel="00492DFD">
          <w:rPr>
            <w:rStyle w:val="emailstyle17"/>
            <w:rFonts w:ascii="Times New Roman" w:hAnsi="Times New Roman" w:cs="David"/>
            <w:color w:val="auto"/>
            <w:rtl/>
          </w:rPr>
          <w:delText xml:space="preserve"> (סעיף 11 </w:delText>
        </w:r>
        <w:r w:rsidRPr="00901A33" w:rsidDel="00492DFD">
          <w:rPr>
            <w:rStyle w:val="emailstyle17"/>
            <w:rFonts w:ascii="Times New Roman" w:hAnsi="Times New Roman" w:cs="David" w:hint="eastAsia"/>
            <w:color w:val="auto"/>
            <w:rtl/>
          </w:rPr>
          <w:delText>בחוזה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התובע</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יהיה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זכאי</w:delText>
        </w:r>
        <w:r w:rsidRPr="00901A33" w:rsidDel="00492DFD">
          <w:rPr>
            <w:rStyle w:val="emailstyle17"/>
            <w:rFonts w:ascii="Times New Roman" w:hAnsi="Times New Roman" w:cs="David"/>
            <w:b/>
            <w:bCs/>
            <w:color w:val="auto"/>
            <w:rtl/>
          </w:rPr>
          <w:delText xml:space="preserve"> ל"</w:delText>
        </w:r>
        <w:r w:rsidRPr="00901A33" w:rsidDel="00492DFD">
          <w:rPr>
            <w:rStyle w:val="emailstyle17"/>
            <w:rFonts w:ascii="Times New Roman" w:hAnsi="Times New Roman" w:cs="David" w:hint="eastAsia"/>
            <w:b/>
            <w:bCs/>
            <w:i/>
            <w:iCs/>
            <w:color w:val="auto"/>
            <w:rtl/>
          </w:rPr>
          <w:delText>כל</w:delText>
        </w:r>
        <w:r w:rsidRPr="00901A33" w:rsidDel="00492DFD">
          <w:rPr>
            <w:rStyle w:val="emailstyle17"/>
            <w:rFonts w:ascii="Times New Roman" w:hAnsi="Times New Roman" w:cs="David"/>
            <w:b/>
            <w:bCs/>
            <w:i/>
            <w:iCs/>
            <w:color w:val="auto"/>
            <w:rtl/>
          </w:rPr>
          <w:delText xml:space="preserve"> </w:delText>
        </w:r>
        <w:r w:rsidRPr="00901A33" w:rsidDel="00492DFD">
          <w:rPr>
            <w:rStyle w:val="emailstyle17"/>
            <w:rFonts w:ascii="Times New Roman" w:hAnsi="Times New Roman" w:cs="David" w:hint="eastAsia"/>
            <w:b/>
            <w:bCs/>
            <w:i/>
            <w:iCs/>
            <w:color w:val="auto"/>
            <w:u w:val="single"/>
            <w:rtl/>
          </w:rPr>
          <w:delText>הזכויות</w:delText>
        </w:r>
        <w:r w:rsidRPr="00901A33" w:rsidDel="00492DFD">
          <w:rPr>
            <w:rStyle w:val="emailstyle17"/>
            <w:rFonts w:ascii="Times New Roman" w:hAnsi="Times New Roman" w:cs="David"/>
            <w:b/>
            <w:bCs/>
            <w:i/>
            <w:iCs/>
            <w:color w:val="auto"/>
            <w:rtl/>
          </w:rPr>
          <w:delText xml:space="preserve"> על פי חוק </w:delText>
        </w:r>
        <w:r w:rsidRPr="00901A33" w:rsidDel="00492DFD">
          <w:rPr>
            <w:rStyle w:val="emailstyle17"/>
            <w:rFonts w:ascii="Times New Roman" w:hAnsi="Times New Roman" w:cs="David" w:hint="eastAsia"/>
            <w:b/>
            <w:bCs/>
            <w:i/>
            <w:iCs/>
            <w:color w:val="auto"/>
            <w:rtl/>
          </w:rPr>
          <w:delText>הגימלאות</w:delText>
        </w:r>
        <w:r w:rsidRPr="00901A33" w:rsidDel="00492DFD">
          <w:rPr>
            <w:rStyle w:val="emailstyle17"/>
            <w:rFonts w:ascii="Times New Roman" w:hAnsi="Times New Roman" w:cs="David"/>
            <w:color w:val="auto"/>
            <w:rtl/>
          </w:rPr>
          <w:delText xml:space="preserve">"; </w:delText>
        </w:r>
      </w:del>
    </w:p>
    <w:p w14:paraId="4E1AE6D9" w14:textId="0EDE4BC8" w:rsidR="00977EBF" w:rsidRPr="00901A33" w:rsidDel="00492DFD" w:rsidRDefault="000A76F3">
      <w:pPr>
        <w:pStyle w:val="11"/>
        <w:numPr>
          <w:ilvl w:val="1"/>
          <w:numId w:val="60"/>
        </w:numPr>
        <w:spacing w:before="0" w:after="240" w:line="360" w:lineRule="auto"/>
        <w:ind w:left="1160" w:hanging="540"/>
        <w:rPr>
          <w:del w:id="1100" w:author="אופיר טל" w:date="2021-11-30T12:53:00Z"/>
          <w:rStyle w:val="emailstyle17"/>
          <w:rFonts w:ascii="Times New Roman" w:hAnsi="Times New Roman" w:cs="David"/>
          <w:b/>
          <w:bCs/>
          <w:color w:val="auto"/>
        </w:rPr>
        <w:pPrChange w:id="1101" w:author="אופיר טל" w:date="2021-12-14T14:04:00Z">
          <w:pPr>
            <w:pStyle w:val="11"/>
            <w:numPr>
              <w:ilvl w:val="1"/>
              <w:numId w:val="47"/>
            </w:numPr>
            <w:tabs>
              <w:tab w:val="num" w:pos="1359"/>
            </w:tabs>
            <w:spacing w:before="0" w:after="240" w:line="360" w:lineRule="auto"/>
            <w:ind w:left="1160" w:right="792" w:hanging="540"/>
          </w:pPr>
        </w:pPrChange>
      </w:pPr>
      <w:del w:id="1102" w:author="אופיר טל" w:date="2021-11-30T12:53:00Z">
        <w:r w:rsidRPr="00901A33" w:rsidDel="00492DFD">
          <w:rPr>
            <w:rStyle w:val="emailstyle17"/>
            <w:rFonts w:ascii="Times New Roman" w:hAnsi="Times New Roman" w:cs="David" w:hint="cs"/>
            <w:color w:val="auto"/>
            <w:rtl/>
          </w:rPr>
          <w:delText>סעיף 17 לחוזה מוסיף וקובע</w:delText>
        </w:r>
        <w:r w:rsidRPr="00901A33" w:rsidDel="00492DFD">
          <w:rPr>
            <w:rStyle w:val="emailstyle17"/>
            <w:rFonts w:ascii="Times New Roman" w:hAnsi="Times New Roman" w:cs="David" w:hint="cs"/>
            <w:b/>
            <w:bCs/>
            <w:color w:val="auto"/>
            <w:rtl/>
          </w:rPr>
          <w:delText xml:space="preserve"> כי כל שינוי </w:delText>
        </w:r>
        <w:r w:rsidR="00737F2D" w:rsidRPr="00901A33" w:rsidDel="00492DFD">
          <w:rPr>
            <w:rStyle w:val="emailstyle17"/>
            <w:rFonts w:ascii="Times New Roman" w:hAnsi="Times New Roman" w:cs="David" w:hint="cs"/>
            <w:b/>
            <w:bCs/>
            <w:color w:val="auto"/>
            <w:rtl/>
          </w:rPr>
          <w:delText xml:space="preserve">בעתיד </w:delText>
        </w:r>
        <w:r w:rsidRPr="00901A33" w:rsidDel="00492DFD">
          <w:rPr>
            <w:rStyle w:val="emailstyle17"/>
            <w:rFonts w:ascii="Times New Roman" w:hAnsi="Times New Roman" w:cs="David" w:hint="cs"/>
            <w:b/>
            <w:bCs/>
            <w:color w:val="auto"/>
            <w:rtl/>
          </w:rPr>
          <w:delText xml:space="preserve">לטובת העובדים </w:delText>
        </w:r>
        <w:r w:rsidR="00737F2D" w:rsidRPr="00901A33" w:rsidDel="00492DFD">
          <w:rPr>
            <w:rStyle w:val="emailstyle17"/>
            <w:rFonts w:ascii="Times New Roman" w:hAnsi="Times New Roman" w:cs="David" w:hint="cs"/>
            <w:b/>
            <w:bCs/>
            <w:color w:val="auto"/>
            <w:rtl/>
          </w:rPr>
          <w:delText>בחוזי בכירים</w:delText>
        </w:r>
        <w:r w:rsidRPr="00901A33" w:rsidDel="00492DFD">
          <w:rPr>
            <w:rStyle w:val="emailstyle17"/>
            <w:rFonts w:ascii="Times New Roman" w:hAnsi="Times New Roman" w:cs="David" w:hint="cs"/>
            <w:b/>
            <w:bCs/>
            <w:color w:val="auto"/>
            <w:rtl/>
          </w:rPr>
          <w:delText>, יחול גם על התובע.</w:delText>
        </w:r>
      </w:del>
    </w:p>
    <w:p w14:paraId="739ABEC6" w14:textId="0FB3760A" w:rsidR="000A76F3" w:rsidRPr="00901A33" w:rsidDel="00492DFD" w:rsidRDefault="000A76F3" w:rsidP="00A35B76">
      <w:pPr>
        <w:pStyle w:val="11"/>
        <w:spacing w:before="0" w:after="240" w:line="360" w:lineRule="auto"/>
        <w:ind w:left="620" w:firstLine="0"/>
        <w:rPr>
          <w:del w:id="1103" w:author="אופיר טל" w:date="2021-11-30T12:53:00Z"/>
          <w:rStyle w:val="emailstyle17"/>
          <w:rFonts w:ascii="Times New Roman" w:hAnsi="Times New Roman" w:cs="David"/>
          <w:b/>
          <w:bCs/>
          <w:color w:val="auto"/>
        </w:rPr>
      </w:pPr>
      <w:del w:id="1104" w:author="אופיר טל" w:date="2021-11-30T12:53:00Z">
        <w:r w:rsidRPr="00901A33" w:rsidDel="00492DFD">
          <w:rPr>
            <w:rStyle w:val="emailstyle17"/>
            <w:rFonts w:ascii="Times New Roman" w:hAnsi="Times New Roman" w:cs="David" w:hint="cs"/>
            <w:color w:val="auto"/>
            <w:rtl/>
          </w:rPr>
          <w:delText xml:space="preserve">בהתאם לכך, </w:delText>
        </w:r>
        <w:r w:rsidRPr="00901A33" w:rsidDel="00492DFD">
          <w:rPr>
            <w:rStyle w:val="emailstyle17"/>
            <w:rFonts w:ascii="Times New Roman" w:hAnsi="Times New Roman" w:cs="David" w:hint="cs"/>
            <w:b/>
            <w:bCs/>
            <w:color w:val="auto"/>
            <w:rtl/>
          </w:rPr>
          <w:delText>פירוש החוזה והוראותיו צריך להיעשות על רק</w:delText>
        </w:r>
        <w:r w:rsidR="00E92285" w:rsidRPr="00901A33" w:rsidDel="00492DFD">
          <w:rPr>
            <w:rStyle w:val="emailstyle17"/>
            <w:rFonts w:ascii="Times New Roman" w:hAnsi="Times New Roman" w:cs="David" w:hint="cs"/>
            <w:b/>
            <w:bCs/>
            <w:color w:val="auto"/>
            <w:rtl/>
          </w:rPr>
          <w:delText>ע</w:delText>
        </w:r>
        <w:r w:rsidRPr="00901A33" w:rsidDel="00492DFD">
          <w:rPr>
            <w:rStyle w:val="emailstyle17"/>
            <w:rFonts w:ascii="Times New Roman" w:hAnsi="Times New Roman" w:cs="David" w:hint="cs"/>
            <w:b/>
            <w:bCs/>
            <w:color w:val="auto"/>
            <w:rtl/>
          </w:rPr>
          <w:delText xml:space="preserve"> הוראות אלה </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hint="cs"/>
            <w:b/>
            <w:bCs/>
            <w:color w:val="auto"/>
            <w:rtl/>
          </w:rPr>
          <w:delText xml:space="preserve"> </w:delText>
        </w:r>
        <w:r w:rsidR="00F85298" w:rsidRPr="00901A33" w:rsidDel="00492DFD">
          <w:rPr>
            <w:rStyle w:val="emailstyle17"/>
            <w:rFonts w:ascii="Times New Roman" w:hAnsi="Times New Roman" w:cs="David" w:hint="cs"/>
            <w:b/>
            <w:bCs/>
            <w:color w:val="auto"/>
            <w:rtl/>
          </w:rPr>
          <w:delText>על פיהן</w:delText>
        </w:r>
        <w:r w:rsidR="00737F2D" w:rsidRPr="00901A33" w:rsidDel="00492DFD">
          <w:rPr>
            <w:rStyle w:val="emailstyle17"/>
            <w:rFonts w:ascii="Times New Roman" w:hAnsi="Times New Roman" w:cs="David" w:hint="cs"/>
            <w:b/>
            <w:bCs/>
            <w:color w:val="auto"/>
            <w:rtl/>
          </w:rPr>
          <w:delText xml:space="preserve"> זכאי </w:delText>
        </w:r>
        <w:r w:rsidRPr="00901A33" w:rsidDel="00492DFD">
          <w:rPr>
            <w:rStyle w:val="emailstyle17"/>
            <w:rFonts w:ascii="Times New Roman" w:hAnsi="Times New Roman" w:cs="David" w:hint="cs"/>
            <w:b/>
            <w:bCs/>
            <w:color w:val="auto"/>
            <w:rtl/>
          </w:rPr>
          <w:delText>התובע זכאי לזכויות לפי חוק הגימלאות ו</w:delText>
        </w:r>
        <w:r w:rsidR="00F85298" w:rsidRPr="00901A33" w:rsidDel="00492DFD">
          <w:rPr>
            <w:rStyle w:val="emailstyle17"/>
            <w:rFonts w:ascii="Times New Roman" w:hAnsi="Times New Roman" w:cs="David" w:hint="cs"/>
            <w:b/>
            <w:bCs/>
            <w:color w:val="auto"/>
            <w:rtl/>
          </w:rPr>
          <w:delText>כן</w:delText>
        </w:r>
        <w:r w:rsidR="00737F2D" w:rsidRPr="00901A33" w:rsidDel="00492DFD">
          <w:rPr>
            <w:rStyle w:val="emailstyle17"/>
            <w:rFonts w:ascii="Times New Roman" w:hAnsi="Times New Roman" w:cs="David" w:hint="cs"/>
            <w:b/>
            <w:bCs/>
            <w:color w:val="auto"/>
            <w:rtl/>
          </w:rPr>
          <w:delText xml:space="preserve"> </w:delText>
        </w:r>
        <w:r w:rsidRPr="00901A33" w:rsidDel="00492DFD">
          <w:rPr>
            <w:rStyle w:val="emailstyle17"/>
            <w:rFonts w:ascii="Times New Roman" w:hAnsi="Times New Roman" w:cs="David" w:hint="cs"/>
            <w:b/>
            <w:bCs/>
            <w:color w:val="auto"/>
            <w:rtl/>
          </w:rPr>
          <w:delText>לכל הטבה שניתנה</w:delText>
        </w:r>
        <w:r w:rsidR="001170AA" w:rsidRPr="00901A33" w:rsidDel="00492DFD">
          <w:rPr>
            <w:rStyle w:val="emailstyle17"/>
            <w:rFonts w:ascii="Times New Roman" w:hAnsi="Times New Roman" w:cs="David" w:hint="cs"/>
            <w:b/>
            <w:bCs/>
            <w:color w:val="auto"/>
            <w:rtl/>
          </w:rPr>
          <w:delText xml:space="preserve"> במועד כלשהו</w:delText>
        </w:r>
        <w:r w:rsidRPr="00901A33" w:rsidDel="00492DFD">
          <w:rPr>
            <w:rStyle w:val="emailstyle17"/>
            <w:rFonts w:ascii="Times New Roman" w:hAnsi="Times New Roman" w:cs="David" w:hint="cs"/>
            <w:b/>
            <w:bCs/>
            <w:color w:val="auto"/>
            <w:rtl/>
          </w:rPr>
          <w:delText>, גם לאחר תחילת עבודתו בחוזה בכירים</w:delText>
        </w:r>
        <w:r w:rsidR="00C22051" w:rsidRPr="00901A33" w:rsidDel="00492DFD">
          <w:rPr>
            <w:rStyle w:val="emailstyle17"/>
            <w:rFonts w:ascii="Times New Roman" w:hAnsi="Times New Roman" w:cs="David" w:hint="cs"/>
            <w:b/>
            <w:bCs/>
            <w:color w:val="auto"/>
            <w:rtl/>
          </w:rPr>
          <w:delText>, לרבות כל הטבה שניתנה לחשבים בכירים שהועסקו כמו התובע בחוזה בכירים</w:delText>
        </w:r>
        <w:r w:rsidR="00606FA7" w:rsidRPr="00901A33" w:rsidDel="00492DFD">
          <w:rPr>
            <w:rStyle w:val="emailstyle17"/>
            <w:rFonts w:ascii="Times New Roman" w:hAnsi="Times New Roman" w:cs="David" w:hint="cs"/>
            <w:b/>
            <w:bCs/>
            <w:color w:val="auto"/>
            <w:rtl/>
          </w:rPr>
          <w:delText>.</w:delText>
        </w:r>
      </w:del>
    </w:p>
    <w:p w14:paraId="3CA03A8B" w14:textId="77777777" w:rsidR="00606FA7" w:rsidRPr="00901A33" w:rsidRDefault="00606FA7">
      <w:pPr>
        <w:pStyle w:val="11"/>
        <w:spacing w:before="0" w:line="360" w:lineRule="auto"/>
        <w:ind w:left="1160" w:firstLine="0"/>
        <w:rPr>
          <w:rStyle w:val="emailstyle17"/>
          <w:rFonts w:ascii="Times New Roman" w:hAnsi="Times New Roman" w:cs="David"/>
          <w:b/>
          <w:bCs/>
          <w:color w:val="auto"/>
          <w:rtl/>
        </w:rPr>
        <w:pPrChange w:id="1105" w:author="אופיר טל" w:date="2021-12-14T14:04:00Z">
          <w:pPr>
            <w:pStyle w:val="11"/>
            <w:spacing w:before="0" w:line="360" w:lineRule="auto"/>
            <w:ind w:left="1160" w:right="360" w:firstLine="0"/>
          </w:pPr>
        </w:pPrChange>
      </w:pPr>
    </w:p>
    <w:p w14:paraId="1A47823B" w14:textId="66370E3D" w:rsidR="00AA1069" w:rsidRPr="00901A33" w:rsidRDefault="00D85373" w:rsidP="00A35B76">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1106"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Default="00606FA7" w:rsidP="00A35B76">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0A679858" w14:textId="3D6B6E55" w:rsidR="003B377B" w:rsidRPr="00901A33" w:rsidDel="0055062F" w:rsidRDefault="003B377B" w:rsidP="00A35B76">
      <w:pPr>
        <w:pStyle w:val="11"/>
        <w:tabs>
          <w:tab w:val="left" w:pos="566"/>
        </w:tabs>
        <w:spacing w:before="0" w:after="240" w:line="360" w:lineRule="auto"/>
        <w:rPr>
          <w:del w:id="1107" w:author="אופיר טל" w:date="2021-12-14T14:18:00Z"/>
          <w:rStyle w:val="emailstyle17"/>
          <w:rFonts w:cs="David"/>
          <w:color w:val="auto"/>
          <w:sz w:val="22"/>
          <w:rtl/>
        </w:rPr>
      </w:pPr>
    </w:p>
    <w:p w14:paraId="5210DECD" w14:textId="5D7498EE" w:rsidR="001E362D" w:rsidRPr="00901A33" w:rsidRDefault="001E362D">
      <w:pPr>
        <w:pStyle w:val="11"/>
        <w:numPr>
          <w:ilvl w:val="1"/>
          <w:numId w:val="60"/>
        </w:numPr>
        <w:tabs>
          <w:tab w:val="left" w:pos="1250"/>
        </w:tabs>
        <w:spacing w:before="0" w:after="120" w:line="360" w:lineRule="auto"/>
        <w:ind w:left="1247"/>
        <w:rPr>
          <w:rStyle w:val="emailstyle17"/>
          <w:rFonts w:cs="David"/>
          <w:color w:val="auto"/>
          <w:sz w:val="22"/>
          <w:u w:val="single"/>
        </w:rPr>
        <w:pPrChange w:id="1108" w:author="אופיר טל" w:date="2021-12-14T14:04:00Z">
          <w:pPr>
            <w:pStyle w:val="11"/>
            <w:numPr>
              <w:ilvl w:val="1"/>
              <w:numId w:val="47"/>
            </w:numPr>
            <w:tabs>
              <w:tab w:val="left" w:pos="1250"/>
              <w:tab w:val="num" w:pos="1359"/>
            </w:tabs>
            <w:spacing w:before="0" w:after="120" w:line="360" w:lineRule="auto"/>
            <w:ind w:left="1247" w:right="792" w:hanging="720"/>
          </w:pPr>
        </w:pPrChange>
      </w:pPr>
      <w:del w:id="1109" w:author="אופיר טל" w:date="2021-12-14T14:18:00Z">
        <w:r w:rsidRPr="00901A33" w:rsidDel="0055062F">
          <w:rPr>
            <w:rStyle w:val="emailstyle17"/>
            <w:rFonts w:cs="David"/>
            <w:color w:val="auto"/>
            <w:sz w:val="22"/>
            <w:u w:val="single"/>
            <w:rtl/>
          </w:rPr>
          <w:tab/>
        </w:r>
      </w:del>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A35B76">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lastRenderedPageBreak/>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A35B76">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pPr>
        <w:pStyle w:val="11"/>
        <w:numPr>
          <w:ilvl w:val="1"/>
          <w:numId w:val="60"/>
        </w:numPr>
        <w:tabs>
          <w:tab w:val="left" w:pos="1250"/>
        </w:tabs>
        <w:spacing w:before="0" w:after="120" w:line="360" w:lineRule="auto"/>
        <w:ind w:left="1247"/>
        <w:rPr>
          <w:rStyle w:val="emailstyle17"/>
          <w:rFonts w:cs="David"/>
          <w:color w:val="auto"/>
          <w:sz w:val="22"/>
        </w:rPr>
        <w:pPrChange w:id="1110" w:author="אופיר טל" w:date="2021-12-14T14:04:00Z">
          <w:pPr>
            <w:pStyle w:val="11"/>
            <w:numPr>
              <w:ilvl w:val="1"/>
              <w:numId w:val="47"/>
            </w:numPr>
            <w:tabs>
              <w:tab w:val="left" w:pos="1250"/>
              <w:tab w:val="num" w:pos="1359"/>
            </w:tabs>
            <w:spacing w:before="0" w:after="120" w:line="360" w:lineRule="auto"/>
            <w:ind w:left="1247" w:right="792" w:hanging="720"/>
          </w:pPr>
        </w:pPrChange>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A35B76">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A35B76">
      <w:pPr>
        <w:pStyle w:val="11"/>
        <w:spacing w:before="0" w:after="240" w:line="360" w:lineRule="auto"/>
        <w:ind w:left="1250" w:firstLine="0"/>
        <w:rPr>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7E61CF2F" w14:textId="1AE507DF" w:rsidR="006B716B" w:rsidRPr="00901A33" w:rsidRDefault="002D5A61">
      <w:pPr>
        <w:pStyle w:val="11"/>
        <w:tabs>
          <w:tab w:val="left" w:pos="1250"/>
        </w:tabs>
        <w:spacing w:before="0" w:after="360" w:line="360" w:lineRule="auto"/>
        <w:ind w:left="1250" w:hanging="723"/>
        <w:rPr>
          <w:rStyle w:val="emailstyle17"/>
          <w:rFonts w:cs="David"/>
          <w:color w:val="auto"/>
          <w:sz w:val="22"/>
          <w:rtl/>
        </w:rPr>
        <w:pPrChange w:id="1111" w:author="אופיר טל" w:date="2021-12-14T14:04:00Z">
          <w:pPr>
            <w:pStyle w:val="11"/>
            <w:tabs>
              <w:tab w:val="left" w:pos="1250"/>
            </w:tabs>
            <w:spacing w:before="0" w:after="360" w:line="360" w:lineRule="auto"/>
            <w:ind w:left="1250" w:hanging="723"/>
          </w:pPr>
        </w:pPrChange>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pPr>
        <w:pStyle w:val="11"/>
        <w:numPr>
          <w:ilvl w:val="0"/>
          <w:numId w:val="60"/>
        </w:numPr>
        <w:tabs>
          <w:tab w:val="left" w:pos="566"/>
        </w:tabs>
        <w:spacing w:before="0" w:after="240" w:line="360" w:lineRule="auto"/>
        <w:ind w:left="566"/>
        <w:rPr>
          <w:rStyle w:val="emailstyle17"/>
          <w:rFonts w:cs="David"/>
          <w:b/>
          <w:bCs/>
          <w:color w:val="auto"/>
          <w:sz w:val="22"/>
          <w:u w:val="single"/>
        </w:rPr>
        <w:pPrChange w:id="1112"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b/>
          <w:bCs/>
          <w:color w:val="auto"/>
          <w:sz w:val="22"/>
          <w:u w:val="single"/>
          <w:rtl/>
        </w:rPr>
        <w:t xml:space="preserve">החלוקה בתלוש </w:t>
      </w:r>
      <w:proofErr w:type="spellStart"/>
      <w:r w:rsidRPr="00901A33">
        <w:rPr>
          <w:rStyle w:val="emailstyle17"/>
          <w:rFonts w:cs="David" w:hint="cs"/>
          <w:b/>
          <w:bCs/>
          <w:color w:val="auto"/>
          <w:sz w:val="22"/>
          <w:u w:val="single"/>
          <w:rtl/>
        </w:rPr>
        <w:t>הגימלה</w:t>
      </w:r>
      <w:proofErr w:type="spellEnd"/>
      <w:r w:rsidRPr="00901A33">
        <w:rPr>
          <w:rStyle w:val="emailstyle17"/>
          <w:rFonts w:cs="David" w:hint="cs"/>
          <w:b/>
          <w:bCs/>
          <w:color w:val="auto"/>
          <w:sz w:val="22"/>
          <w:u w:val="single"/>
          <w:rtl/>
        </w:rPr>
        <w:t xml:space="preserve">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pPr>
        <w:pStyle w:val="11"/>
        <w:numPr>
          <w:ilvl w:val="1"/>
          <w:numId w:val="60"/>
        </w:numPr>
        <w:tabs>
          <w:tab w:val="left" w:pos="1250"/>
        </w:tabs>
        <w:spacing w:before="0" w:after="240" w:line="360" w:lineRule="auto"/>
        <w:ind w:left="1250" w:hanging="630"/>
        <w:rPr>
          <w:rStyle w:val="emailstyle17"/>
          <w:rFonts w:cs="David"/>
          <w:color w:val="auto"/>
          <w:sz w:val="22"/>
        </w:rPr>
        <w:pPrChange w:id="1113" w:author="אופיר טל" w:date="2021-12-14T14:04:00Z">
          <w:pPr>
            <w:pStyle w:val="11"/>
            <w:numPr>
              <w:ilvl w:val="1"/>
              <w:numId w:val="47"/>
            </w:numPr>
            <w:tabs>
              <w:tab w:val="left" w:pos="1250"/>
              <w:tab w:val="num" w:pos="1359"/>
            </w:tabs>
            <w:spacing w:before="0" w:after="240" w:line="360" w:lineRule="auto"/>
            <w:ind w:left="1250" w:right="792" w:hanging="630"/>
          </w:pPr>
        </w:pPrChange>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proofErr w:type="spellStart"/>
      <w:r w:rsidRPr="00901A33">
        <w:rPr>
          <w:rStyle w:val="emailstyle17"/>
          <w:rFonts w:cs="David" w:hint="eastAsia"/>
          <w:color w:val="auto"/>
          <w:sz w:val="22"/>
          <w:rtl/>
        </w:rPr>
        <w:t>הגימלה</w:t>
      </w:r>
      <w:proofErr w:type="spellEnd"/>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A35B76">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proofErr w:type="spellStart"/>
      <w:r w:rsidRPr="00901A33">
        <w:rPr>
          <w:rStyle w:val="emailstyle17"/>
          <w:rFonts w:cs="David" w:hint="eastAsia"/>
          <w:b/>
          <w:bCs/>
          <w:color w:val="auto"/>
          <w:sz w:val="22"/>
          <w:rtl/>
        </w:rPr>
        <w:t>הגימלה</w:t>
      </w:r>
      <w:proofErr w:type="spellEnd"/>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pPr>
        <w:pStyle w:val="11"/>
        <w:numPr>
          <w:ilvl w:val="1"/>
          <w:numId w:val="60"/>
        </w:numPr>
        <w:spacing w:before="0" w:after="240" w:line="360" w:lineRule="auto"/>
        <w:ind w:left="1230"/>
        <w:rPr>
          <w:rFonts w:ascii="Arial" w:hAnsi="Arial"/>
          <w:sz w:val="22"/>
          <w:rtl/>
        </w:rPr>
        <w:pPrChange w:id="1114" w:author="אופיר טל" w:date="2021-12-14T14:04:00Z">
          <w:pPr>
            <w:pStyle w:val="11"/>
            <w:numPr>
              <w:ilvl w:val="1"/>
              <w:numId w:val="47"/>
            </w:numPr>
            <w:tabs>
              <w:tab w:val="num" w:pos="1359"/>
            </w:tabs>
            <w:spacing w:before="0" w:after="240" w:line="360" w:lineRule="auto"/>
            <w:ind w:left="1230" w:right="792" w:hanging="720"/>
          </w:pPr>
        </w:pPrChange>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pPr>
        <w:pStyle w:val="11"/>
        <w:numPr>
          <w:ilvl w:val="1"/>
          <w:numId w:val="60"/>
        </w:numPr>
        <w:spacing w:before="0" w:after="240" w:line="360" w:lineRule="auto"/>
        <w:ind w:left="1232" w:hanging="702"/>
        <w:rPr>
          <w:rFonts w:ascii="Arial" w:hAnsi="Arial"/>
          <w:sz w:val="22"/>
        </w:rPr>
        <w:pPrChange w:id="1115"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lastRenderedPageBreak/>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pPr>
        <w:pStyle w:val="11"/>
        <w:numPr>
          <w:ilvl w:val="1"/>
          <w:numId w:val="60"/>
        </w:numPr>
        <w:spacing w:before="0" w:after="240" w:line="360" w:lineRule="auto"/>
        <w:ind w:left="1232" w:hanging="702"/>
        <w:pPrChange w:id="1116"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למען הסדר הטוב </w:t>
      </w:r>
      <w:proofErr w:type="spellStart"/>
      <w:r w:rsidRPr="00901A33">
        <w:rPr>
          <w:rFonts w:hint="cs"/>
          <w:rtl/>
        </w:rPr>
        <w:t>יצויין</w:t>
      </w:r>
      <w:proofErr w:type="spellEnd"/>
      <w:r w:rsidRPr="00901A33">
        <w:rPr>
          <w:rFonts w:hint="cs"/>
          <w:rtl/>
        </w:rPr>
        <w:t xml:space="preserve"> כבר עתה כי הוראות סעיפים 92 </w:t>
      </w:r>
      <w:r w:rsidRPr="00901A33">
        <w:rPr>
          <w:rtl/>
        </w:rPr>
        <w:t>–</w:t>
      </w:r>
      <w:r w:rsidRPr="00901A33">
        <w:rPr>
          <w:rFonts w:hint="cs"/>
          <w:rtl/>
        </w:rPr>
        <w:t xml:space="preserve"> 93 לחוק </w:t>
      </w:r>
      <w:proofErr w:type="spellStart"/>
      <w:r w:rsidRPr="00901A33">
        <w:rPr>
          <w:rFonts w:hint="cs"/>
          <w:rtl/>
        </w:rPr>
        <w:t>הגימלאות</w:t>
      </w:r>
      <w:proofErr w:type="spellEnd"/>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A35B76">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A35B7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A35B76">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w:t>
      </w:r>
      <w:proofErr w:type="spellStart"/>
      <w:r w:rsidR="00147F2A">
        <w:rPr>
          <w:rStyle w:val="emailstyle17"/>
          <w:rFonts w:cs="David" w:hint="cs"/>
          <w:color w:val="auto"/>
          <w:sz w:val="22"/>
          <w:rtl/>
        </w:rPr>
        <w:t>המח"ר</w:t>
      </w:r>
      <w:proofErr w:type="spellEnd"/>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pPr>
        <w:pStyle w:val="11"/>
        <w:numPr>
          <w:ilvl w:val="0"/>
          <w:numId w:val="60"/>
        </w:numPr>
        <w:tabs>
          <w:tab w:val="left" w:pos="566"/>
        </w:tabs>
        <w:spacing w:before="0" w:after="240" w:line="360" w:lineRule="auto"/>
        <w:ind w:left="566" w:hanging="425"/>
        <w:pPrChange w:id="1117"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A35B76">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A35B76">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pPr>
        <w:pStyle w:val="11"/>
        <w:numPr>
          <w:ilvl w:val="0"/>
          <w:numId w:val="60"/>
        </w:numPr>
        <w:tabs>
          <w:tab w:val="left" w:pos="566"/>
        </w:tabs>
        <w:spacing w:before="0" w:after="240" w:line="360" w:lineRule="auto"/>
        <w:ind w:left="566" w:hanging="425"/>
        <w:rPr>
          <w:rtl/>
        </w:rPr>
        <w:pPrChange w:id="111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התובע יטען כי במועד בו חתם על הח</w:t>
      </w:r>
      <w:r w:rsidR="008A1815" w:rsidRPr="00901A33">
        <w:rPr>
          <w:rFonts w:hint="cs"/>
          <w:rtl/>
        </w:rPr>
        <w:t xml:space="preserve">וזה היה נהוג סולם דרגות </w:t>
      </w:r>
      <w:proofErr w:type="spellStart"/>
      <w:r w:rsidR="008A1815" w:rsidRPr="00901A33">
        <w:rPr>
          <w:rFonts w:hint="cs"/>
          <w:rtl/>
        </w:rPr>
        <w:t>המח"ר</w:t>
      </w:r>
      <w:proofErr w:type="spellEnd"/>
      <w:r w:rsidR="008A1815" w:rsidRPr="00901A33">
        <w:rPr>
          <w:rFonts w:hint="cs"/>
          <w:rtl/>
        </w:rPr>
        <w:t xml:space="preserve">, וחוזי בכירים נחתמו רק עם עובדים </w:t>
      </w:r>
      <w:r w:rsidR="008A1815" w:rsidRPr="00901A33">
        <w:rPr>
          <w:rFonts w:hint="cs"/>
          <w:b/>
          <w:bCs/>
          <w:rtl/>
        </w:rPr>
        <w:t>ב</w:t>
      </w:r>
      <w:r w:rsidRPr="00901A33">
        <w:rPr>
          <w:rFonts w:hint="cs"/>
          <w:b/>
          <w:bCs/>
          <w:rtl/>
        </w:rPr>
        <w:t xml:space="preserve">שתי הדרגות הגבוהות בסולם </w:t>
      </w:r>
      <w:proofErr w:type="spellStart"/>
      <w:r w:rsidRPr="00901A33">
        <w:rPr>
          <w:rFonts w:hint="cs"/>
          <w:b/>
          <w:bCs/>
          <w:rtl/>
        </w:rPr>
        <w:t>המח"ר</w:t>
      </w:r>
      <w:proofErr w:type="spellEnd"/>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proofErr w:type="spellStart"/>
      <w:r w:rsidR="00E90A92" w:rsidRPr="00901A33">
        <w:rPr>
          <w:rFonts w:hint="cs"/>
          <w:b/>
          <w:bCs/>
          <w:rtl/>
        </w:rPr>
        <w:t>המח"ר</w:t>
      </w:r>
      <w:proofErr w:type="spellEnd"/>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A35B76">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proofErr w:type="spellStart"/>
      <w:r w:rsidRPr="00901A33">
        <w:rPr>
          <w:rFonts w:hint="cs"/>
          <w:rtl/>
        </w:rPr>
        <w:t>היתה</w:t>
      </w:r>
      <w:proofErr w:type="spellEnd"/>
      <w:r w:rsidRPr="00901A33">
        <w:rPr>
          <w:rFonts w:hint="cs"/>
          <w:rtl/>
        </w:rPr>
        <w:t xml:space="preserve"> דרגה 12, </w:t>
      </w:r>
      <w:r w:rsidR="00E90A92" w:rsidRPr="00901A33">
        <w:rPr>
          <w:rFonts w:hint="cs"/>
          <w:rtl/>
        </w:rPr>
        <w:t xml:space="preserve">דרגה אחת מתחת לדרגה העליונה בסולם דרגות </w:t>
      </w:r>
      <w:proofErr w:type="spellStart"/>
      <w:r w:rsidR="00E90A92" w:rsidRPr="00901A33">
        <w:rPr>
          <w:rFonts w:hint="cs"/>
          <w:rtl/>
        </w:rPr>
        <w:t>המח"ר</w:t>
      </w:r>
      <w:proofErr w:type="spellEnd"/>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pPr>
        <w:pStyle w:val="11"/>
        <w:tabs>
          <w:tab w:val="left" w:pos="566"/>
        </w:tabs>
        <w:spacing w:before="0" w:after="240" w:line="360" w:lineRule="auto"/>
        <w:ind w:left="566" w:firstLine="0"/>
        <w:pPrChange w:id="1119" w:author="אופיר טל" w:date="2021-12-14T14:04:00Z">
          <w:pPr>
            <w:pStyle w:val="11"/>
            <w:tabs>
              <w:tab w:val="left" w:pos="566"/>
            </w:tabs>
            <w:spacing w:before="0" w:after="240" w:line="360" w:lineRule="auto"/>
            <w:ind w:left="566" w:firstLine="0"/>
          </w:pPr>
        </w:pPrChange>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proofErr w:type="spellStart"/>
      <w:r w:rsidRPr="00901A33">
        <w:rPr>
          <w:rtl/>
        </w:rPr>
        <w:t>פרלשטיין</w:t>
      </w:r>
      <w:proofErr w:type="spellEnd"/>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5F170DB1" w:rsidR="00147F2A" w:rsidRPr="00901A33" w:rsidRDefault="00147F2A" w:rsidP="00A35B76">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1120"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007C0B1F">
        <w:rPr>
          <w:rFonts w:ascii="David" w:hAnsi="David" w:cs="David" w:hint="cs"/>
          <w:i/>
          <w:iCs/>
          <w:u w:val="single"/>
          <w:rtl/>
        </w:rPr>
        <w:t>3</w:t>
      </w:r>
      <w:r w:rsidRPr="00901A33">
        <w:rPr>
          <w:rFonts w:ascii="David" w:hAnsi="David" w:cs="David" w:hint="cs"/>
          <w:i/>
          <w:iCs/>
          <w:u w:val="single"/>
          <w:rtl/>
        </w:rPr>
        <w:t>.</w:t>
      </w:r>
      <w:r w:rsidRPr="00901A33">
        <w:rPr>
          <w:rFonts w:cs="David" w:hint="eastAsia"/>
          <w:sz w:val="20"/>
          <w:rtl/>
        </w:rPr>
        <w:t xml:space="preserve"> </w:t>
      </w:r>
    </w:p>
    <w:bookmarkEnd w:id="1120"/>
    <w:p w14:paraId="01C7FE75" w14:textId="755E3865" w:rsidR="00BA4273" w:rsidRPr="00901A33" w:rsidRDefault="00DD7205">
      <w:pPr>
        <w:pStyle w:val="11"/>
        <w:numPr>
          <w:ilvl w:val="0"/>
          <w:numId w:val="60"/>
        </w:numPr>
        <w:tabs>
          <w:tab w:val="left" w:pos="566"/>
        </w:tabs>
        <w:spacing w:before="0" w:after="240" w:line="360" w:lineRule="auto"/>
        <w:ind w:left="566" w:hanging="425"/>
        <w:rPr>
          <w:rtl/>
        </w:rPr>
        <w:pPrChange w:id="1121"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lastRenderedPageBreak/>
        <w:t>מכאן ש</w:t>
      </w:r>
      <w:r w:rsidR="00BA4273" w:rsidRPr="00901A33">
        <w:rPr>
          <w:rFonts w:hint="cs"/>
          <w:rtl/>
        </w:rPr>
        <w:t>ה</w:t>
      </w:r>
      <w:r w:rsidR="00E90A92" w:rsidRPr="00901A33">
        <w:rPr>
          <w:rFonts w:hint="cs"/>
          <w:rtl/>
        </w:rPr>
        <w:t xml:space="preserve">דרגות הרלוונטיות לחישוב </w:t>
      </w:r>
      <w:proofErr w:type="spellStart"/>
      <w:r w:rsidR="00E90A92" w:rsidRPr="00901A33">
        <w:rPr>
          <w:rFonts w:hint="cs"/>
          <w:rtl/>
        </w:rPr>
        <w:t>גימל</w:t>
      </w:r>
      <w:r w:rsidR="00901A33" w:rsidRPr="00901A33">
        <w:rPr>
          <w:rFonts w:hint="cs"/>
          <w:rtl/>
        </w:rPr>
        <w:t>ה</w:t>
      </w:r>
      <w:proofErr w:type="spellEnd"/>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w:t>
      </w:r>
      <w:proofErr w:type="spellStart"/>
      <w:r w:rsidR="00147F2A">
        <w:rPr>
          <w:rFonts w:hint="cs"/>
          <w:rtl/>
        </w:rPr>
        <w:t>המח"ר</w:t>
      </w:r>
      <w:proofErr w:type="spellEnd"/>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pPr>
        <w:pStyle w:val="11"/>
        <w:numPr>
          <w:ilvl w:val="0"/>
          <w:numId w:val="60"/>
        </w:numPr>
        <w:tabs>
          <w:tab w:val="left" w:pos="566"/>
        </w:tabs>
        <w:spacing w:before="0" w:after="240" w:line="360" w:lineRule="auto"/>
        <w:ind w:left="566" w:hanging="425"/>
        <w:pPrChange w:id="1122"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6E6A5818" w:rsidR="007E01CC" w:rsidRPr="00901A33" w:rsidRDefault="007E01CC" w:rsidP="00A35B76">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00961AD3">
        <w:rPr>
          <w:rFonts w:ascii="David" w:hAnsi="David" w:hint="cs"/>
          <w:i/>
          <w:iCs/>
          <w:rtl/>
        </w:rPr>
        <w:t xml:space="preserve"> החלק הרלוונטי</w:t>
      </w:r>
      <w:r w:rsidRPr="00901A33">
        <w:rPr>
          <w:rFonts w:ascii="David" w:hAnsi="David"/>
          <w:i/>
          <w:iCs/>
          <w:rtl/>
        </w:rPr>
        <w:t xml:space="preserve"> </w:t>
      </w:r>
      <w:r w:rsidR="00961AD3">
        <w:rPr>
          <w:rFonts w:ascii="David" w:hAnsi="David" w:hint="cs"/>
          <w:i/>
          <w:iCs/>
          <w:rtl/>
        </w:rPr>
        <w:t>ב</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w:t>
      </w:r>
      <w:proofErr w:type="spellStart"/>
      <w:r w:rsidRPr="00901A33">
        <w:rPr>
          <w:rFonts w:ascii="David" w:hAnsi="David"/>
          <w:i/>
          <w:iCs/>
          <w:rtl/>
        </w:rPr>
        <w:t>מינהל</w:t>
      </w:r>
      <w:proofErr w:type="spellEnd"/>
      <w:r w:rsidRPr="00901A33">
        <w:rPr>
          <w:rFonts w:ascii="David" w:hAnsi="David"/>
          <w:i/>
          <w:iCs/>
          <w:rtl/>
        </w:rPr>
        <w:t xml:space="preserve">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w:t>
      </w:r>
      <w:r w:rsidR="007C0B1F">
        <w:rPr>
          <w:rFonts w:ascii="David" w:hAnsi="David" w:hint="cs"/>
          <w:i/>
          <w:iCs/>
          <w:rtl/>
        </w:rPr>
        <w:t>נים</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007C0B1F">
        <w:rPr>
          <w:rFonts w:ascii="David" w:hAnsi="David" w:hint="cs"/>
          <w:i/>
          <w:iCs/>
          <w:u w:val="single"/>
          <w:rtl/>
        </w:rPr>
        <w:t>4</w:t>
      </w:r>
      <w:r w:rsidRPr="00901A33">
        <w:rPr>
          <w:rFonts w:ascii="David" w:hAnsi="David" w:hint="cs"/>
          <w:i/>
          <w:iCs/>
          <w:u w:val="single"/>
          <w:rtl/>
        </w:rPr>
        <w:t xml:space="preserve">א' </w:t>
      </w:r>
      <w:r w:rsidRPr="00901A33">
        <w:rPr>
          <w:rFonts w:ascii="David" w:hAnsi="David"/>
          <w:i/>
          <w:iCs/>
          <w:u w:val="single"/>
          <w:rtl/>
        </w:rPr>
        <w:t>–</w:t>
      </w:r>
      <w:r w:rsidRPr="00901A33">
        <w:rPr>
          <w:rFonts w:ascii="David" w:hAnsi="David" w:hint="cs"/>
          <w:i/>
          <w:iCs/>
          <w:u w:val="single"/>
          <w:rtl/>
        </w:rPr>
        <w:t xml:space="preserve"> 1</w:t>
      </w:r>
      <w:r w:rsidR="007C0B1F">
        <w:rPr>
          <w:rFonts w:ascii="David" w:hAnsi="David" w:hint="cs"/>
          <w:i/>
          <w:iCs/>
          <w:u w:val="single"/>
          <w:rtl/>
        </w:rPr>
        <w:t>4</w:t>
      </w:r>
      <w:r w:rsidRPr="00901A33">
        <w:rPr>
          <w:rFonts w:ascii="David" w:hAnsi="David" w:hint="cs"/>
          <w:i/>
          <w:iCs/>
          <w:u w:val="single"/>
          <w:rtl/>
        </w:rPr>
        <w:t>ב'</w:t>
      </w:r>
      <w:r w:rsidRPr="00901A33">
        <w:rPr>
          <w:rFonts w:ascii="David" w:hAnsi="David"/>
          <w:i/>
          <w:iCs/>
          <w:u w:val="single"/>
          <w:rtl/>
        </w:rPr>
        <w:t>.</w:t>
      </w:r>
      <w:r w:rsidRPr="00901A33">
        <w:rPr>
          <w:rtl/>
        </w:rPr>
        <w:t xml:space="preserve"> </w:t>
      </w:r>
    </w:p>
    <w:p w14:paraId="3934A3F3" w14:textId="5ABB247B" w:rsidR="00321D6F" w:rsidRPr="00901A33" w:rsidRDefault="007E01CC">
      <w:pPr>
        <w:pStyle w:val="11"/>
        <w:numPr>
          <w:ilvl w:val="0"/>
          <w:numId w:val="60"/>
        </w:numPr>
        <w:tabs>
          <w:tab w:val="left" w:pos="566"/>
        </w:tabs>
        <w:spacing w:before="0" w:after="240" w:line="360" w:lineRule="auto"/>
        <w:ind w:left="566" w:hanging="425"/>
        <w:pPrChange w:id="1123" w:author="אופיר טל" w:date="2021-12-14T14:04:00Z">
          <w:pPr>
            <w:pStyle w:val="11"/>
            <w:numPr>
              <w:numId w:val="47"/>
            </w:numPr>
            <w:tabs>
              <w:tab w:val="num" w:pos="502"/>
              <w:tab w:val="left" w:pos="566"/>
            </w:tabs>
            <w:spacing w:before="0" w:after="240" w:line="360" w:lineRule="auto"/>
            <w:ind w:left="566" w:right="360" w:hanging="425"/>
          </w:pPr>
        </w:pPrChange>
      </w:pPr>
      <w:bookmarkStart w:id="1124"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4891864E" w:rsidR="001705DA" w:rsidRPr="00901A33" w:rsidRDefault="001705DA" w:rsidP="00A35B76">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w:t>
      </w:r>
      <w:r w:rsidR="007E1304">
        <w:rPr>
          <w:rFonts w:cs="David" w:hint="cs"/>
          <w:i/>
          <w:iCs/>
          <w:sz w:val="24"/>
          <w:szCs w:val="24"/>
          <w:rtl/>
        </w:rPr>
        <w:t>ינואר 2004</w:t>
      </w:r>
      <w:r w:rsidRPr="00901A33">
        <w:rPr>
          <w:rFonts w:cs="David" w:hint="cs"/>
          <w:i/>
          <w:iCs/>
          <w:sz w:val="24"/>
          <w:szCs w:val="24"/>
          <w:rtl/>
        </w:rPr>
        <w:t xml:space="preserve">,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w:t>
      </w:r>
      <w:r w:rsidR="007C0B1F">
        <w:rPr>
          <w:rFonts w:cs="David" w:hint="cs"/>
          <w:i/>
          <w:iCs/>
          <w:sz w:val="24"/>
          <w:szCs w:val="24"/>
          <w:u w:val="single"/>
          <w:rtl/>
        </w:rPr>
        <w:t>5</w:t>
      </w:r>
      <w:r w:rsidRPr="00901A33">
        <w:rPr>
          <w:rFonts w:cs="David" w:hint="cs"/>
          <w:i/>
          <w:iCs/>
          <w:sz w:val="24"/>
          <w:szCs w:val="24"/>
          <w:rtl/>
        </w:rPr>
        <w:t>.</w:t>
      </w:r>
    </w:p>
    <w:p w14:paraId="79A49571" w14:textId="11DA2B5E" w:rsidR="007E01CC" w:rsidRPr="00901A33" w:rsidRDefault="007E01CC" w:rsidP="00A35B76">
      <w:pPr>
        <w:pStyle w:val="11"/>
        <w:tabs>
          <w:tab w:val="left" w:pos="566"/>
        </w:tabs>
        <w:spacing w:before="0" w:after="240" w:line="360" w:lineRule="auto"/>
        <w:ind w:left="566" w:firstLine="0"/>
        <w:rPr>
          <w:rtl/>
        </w:rPr>
      </w:pPr>
      <w:proofErr w:type="spellStart"/>
      <w:r w:rsidRPr="00901A33">
        <w:rPr>
          <w:rFonts w:hint="cs"/>
          <w:rtl/>
        </w:rPr>
        <w:t>יצויין</w:t>
      </w:r>
      <w:proofErr w:type="spellEnd"/>
      <w:r w:rsidRPr="00901A33">
        <w:rPr>
          <w:rFonts w:hint="cs"/>
          <w:rtl/>
        </w:rPr>
        <w:t xml:space="preserve"> כי נתבעת 1 מודעת לטיעון זה של התובע</w:t>
      </w:r>
      <w:r w:rsidR="007E1304">
        <w:rPr>
          <w:rFonts w:hint="cs"/>
          <w:rtl/>
        </w:rPr>
        <w:t>,</w:t>
      </w:r>
      <w:r w:rsidRPr="00901A33">
        <w:rPr>
          <w:rFonts w:hint="cs"/>
          <w:rtl/>
        </w:rPr>
        <w:t xml:space="preserve">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1124"/>
    <w:p w14:paraId="1CBB8A14" w14:textId="51DDBD80" w:rsidR="00006CB7" w:rsidRPr="00901A33" w:rsidRDefault="00121400">
      <w:pPr>
        <w:pStyle w:val="11"/>
        <w:numPr>
          <w:ilvl w:val="0"/>
          <w:numId w:val="60"/>
        </w:numPr>
        <w:tabs>
          <w:tab w:val="left" w:pos="566"/>
        </w:tabs>
        <w:spacing w:before="0" w:after="240" w:line="360" w:lineRule="auto"/>
        <w:ind w:left="566" w:hanging="425"/>
        <w:rPr>
          <w:rtl/>
        </w:rPr>
        <w:pPrChange w:id="1125"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w:t>
      </w:r>
      <w:proofErr w:type="spellStart"/>
      <w:r w:rsidR="00800A4D" w:rsidRPr="00901A33">
        <w:rPr>
          <w:rFonts w:hint="cs"/>
          <w:rtl/>
        </w:rPr>
        <w:t>המח"ר</w:t>
      </w:r>
      <w:proofErr w:type="spellEnd"/>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pPr>
        <w:pStyle w:val="11"/>
        <w:numPr>
          <w:ilvl w:val="0"/>
          <w:numId w:val="60"/>
        </w:numPr>
        <w:tabs>
          <w:tab w:val="left" w:pos="566"/>
        </w:tabs>
        <w:spacing w:before="0" w:after="240" w:line="360" w:lineRule="auto"/>
        <w:ind w:left="566" w:hanging="425"/>
        <w:rPr>
          <w:rtl/>
        </w:rPr>
        <w:pPrChange w:id="1126"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proofErr w:type="spellStart"/>
      <w:r w:rsidR="00FA1CEA" w:rsidRPr="00901A33">
        <w:rPr>
          <w:rFonts w:hint="eastAsia"/>
          <w:b/>
          <w:bCs/>
          <w:rtl/>
        </w:rPr>
        <w:t>הגימלה</w:t>
      </w:r>
      <w:proofErr w:type="spellEnd"/>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A35B76">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A35B76">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pPr>
        <w:pStyle w:val="11"/>
        <w:tabs>
          <w:tab w:val="left" w:pos="566"/>
        </w:tabs>
        <w:spacing w:before="0" w:after="240" w:line="360" w:lineRule="auto"/>
        <w:ind w:left="141" w:firstLine="0"/>
        <w:rPr>
          <w:b/>
          <w:bCs/>
        </w:rPr>
        <w:pPrChange w:id="1127" w:author="אופיר טל" w:date="2021-12-14T14:04:00Z">
          <w:pPr>
            <w:pStyle w:val="11"/>
            <w:tabs>
              <w:tab w:val="left" w:pos="566"/>
            </w:tabs>
            <w:spacing w:before="0" w:after="240" w:line="360" w:lineRule="auto"/>
            <w:ind w:left="141" w:right="360" w:firstLine="0"/>
          </w:pPr>
        </w:pPrChange>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pPr>
        <w:pStyle w:val="11"/>
        <w:numPr>
          <w:ilvl w:val="0"/>
          <w:numId w:val="60"/>
        </w:numPr>
        <w:tabs>
          <w:tab w:val="left" w:pos="566"/>
        </w:tabs>
        <w:spacing w:before="0" w:after="240" w:line="360" w:lineRule="auto"/>
        <w:ind w:left="566" w:hanging="425"/>
        <w:pPrChange w:id="112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w:t>
      </w:r>
      <w:proofErr w:type="spellStart"/>
      <w:r w:rsidRPr="00901A33">
        <w:rPr>
          <w:rFonts w:hint="cs"/>
          <w:rtl/>
        </w:rPr>
        <w:t>הגימלאות</w:t>
      </w:r>
      <w:proofErr w:type="spellEnd"/>
      <w:r w:rsidRPr="00901A33">
        <w:rPr>
          <w:rFonts w:hint="cs"/>
          <w:rtl/>
        </w:rPr>
        <w:t xml:space="preserve">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w:t>
      </w:r>
      <w:proofErr w:type="spellStart"/>
      <w:r w:rsidRPr="00901A33">
        <w:rPr>
          <w:rFonts w:hint="cs"/>
          <w:rtl/>
        </w:rPr>
        <w:t>הפז"מ</w:t>
      </w:r>
      <w:proofErr w:type="spellEnd"/>
      <w:r w:rsidRPr="00901A33">
        <w:rPr>
          <w:rFonts w:hint="cs"/>
          <w:rtl/>
        </w:rPr>
        <w:t xml:space="preserve">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24DCA965" w:rsidR="00BA4273" w:rsidRDefault="00BA4273">
      <w:pPr>
        <w:pStyle w:val="11"/>
        <w:tabs>
          <w:tab w:val="left" w:pos="566"/>
        </w:tabs>
        <w:spacing w:before="0" w:after="240" w:line="360" w:lineRule="auto"/>
        <w:ind w:left="566" w:firstLine="0"/>
        <w:rPr>
          <w:ins w:id="1129" w:author="אביה שקורי" w:date="2021-12-01T12:09:00Z"/>
          <w:rtl/>
        </w:rPr>
        <w:pPrChange w:id="1130" w:author="אופיר טל" w:date="2021-12-14T14:04:00Z">
          <w:pPr>
            <w:pStyle w:val="11"/>
            <w:tabs>
              <w:tab w:val="left" w:pos="566"/>
            </w:tabs>
            <w:spacing w:before="0" w:after="240" w:line="360" w:lineRule="auto"/>
            <w:ind w:left="566" w:right="360" w:firstLine="0"/>
          </w:pPr>
        </w:pPrChange>
      </w:pPr>
      <w:r w:rsidRPr="00901A33">
        <w:rPr>
          <w:rFonts w:hint="cs"/>
          <w:rtl/>
        </w:rPr>
        <w:t>כפי שנפרט להלן, דרגה זאת כבר אושרה לתובע בשנת 2005</w:t>
      </w:r>
      <w:r w:rsidR="00DD7205" w:rsidRPr="00901A33">
        <w:rPr>
          <w:rFonts w:hint="cs"/>
          <w:rtl/>
        </w:rPr>
        <w:t>.</w:t>
      </w:r>
    </w:p>
    <w:p w14:paraId="405B444F" w14:textId="77777777" w:rsidR="003E26D3" w:rsidRPr="00901A33" w:rsidRDefault="003E26D3">
      <w:pPr>
        <w:pStyle w:val="11"/>
        <w:tabs>
          <w:tab w:val="left" w:pos="566"/>
        </w:tabs>
        <w:spacing w:before="0" w:after="240" w:line="360" w:lineRule="auto"/>
        <w:ind w:left="566" w:firstLine="0"/>
        <w:pPrChange w:id="1131" w:author="אופיר טל" w:date="2021-12-14T14:04:00Z">
          <w:pPr>
            <w:pStyle w:val="11"/>
            <w:tabs>
              <w:tab w:val="left" w:pos="566"/>
            </w:tabs>
            <w:spacing w:before="0" w:after="240" w:line="360" w:lineRule="auto"/>
            <w:ind w:left="566" w:right="360" w:firstLine="0"/>
          </w:pPr>
        </w:pPrChange>
      </w:pPr>
    </w:p>
    <w:p w14:paraId="639C9E3E" w14:textId="5BF42AE6" w:rsidR="00232423" w:rsidRPr="00901A33" w:rsidRDefault="00232423">
      <w:pPr>
        <w:pStyle w:val="11"/>
        <w:numPr>
          <w:ilvl w:val="0"/>
          <w:numId w:val="60"/>
        </w:numPr>
        <w:tabs>
          <w:tab w:val="left" w:pos="566"/>
        </w:tabs>
        <w:spacing w:before="0" w:after="120" w:line="360" w:lineRule="auto"/>
        <w:ind w:left="567" w:hanging="425"/>
        <w:pPrChange w:id="1132" w:author="אופיר טל" w:date="2021-12-14T14:04:00Z">
          <w:pPr>
            <w:pStyle w:val="11"/>
            <w:numPr>
              <w:numId w:val="47"/>
            </w:numPr>
            <w:tabs>
              <w:tab w:val="num" w:pos="502"/>
              <w:tab w:val="left" w:pos="566"/>
            </w:tabs>
            <w:spacing w:before="0" w:after="120" w:line="360" w:lineRule="auto"/>
            <w:ind w:left="567" w:right="360" w:hanging="425"/>
          </w:pPr>
        </w:pPrChange>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pPr>
        <w:pStyle w:val="11"/>
        <w:numPr>
          <w:ilvl w:val="1"/>
          <w:numId w:val="60"/>
        </w:numPr>
        <w:spacing w:before="0" w:after="120" w:line="360" w:lineRule="auto"/>
        <w:ind w:left="1157" w:hanging="539"/>
        <w:pPrChange w:id="1133" w:author="אופיר טל" w:date="2021-12-14T14:04:00Z">
          <w:pPr>
            <w:pStyle w:val="11"/>
            <w:numPr>
              <w:ilvl w:val="1"/>
              <w:numId w:val="47"/>
            </w:numPr>
            <w:tabs>
              <w:tab w:val="num" w:pos="1359"/>
            </w:tabs>
            <w:spacing w:before="0" w:after="120" w:line="360" w:lineRule="auto"/>
            <w:ind w:left="1157" w:right="792" w:hanging="539"/>
          </w:pPr>
        </w:pPrChange>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 xml:space="preserve">חשב בכיר, לרבות שכר ותשלומים נלווים, דרגה נוכחית קידום </w:t>
      </w:r>
      <w:proofErr w:type="spellStart"/>
      <w:r w:rsidRPr="00901A33">
        <w:rPr>
          <w:rFonts w:hint="cs"/>
          <w:b/>
          <w:bCs/>
          <w:rtl/>
        </w:rPr>
        <w:t>וגימלאות</w:t>
      </w:r>
      <w:proofErr w:type="spellEnd"/>
      <w:r w:rsidRPr="00901A33">
        <w:rPr>
          <w:rFonts w:hint="cs"/>
          <w:rtl/>
        </w:rPr>
        <w:t xml:space="preserve">". </w:t>
      </w:r>
    </w:p>
    <w:p w14:paraId="3F6E491E" w14:textId="09E3D806" w:rsidR="007D52AE" w:rsidRPr="00901A33" w:rsidRDefault="00232423">
      <w:pPr>
        <w:pStyle w:val="11"/>
        <w:spacing w:before="0" w:after="120" w:line="360" w:lineRule="auto"/>
        <w:ind w:left="1157" w:firstLine="0"/>
        <w:rPr>
          <w:rtl/>
        </w:rPr>
        <w:pPrChange w:id="1134" w:author="אופיר טל" w:date="2021-12-14T14:04:00Z">
          <w:pPr>
            <w:pStyle w:val="11"/>
            <w:spacing w:before="0" w:after="120" w:line="360" w:lineRule="auto"/>
            <w:ind w:left="1157" w:right="360" w:firstLine="0"/>
          </w:pPr>
        </w:pPrChange>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pPr>
        <w:pStyle w:val="11"/>
        <w:tabs>
          <w:tab w:val="left" w:pos="1657"/>
        </w:tabs>
        <w:spacing w:before="0" w:after="120" w:line="360" w:lineRule="auto"/>
        <w:ind w:left="1515" w:firstLine="0"/>
        <w:rPr>
          <w:i/>
          <w:iCs/>
          <w:rtl/>
        </w:rPr>
        <w:pPrChange w:id="1135" w:author="אופיר טל" w:date="2021-12-14T14:04:00Z">
          <w:pPr>
            <w:pStyle w:val="11"/>
            <w:tabs>
              <w:tab w:val="left" w:pos="1657"/>
            </w:tabs>
            <w:spacing w:before="0" w:after="120" w:line="360" w:lineRule="auto"/>
            <w:ind w:left="1515" w:right="709" w:firstLine="0"/>
          </w:pPr>
        </w:pPrChange>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w:t>
      </w:r>
      <w:proofErr w:type="spellStart"/>
      <w:r w:rsidRPr="00901A33">
        <w:rPr>
          <w:i/>
          <w:iCs/>
          <w:rtl/>
        </w:rPr>
        <w:t>התקשי"ר</w:t>
      </w:r>
      <w:proofErr w:type="spellEnd"/>
      <w:r w:rsidRPr="00901A33">
        <w:rPr>
          <w:i/>
          <w:iCs/>
          <w:rtl/>
        </w:rPr>
        <w:t xml:space="preserve">, חוזה העסקתך, וכללי ההעסקה בחוזה בכירים". </w:t>
      </w:r>
    </w:p>
    <w:p w14:paraId="593C4B1C" w14:textId="696847C7" w:rsidR="00232423" w:rsidRPr="00901A33" w:rsidRDefault="00232423" w:rsidP="00A35B76">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7AAEC525" w:rsidR="00232423" w:rsidRPr="00901A33" w:rsidRDefault="00232423">
      <w:pPr>
        <w:pStyle w:val="11"/>
        <w:tabs>
          <w:tab w:val="left" w:pos="521"/>
        </w:tabs>
        <w:spacing w:before="0" w:after="240" w:line="360" w:lineRule="auto"/>
        <w:ind w:left="1160" w:hanging="540"/>
        <w:rPr>
          <w:rStyle w:val="emailstyle17"/>
          <w:rFonts w:ascii="Times New Roman" w:hAnsi="Times New Roman" w:cs="David"/>
          <w:i/>
          <w:iCs/>
          <w:color w:val="auto"/>
          <w:rtl/>
        </w:rPr>
        <w:pPrChange w:id="1136" w:author="אופיר טל" w:date="2021-12-14T14:04:00Z">
          <w:pPr>
            <w:pStyle w:val="11"/>
            <w:tabs>
              <w:tab w:val="left" w:pos="521"/>
            </w:tabs>
            <w:spacing w:before="0" w:after="240" w:line="360" w:lineRule="auto"/>
            <w:ind w:left="1160" w:hanging="540"/>
          </w:pPr>
        </w:pPrChange>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137"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7C0B1F">
        <w:rPr>
          <w:rStyle w:val="emailstyle17"/>
          <w:rFonts w:ascii="Times New Roman" w:hAnsi="Times New Roman" w:cs="David" w:hint="cs"/>
          <w:i/>
          <w:iCs/>
          <w:color w:val="auto"/>
          <w:u w:val="single"/>
          <w:rtl/>
        </w:rPr>
        <w:t>6</w:t>
      </w:r>
      <w:r w:rsidR="00417465" w:rsidRPr="00901A33">
        <w:rPr>
          <w:rStyle w:val="emailstyle17"/>
          <w:rFonts w:ascii="Times New Roman" w:hAnsi="Times New Roman" w:cs="David"/>
          <w:i/>
          <w:iCs/>
          <w:color w:val="auto"/>
          <w:rtl/>
        </w:rPr>
        <w:t>.</w:t>
      </w:r>
    </w:p>
    <w:bookmarkEnd w:id="1137"/>
    <w:p w14:paraId="6C3966ED" w14:textId="25ACB2FB" w:rsidR="00121400" w:rsidRPr="00901A33" w:rsidRDefault="007D52AE">
      <w:pPr>
        <w:pStyle w:val="11"/>
        <w:numPr>
          <w:ilvl w:val="1"/>
          <w:numId w:val="60"/>
        </w:numPr>
        <w:spacing w:before="0" w:after="120" w:line="360" w:lineRule="auto"/>
        <w:ind w:left="1157" w:hanging="539"/>
        <w:pPrChange w:id="1138" w:author="אופיר טל" w:date="2021-12-14T14:04:00Z">
          <w:pPr>
            <w:pStyle w:val="11"/>
            <w:numPr>
              <w:ilvl w:val="1"/>
              <w:numId w:val="47"/>
            </w:numPr>
            <w:tabs>
              <w:tab w:val="num" w:pos="1359"/>
            </w:tabs>
            <w:spacing w:before="0" w:after="120" w:line="360" w:lineRule="auto"/>
            <w:ind w:left="1157" w:right="792" w:hanging="539"/>
          </w:pPr>
        </w:pPrChange>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A35B76">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A35B76">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pPr>
        <w:pStyle w:val="11"/>
        <w:spacing w:before="0" w:after="240" w:line="360" w:lineRule="auto"/>
        <w:ind w:left="1160" w:firstLine="0"/>
        <w:rPr>
          <w:rtl/>
        </w:rPr>
        <w:pPrChange w:id="1139" w:author="אופיר טל" w:date="2021-12-14T14:04:00Z">
          <w:pPr>
            <w:pStyle w:val="11"/>
            <w:spacing w:before="0" w:after="240" w:line="360" w:lineRule="auto"/>
            <w:ind w:left="1160" w:firstLine="0"/>
          </w:pPr>
        </w:pPrChange>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pPr>
        <w:pStyle w:val="11"/>
        <w:numPr>
          <w:ilvl w:val="1"/>
          <w:numId w:val="60"/>
        </w:numPr>
        <w:spacing w:before="0" w:after="240" w:line="360" w:lineRule="auto"/>
        <w:ind w:left="1160" w:hanging="540"/>
        <w:pPrChange w:id="1140"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A35B76">
      <w:pPr>
        <w:rPr>
          <w:rStyle w:val="emailstyle17"/>
          <w:rFonts w:ascii="Times New Roman" w:hAnsi="Times New Roman" w:cs="David"/>
          <w:color w:val="auto"/>
          <w:rtl/>
        </w:rPr>
      </w:pPr>
    </w:p>
    <w:p w14:paraId="44E77269" w14:textId="77777777" w:rsidR="00232423" w:rsidRPr="00901A33" w:rsidRDefault="00232423">
      <w:pPr>
        <w:pStyle w:val="11"/>
        <w:numPr>
          <w:ilvl w:val="0"/>
          <w:numId w:val="60"/>
        </w:numPr>
        <w:tabs>
          <w:tab w:val="left" w:pos="566"/>
        </w:tabs>
        <w:spacing w:before="0" w:after="240" w:line="360" w:lineRule="auto"/>
        <w:ind w:left="566" w:hanging="425"/>
        <w:pPrChange w:id="1141"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pPr>
        <w:pStyle w:val="11"/>
        <w:numPr>
          <w:ilvl w:val="1"/>
          <w:numId w:val="60"/>
        </w:numPr>
        <w:spacing w:before="0" w:after="240" w:line="360" w:lineRule="auto"/>
        <w:ind w:left="1160" w:hanging="540"/>
        <w:pPrChange w:id="1142"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 xml:space="preserve">נוסיף ונציין כי ביום 1.11.2016 התקיים דיון בעניין שיטת חישוב </w:t>
      </w:r>
      <w:proofErr w:type="spellStart"/>
      <w:r w:rsidRPr="00901A33">
        <w:rPr>
          <w:rFonts w:hint="cs"/>
          <w:rtl/>
        </w:rPr>
        <w:t>הגימלה</w:t>
      </w:r>
      <w:proofErr w:type="spellEnd"/>
      <w:r w:rsidRPr="00901A33">
        <w:rPr>
          <w:rFonts w:hint="cs"/>
          <w:rtl/>
        </w:rPr>
        <w:t xml:space="preserve"> של התובע בהשתתפות מר ציון לוי, מנהל האגף לפרישה </w:t>
      </w:r>
      <w:proofErr w:type="spellStart"/>
      <w:r w:rsidRPr="00901A33">
        <w:rPr>
          <w:rFonts w:hint="cs"/>
          <w:rtl/>
        </w:rPr>
        <w:t>וגימלאות</w:t>
      </w:r>
      <w:proofErr w:type="spellEnd"/>
      <w:r w:rsidRPr="00901A33">
        <w:rPr>
          <w:rFonts w:hint="cs"/>
          <w:rtl/>
        </w:rPr>
        <w:t xml:space="preserve"> בנציבות, גב' רבקה כלב, מנהלת משאבי אנוש במשרד האוצר, גב' גלית בן ציון, אמרכלית במשרד, והתובע.</w:t>
      </w:r>
    </w:p>
    <w:p w14:paraId="39337C9E" w14:textId="58FD790F" w:rsidR="00232423" w:rsidRDefault="00232423">
      <w:pPr>
        <w:pStyle w:val="11"/>
        <w:numPr>
          <w:ilvl w:val="1"/>
          <w:numId w:val="60"/>
        </w:numPr>
        <w:spacing w:before="0" w:line="360" w:lineRule="auto"/>
        <w:ind w:left="1157" w:hanging="539"/>
        <w:pPrChange w:id="1143" w:author="אופיר טל" w:date="2021-12-14T14:04:00Z">
          <w:pPr>
            <w:pStyle w:val="11"/>
            <w:numPr>
              <w:ilvl w:val="1"/>
              <w:numId w:val="47"/>
            </w:numPr>
            <w:tabs>
              <w:tab w:val="num" w:pos="1359"/>
            </w:tabs>
            <w:spacing w:before="0" w:line="360" w:lineRule="auto"/>
            <w:ind w:left="1157" w:right="792" w:hanging="539"/>
          </w:pPr>
        </w:pPrChange>
      </w:pPr>
      <w:r w:rsidRPr="00901A33">
        <w:rPr>
          <w:rFonts w:hint="cs"/>
          <w:rtl/>
        </w:rPr>
        <w:lastRenderedPageBreak/>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434C1454" w14:textId="77777777" w:rsidR="003B377B" w:rsidRPr="00901A33" w:rsidRDefault="003B377B">
      <w:pPr>
        <w:pStyle w:val="11"/>
        <w:spacing w:before="0" w:line="360" w:lineRule="auto"/>
        <w:ind w:left="1157" w:firstLine="0"/>
        <w:pPrChange w:id="1144" w:author="אופיר טל" w:date="2021-12-14T14:04:00Z">
          <w:pPr>
            <w:pStyle w:val="11"/>
            <w:spacing w:before="0" w:line="360" w:lineRule="auto"/>
            <w:ind w:left="1157" w:right="360" w:firstLine="0"/>
          </w:pPr>
        </w:pPrChange>
      </w:pPr>
    </w:p>
    <w:p w14:paraId="07408574" w14:textId="77777777" w:rsidR="00232423" w:rsidRPr="00901A33" w:rsidRDefault="00232423" w:rsidP="00A35B76">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pPr>
        <w:autoSpaceDE w:val="0"/>
        <w:autoSpaceDN w:val="0"/>
        <w:adjustRightInd w:val="0"/>
        <w:ind w:left="1160"/>
        <w:rPr>
          <w:rFonts w:ascii="David" w:hAnsi="David" w:cs="David"/>
          <w:i/>
          <w:iCs/>
          <w:lang w:eastAsia="en-US"/>
        </w:rPr>
        <w:pPrChange w:id="1145" w:author="אופיר טל" w:date="2021-12-14T14:04:00Z">
          <w:pPr>
            <w:autoSpaceDE w:val="0"/>
            <w:autoSpaceDN w:val="0"/>
            <w:adjustRightInd w:val="0"/>
            <w:ind w:left="1160"/>
          </w:pPr>
        </w:pPrChange>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pPr>
        <w:autoSpaceDE w:val="0"/>
        <w:autoSpaceDN w:val="0"/>
        <w:adjustRightInd w:val="0"/>
        <w:ind w:left="1160"/>
        <w:rPr>
          <w:rFonts w:ascii="David" w:hAnsi="David" w:cs="David"/>
          <w:i/>
          <w:iCs/>
          <w:lang w:eastAsia="en-US"/>
        </w:rPr>
        <w:pPrChange w:id="1146" w:author="אופיר טל" w:date="2021-12-14T14:04:00Z">
          <w:pPr>
            <w:autoSpaceDE w:val="0"/>
            <w:autoSpaceDN w:val="0"/>
            <w:adjustRightInd w:val="0"/>
            <w:ind w:left="1160"/>
          </w:pPr>
        </w:pPrChange>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pPr>
        <w:autoSpaceDE w:val="0"/>
        <w:autoSpaceDN w:val="0"/>
        <w:adjustRightInd w:val="0"/>
        <w:spacing w:after="240"/>
        <w:ind w:left="1160"/>
        <w:pPrChange w:id="1147" w:author="אופיר טל" w:date="2021-12-14T14:04:00Z">
          <w:pPr>
            <w:autoSpaceDE w:val="0"/>
            <w:autoSpaceDN w:val="0"/>
            <w:adjustRightInd w:val="0"/>
            <w:spacing w:after="240"/>
            <w:ind w:left="1160"/>
          </w:pPr>
        </w:pPrChange>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F08C0DA" w:rsidR="00232423" w:rsidRPr="00901A33" w:rsidRDefault="00232423">
      <w:pPr>
        <w:pStyle w:val="11"/>
        <w:tabs>
          <w:tab w:val="left" w:pos="566"/>
        </w:tabs>
        <w:spacing w:before="0" w:after="240" w:line="360" w:lineRule="auto"/>
        <w:ind w:left="1160" w:hanging="540"/>
        <w:rPr>
          <w:rtl/>
        </w:rPr>
        <w:pPrChange w:id="1148" w:author="אופיר טל" w:date="2021-12-14T14:04:00Z">
          <w:pPr>
            <w:pStyle w:val="11"/>
            <w:tabs>
              <w:tab w:val="left" w:pos="566"/>
            </w:tabs>
            <w:spacing w:before="0" w:after="240" w:line="360" w:lineRule="auto"/>
            <w:ind w:left="1160" w:right="360" w:hanging="540"/>
          </w:pPr>
        </w:pPrChange>
      </w:pPr>
      <w:r w:rsidRPr="00901A33">
        <w:rPr>
          <w:rStyle w:val="emailstyle17"/>
          <w:rFonts w:ascii="Times New Roman" w:hAnsi="Times New Roman" w:cs="David" w:hint="cs"/>
          <w:i/>
          <w:iCs/>
          <w:color w:val="auto"/>
          <w:rtl/>
        </w:rPr>
        <w:t xml:space="preserve">*         רצ"ב </w:t>
      </w:r>
      <w:bookmarkStart w:id="1149"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7C0B1F">
        <w:rPr>
          <w:rFonts w:hint="cs"/>
          <w:i/>
          <w:iCs/>
          <w:u w:val="single"/>
          <w:rtl/>
        </w:rPr>
        <w:t>7</w:t>
      </w:r>
      <w:r w:rsidR="00417465" w:rsidRPr="00901A33">
        <w:rPr>
          <w:rFonts w:hint="cs"/>
          <w:rtl/>
        </w:rPr>
        <w:t xml:space="preserve">. </w:t>
      </w:r>
      <w:bookmarkEnd w:id="1149"/>
    </w:p>
    <w:p w14:paraId="5439B527" w14:textId="1ADA46B4" w:rsidR="00232423" w:rsidRPr="00901A33" w:rsidRDefault="00232423">
      <w:pPr>
        <w:pStyle w:val="11"/>
        <w:numPr>
          <w:ilvl w:val="1"/>
          <w:numId w:val="60"/>
        </w:numPr>
        <w:spacing w:before="0" w:after="240" w:line="360" w:lineRule="auto"/>
        <w:ind w:left="1160" w:hanging="540"/>
        <w:rPr>
          <w:rStyle w:val="emailstyle17"/>
          <w:rFonts w:ascii="Times New Roman" w:hAnsi="Times New Roman" w:cs="David"/>
          <w:color w:val="auto"/>
          <w:rtl/>
        </w:rPr>
        <w:pPrChange w:id="1150"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A35B76">
      <w:pPr>
        <w:rPr>
          <w:rStyle w:val="emailstyle17"/>
          <w:rFonts w:ascii="Times New Roman" w:hAnsi="Times New Roman" w:cs="David"/>
          <w:color w:val="auto"/>
          <w:rtl/>
        </w:rPr>
      </w:pPr>
    </w:p>
    <w:p w14:paraId="3D6DE6DA" w14:textId="2CACB510" w:rsidR="00D85373" w:rsidRPr="00901A33" w:rsidRDefault="00D85373" w:rsidP="00A35B76">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115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pPr>
        <w:pStyle w:val="11"/>
        <w:numPr>
          <w:ilvl w:val="0"/>
          <w:numId w:val="60"/>
        </w:numPr>
        <w:tabs>
          <w:tab w:val="left" w:pos="566"/>
        </w:tabs>
        <w:spacing w:before="0" w:after="240" w:line="360" w:lineRule="auto"/>
        <w:ind w:left="566"/>
        <w:rPr>
          <w:rStyle w:val="emailstyle17"/>
          <w:rFonts w:cs="David"/>
          <w:color w:val="auto"/>
          <w:sz w:val="22"/>
        </w:rPr>
        <w:pPrChange w:id="1152"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A35B76">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 xml:space="preserve">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w:t>
      </w:r>
      <w:proofErr w:type="spellStart"/>
      <w:r w:rsidR="005A35B3" w:rsidRPr="00901A33">
        <w:rPr>
          <w:rStyle w:val="emailstyle17"/>
          <w:rFonts w:cs="David" w:hint="cs"/>
          <w:color w:val="auto"/>
          <w:sz w:val="22"/>
          <w:rtl/>
        </w:rPr>
        <w:t>גימלת</w:t>
      </w:r>
      <w:proofErr w:type="spellEnd"/>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מר </w:t>
      </w:r>
      <w:proofErr w:type="spellStart"/>
      <w:r w:rsidR="00EA0756" w:rsidRPr="00901A33">
        <w:rPr>
          <w:rStyle w:val="emailstyle17"/>
          <w:rFonts w:cs="David" w:hint="cs"/>
          <w:color w:val="auto"/>
          <w:sz w:val="22"/>
          <w:rtl/>
        </w:rPr>
        <w:t>פרנקבורג</w:t>
      </w:r>
      <w:proofErr w:type="spellEnd"/>
      <w:r w:rsidR="00EA0756" w:rsidRPr="00901A33">
        <w:rPr>
          <w:rStyle w:val="emailstyle17"/>
          <w:rFonts w:cs="David" w:hint="cs"/>
          <w:color w:val="auto"/>
          <w:sz w:val="22"/>
          <w:rtl/>
        </w:rPr>
        <w:t xml:space="preserve">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A35B76">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הודיעה המדינה למר </w:t>
      </w:r>
      <w:proofErr w:type="spellStart"/>
      <w:r w:rsidR="00EA0756" w:rsidRPr="00901A33">
        <w:rPr>
          <w:rStyle w:val="emailstyle17"/>
          <w:rFonts w:cs="David" w:hint="cs"/>
          <w:color w:val="auto"/>
          <w:sz w:val="22"/>
          <w:rtl/>
        </w:rPr>
        <w:t>פרנקבורג</w:t>
      </w:r>
      <w:proofErr w:type="spellEnd"/>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 xml:space="preserve">מתן הדרגה למר </w:t>
      </w:r>
      <w:proofErr w:type="spellStart"/>
      <w:r w:rsidR="00B1653D" w:rsidRPr="00901A33">
        <w:rPr>
          <w:rStyle w:val="emailstyle17"/>
          <w:rFonts w:cs="David" w:hint="cs"/>
          <w:color w:val="auto"/>
          <w:sz w:val="22"/>
          <w:rtl/>
        </w:rPr>
        <w:t>פרנקבורג</w:t>
      </w:r>
      <w:proofErr w:type="spellEnd"/>
      <w:r w:rsidR="00B1653D" w:rsidRPr="00901A33">
        <w:rPr>
          <w:rStyle w:val="emailstyle17"/>
          <w:rFonts w:cs="David" w:hint="cs"/>
          <w:color w:val="auto"/>
          <w:sz w:val="22"/>
          <w:rtl/>
        </w:rPr>
        <w:t xml:space="preserve">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pPr>
        <w:pStyle w:val="11"/>
        <w:spacing w:before="0" w:after="240" w:line="360" w:lineRule="auto"/>
        <w:ind w:left="523" w:firstLine="0"/>
        <w:rPr>
          <w:rStyle w:val="emailstyle17"/>
          <w:rFonts w:cs="David"/>
          <w:color w:val="auto"/>
          <w:sz w:val="22"/>
        </w:rPr>
        <w:pPrChange w:id="1153" w:author="אופיר טל" w:date="2021-12-14T14:04:00Z">
          <w:pPr>
            <w:pStyle w:val="11"/>
            <w:spacing w:before="0" w:after="240" w:line="360" w:lineRule="auto"/>
            <w:ind w:left="523" w:firstLine="0"/>
          </w:pPr>
        </w:pPrChange>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pPr>
        <w:pStyle w:val="11"/>
        <w:numPr>
          <w:ilvl w:val="0"/>
          <w:numId w:val="60"/>
        </w:numPr>
        <w:tabs>
          <w:tab w:val="left" w:pos="566"/>
        </w:tabs>
        <w:spacing w:before="0" w:after="240" w:line="360" w:lineRule="auto"/>
        <w:ind w:left="566"/>
        <w:rPr>
          <w:rStyle w:val="emailstyle17"/>
          <w:rFonts w:cs="David"/>
          <w:color w:val="auto"/>
          <w:sz w:val="22"/>
        </w:rPr>
        <w:pPrChange w:id="1154"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 xml:space="preserve">בעקבות כך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w:t>
      </w:r>
      <w:proofErr w:type="spellStart"/>
      <w:r w:rsidRPr="00901A33">
        <w:rPr>
          <w:rStyle w:val="emailstyle17"/>
          <w:rFonts w:cs="David" w:hint="cs"/>
          <w:color w:val="auto"/>
          <w:sz w:val="22"/>
          <w:rtl/>
        </w:rPr>
        <w:t>פרנקבורג</w:t>
      </w:r>
      <w:proofErr w:type="spellEnd"/>
      <w:r w:rsidRPr="00901A33">
        <w:rPr>
          <w:rStyle w:val="emailstyle17"/>
          <w:rFonts w:cs="David" w:hint="cs"/>
          <w:color w:val="auto"/>
          <w:sz w:val="22"/>
          <w:rtl/>
        </w:rPr>
        <w:t xml:space="preserve">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 xml:space="preserve">מר </w:t>
      </w:r>
      <w:proofErr w:type="spellStart"/>
      <w:r w:rsidRPr="00901A33">
        <w:rPr>
          <w:rStyle w:val="emailstyle17"/>
          <w:rFonts w:cs="David" w:hint="cs"/>
          <w:color w:val="auto"/>
          <w:sz w:val="22"/>
          <w:rtl/>
        </w:rPr>
        <w:t>פרנקבורג</w:t>
      </w:r>
      <w:proofErr w:type="spellEnd"/>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0DCADC1D" w:rsidR="000A76F3" w:rsidRPr="00901A33" w:rsidRDefault="000A76F3" w:rsidP="00A35B76">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1155" w:name="_Hlk18187942"/>
      <w:r w:rsidRPr="00901A33">
        <w:rPr>
          <w:rStyle w:val="emailstyle17"/>
          <w:rFonts w:ascii="David" w:hAnsi="David" w:cs="David"/>
          <w:i/>
          <w:iCs/>
          <w:color w:val="auto"/>
          <w:rtl/>
        </w:rPr>
        <w:t xml:space="preserve">פסק הדין בעניינו של ראובן </w:t>
      </w:r>
      <w:proofErr w:type="spellStart"/>
      <w:r w:rsidRPr="00901A33">
        <w:rPr>
          <w:rStyle w:val="emailstyle17"/>
          <w:rFonts w:ascii="David" w:hAnsi="David" w:cs="David"/>
          <w:i/>
          <w:iCs/>
          <w:color w:val="auto"/>
          <w:rtl/>
        </w:rPr>
        <w:t>פרנקבורג</w:t>
      </w:r>
      <w:proofErr w:type="spellEnd"/>
      <w:r w:rsidRPr="00901A33">
        <w:rPr>
          <w:rStyle w:val="emailstyle17"/>
          <w:rFonts w:ascii="David" w:hAnsi="David" w:cs="David"/>
          <w:i/>
          <w:iCs/>
          <w:color w:val="auto"/>
          <w:rtl/>
        </w:rPr>
        <w:t xml:space="preserve">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7C0B1F">
        <w:rPr>
          <w:rFonts w:ascii="David" w:hAnsi="David" w:cs="David" w:hint="cs"/>
          <w:i/>
          <w:iCs/>
          <w:u w:val="single"/>
          <w:rtl/>
        </w:rPr>
        <w:t>8</w:t>
      </w:r>
      <w:r w:rsidR="00417465" w:rsidRPr="00901A33">
        <w:rPr>
          <w:rFonts w:ascii="David" w:hAnsi="David" w:cs="David"/>
          <w:rtl/>
        </w:rPr>
        <w:t>.</w:t>
      </w:r>
      <w:bookmarkEnd w:id="1155"/>
    </w:p>
    <w:p w14:paraId="3413966F" w14:textId="3783540C" w:rsidR="00EA0756" w:rsidRPr="00901A33" w:rsidRDefault="005D0315" w:rsidP="00A35B76">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lastRenderedPageBreak/>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w:t>
      </w:r>
      <w:proofErr w:type="spellStart"/>
      <w:r w:rsidRPr="00901A33">
        <w:rPr>
          <w:rStyle w:val="emailstyle17"/>
          <w:rFonts w:cs="David" w:hint="cs"/>
          <w:color w:val="auto"/>
          <w:sz w:val="22"/>
          <w:rtl/>
        </w:rPr>
        <w:t>פרנקנבורג</w:t>
      </w:r>
      <w:proofErr w:type="spellEnd"/>
      <w:r w:rsidRPr="00901A33">
        <w:rPr>
          <w:rStyle w:val="emailstyle17"/>
          <w:rFonts w:cs="David" w:hint="cs"/>
          <w:color w:val="auto"/>
          <w:sz w:val="22"/>
          <w:rtl/>
        </w:rPr>
        <w:t xml:space="preserve">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proofErr w:type="spellStart"/>
      <w:r w:rsidR="000A76F3" w:rsidRPr="00901A33">
        <w:rPr>
          <w:rStyle w:val="emailstyle17"/>
          <w:rFonts w:cs="David" w:hint="eastAsia"/>
          <w:color w:val="auto"/>
          <w:sz w:val="22"/>
          <w:rtl/>
        </w:rPr>
        <w:t>פרנקבורג</w:t>
      </w:r>
      <w:proofErr w:type="spellEnd"/>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pPr>
        <w:pStyle w:val="11"/>
        <w:numPr>
          <w:ilvl w:val="0"/>
          <w:numId w:val="60"/>
        </w:numPr>
        <w:tabs>
          <w:tab w:val="left" w:pos="566"/>
        </w:tabs>
        <w:spacing w:before="0" w:after="240" w:line="360" w:lineRule="auto"/>
        <w:ind w:left="566"/>
        <w:rPr>
          <w:rStyle w:val="emailstyle17"/>
          <w:rFonts w:cs="David"/>
          <w:color w:val="auto"/>
          <w:sz w:val="22"/>
        </w:rPr>
        <w:pPrChange w:id="1156"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Del="00FA08EA" w:rsidRDefault="001E5CA8" w:rsidP="00A35B76">
      <w:pPr>
        <w:pStyle w:val="11"/>
        <w:tabs>
          <w:tab w:val="left" w:pos="566"/>
        </w:tabs>
        <w:spacing w:before="0" w:after="240" w:line="360" w:lineRule="auto"/>
        <w:ind w:left="566" w:firstLine="0"/>
        <w:rPr>
          <w:del w:id="1157" w:author="אביה שקורי" w:date="2021-12-01T12:20:00Z"/>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del w:id="1158" w:author="אביה שקורי" w:date="2021-12-01T12:20:00Z">
        <w:r w:rsidR="005D0315" w:rsidRPr="00901A33" w:rsidDel="00FA08EA">
          <w:rPr>
            <w:rStyle w:val="emailstyle17"/>
            <w:rFonts w:cs="David"/>
            <w:color w:val="auto"/>
            <w:sz w:val="22"/>
            <w:rtl/>
          </w:rPr>
          <w:delText>.</w:delText>
        </w:r>
      </w:del>
    </w:p>
    <w:p w14:paraId="30D736DD" w14:textId="01C3EC6A" w:rsidR="00F96DE8" w:rsidRPr="00FA08EA" w:rsidRDefault="00F96DE8" w:rsidP="00A35B76">
      <w:pPr>
        <w:rPr>
          <w:rtl/>
          <w:lang w:eastAsia="en-US"/>
        </w:rPr>
      </w:pPr>
    </w:p>
    <w:p w14:paraId="50C4682C" w14:textId="173D92E0" w:rsidR="00D85373" w:rsidRPr="00901A33" w:rsidRDefault="00D85373" w:rsidP="00A35B76">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1159"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pPr>
        <w:pStyle w:val="11"/>
        <w:numPr>
          <w:ilvl w:val="1"/>
          <w:numId w:val="60"/>
        </w:numPr>
        <w:tabs>
          <w:tab w:val="left" w:pos="1250"/>
        </w:tabs>
        <w:spacing w:before="0" w:after="240" w:line="360" w:lineRule="auto"/>
        <w:ind w:left="1250"/>
        <w:rPr>
          <w:rStyle w:val="emailstyle17"/>
          <w:rFonts w:cs="David"/>
          <w:color w:val="auto"/>
          <w:sz w:val="22"/>
        </w:rPr>
        <w:pPrChange w:id="1160"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A35B76">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pPr>
        <w:pStyle w:val="11"/>
        <w:tabs>
          <w:tab w:val="left" w:pos="1250"/>
        </w:tabs>
        <w:spacing w:before="0" w:after="240" w:line="360" w:lineRule="auto"/>
        <w:ind w:left="1250" w:firstLine="0"/>
        <w:rPr>
          <w:rStyle w:val="emailstyle17"/>
          <w:rFonts w:cs="David"/>
          <w:color w:val="auto"/>
          <w:sz w:val="22"/>
          <w:rtl/>
        </w:rPr>
        <w:pPrChange w:id="1161" w:author="אופיר טל" w:date="2021-12-14T14:04:00Z">
          <w:pPr>
            <w:pStyle w:val="11"/>
            <w:tabs>
              <w:tab w:val="left" w:pos="1250"/>
            </w:tabs>
            <w:spacing w:before="0" w:after="240" w:line="360" w:lineRule="auto"/>
            <w:ind w:left="1250" w:firstLine="0"/>
          </w:pPr>
        </w:pPrChange>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 xml:space="preserve">בסך </w:t>
      </w:r>
      <w:proofErr w:type="spellStart"/>
      <w:r w:rsidR="001A0F5C" w:rsidRPr="00901A33">
        <w:rPr>
          <w:rStyle w:val="emailstyle17"/>
          <w:rFonts w:cs="David" w:hint="cs"/>
          <w:color w:val="auto"/>
          <w:sz w:val="22"/>
          <w:rtl/>
        </w:rPr>
        <w:t>הכל</w:t>
      </w:r>
      <w:proofErr w:type="spellEnd"/>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A35B76">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1162"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A35B76">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w:t>
      </w:r>
      <w:proofErr w:type="spellStart"/>
      <w:r w:rsidR="001A0F5C" w:rsidRPr="00901A33">
        <w:rPr>
          <w:rStyle w:val="emailstyle17"/>
          <w:rFonts w:cs="David" w:hint="cs"/>
          <w:color w:val="auto"/>
          <w:sz w:val="22"/>
          <w:rtl/>
        </w:rPr>
        <w:t>הכל</w:t>
      </w:r>
      <w:proofErr w:type="spellEnd"/>
      <w:r w:rsidR="001A0F5C" w:rsidRPr="00901A33">
        <w:rPr>
          <w:rStyle w:val="emailstyle17"/>
          <w:rFonts w:cs="David" w:hint="cs"/>
          <w:color w:val="auto"/>
          <w:sz w:val="22"/>
          <w:rtl/>
        </w:rPr>
        <w:t xml:space="preserve"> 46%</w:t>
      </w:r>
      <w:r w:rsidRPr="00901A33">
        <w:rPr>
          <w:rStyle w:val="emailstyle17"/>
          <w:rFonts w:cs="David" w:hint="cs"/>
          <w:color w:val="auto"/>
          <w:sz w:val="22"/>
          <w:rtl/>
        </w:rPr>
        <w:t xml:space="preserve">; </w:t>
      </w:r>
    </w:p>
    <w:p w14:paraId="2E76AF94" w14:textId="077E7E54" w:rsidR="00D85373" w:rsidRPr="00901A33" w:rsidRDefault="00B12520">
      <w:pPr>
        <w:pStyle w:val="11"/>
        <w:tabs>
          <w:tab w:val="left" w:pos="1250"/>
        </w:tabs>
        <w:spacing w:before="0" w:after="240" w:line="360" w:lineRule="auto"/>
        <w:ind w:left="1250" w:firstLine="0"/>
        <w:rPr>
          <w:rStyle w:val="emailstyle17"/>
          <w:rFonts w:cs="David"/>
          <w:color w:val="auto"/>
          <w:sz w:val="22"/>
          <w:rtl/>
        </w:rPr>
        <w:pPrChange w:id="1163" w:author="אופיר טל" w:date="2021-12-14T14:04:00Z">
          <w:pPr>
            <w:pStyle w:val="11"/>
            <w:tabs>
              <w:tab w:val="left" w:pos="1250"/>
            </w:tabs>
            <w:spacing w:before="0" w:after="240" w:line="360" w:lineRule="auto"/>
            <w:ind w:left="1250" w:firstLine="0"/>
          </w:pPr>
        </w:pPrChange>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proofErr w:type="spellStart"/>
      <w:r w:rsidRPr="00DB6A63">
        <w:rPr>
          <w:rStyle w:val="emailstyle17"/>
          <w:rFonts w:cs="David" w:hint="eastAsia"/>
          <w:color w:val="auto"/>
          <w:sz w:val="22"/>
          <w:rtl/>
        </w:rPr>
        <w:t>המח</w:t>
      </w:r>
      <w:r w:rsidRPr="00DB6A63">
        <w:rPr>
          <w:rStyle w:val="emailstyle17"/>
          <w:rFonts w:cs="David"/>
          <w:color w:val="auto"/>
          <w:sz w:val="22"/>
          <w:rtl/>
        </w:rPr>
        <w:t>"ר</w:t>
      </w:r>
      <w:proofErr w:type="spellEnd"/>
      <w:r w:rsidRPr="00DB6A63">
        <w:rPr>
          <w:rStyle w:val="emailstyle17"/>
          <w:rFonts w:cs="David"/>
          <w:color w:val="auto"/>
          <w:sz w:val="22"/>
          <w:rtl/>
        </w:rPr>
        <w:t xml:space="preserve">,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19F2E685" w:rsidR="002334C3" w:rsidRPr="00901A33" w:rsidRDefault="002977A1">
      <w:pPr>
        <w:pStyle w:val="11"/>
        <w:tabs>
          <w:tab w:val="left" w:pos="1250"/>
        </w:tabs>
        <w:spacing w:before="0" w:after="240" w:line="360" w:lineRule="auto"/>
        <w:rPr>
          <w:rStyle w:val="emailstyle17"/>
          <w:rFonts w:cs="David"/>
          <w:b/>
          <w:bCs/>
          <w:color w:val="auto"/>
          <w:sz w:val="22"/>
          <w:rtl/>
        </w:rPr>
        <w:pPrChange w:id="1164" w:author="אופיר טל" w:date="2021-12-14T14:04:00Z">
          <w:pPr>
            <w:pStyle w:val="11"/>
            <w:tabs>
              <w:tab w:val="left" w:pos="1250"/>
            </w:tabs>
            <w:spacing w:before="0" w:after="240" w:line="360" w:lineRule="auto"/>
            <w:ind w:right="360"/>
          </w:pPr>
        </w:pPrChange>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65C2E0F3" w:rsidR="00D6374E" w:rsidRPr="00901A33" w:rsidRDefault="00D6374E">
      <w:pPr>
        <w:pStyle w:val="11"/>
        <w:numPr>
          <w:ilvl w:val="1"/>
          <w:numId w:val="60"/>
        </w:numPr>
        <w:tabs>
          <w:tab w:val="left" w:pos="1250"/>
        </w:tabs>
        <w:spacing w:before="0" w:after="240" w:line="360" w:lineRule="auto"/>
        <w:ind w:left="1250"/>
        <w:rPr>
          <w:rStyle w:val="emailstyle17"/>
          <w:rFonts w:cs="David"/>
          <w:color w:val="auto"/>
          <w:sz w:val="22"/>
          <w:rtl/>
        </w:rPr>
        <w:pPrChange w:id="1165"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lastRenderedPageBreak/>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proofErr w:type="spellStart"/>
      <w:r w:rsidRPr="00901A33">
        <w:rPr>
          <w:rStyle w:val="emailstyle17"/>
          <w:rFonts w:cs="David" w:hint="eastAsia"/>
          <w:color w:val="auto"/>
          <w:sz w:val="22"/>
          <w:rtl/>
        </w:rPr>
        <w:t>הגימלאות</w:t>
      </w:r>
      <w:proofErr w:type="spellEnd"/>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ין רמות השכר בשתי תקופות העבודה, וזאת בניכוי הסכומים שקיבל בפועל.</w:t>
      </w:r>
    </w:p>
    <w:p w14:paraId="58B4A25F" w14:textId="77777777" w:rsidR="003B377B" w:rsidRDefault="003B377B">
      <w:pPr>
        <w:pStyle w:val="11"/>
        <w:tabs>
          <w:tab w:val="left" w:pos="1250"/>
        </w:tabs>
        <w:spacing w:before="0" w:after="240" w:line="360" w:lineRule="auto"/>
        <w:rPr>
          <w:rStyle w:val="emailstyle17"/>
          <w:rFonts w:cs="David"/>
          <w:b/>
          <w:bCs/>
          <w:color w:val="auto"/>
          <w:sz w:val="22"/>
          <w:rtl/>
        </w:rPr>
        <w:pPrChange w:id="1166" w:author="אופיר טל" w:date="2021-12-14T14:04:00Z">
          <w:pPr>
            <w:pStyle w:val="11"/>
            <w:tabs>
              <w:tab w:val="left" w:pos="1250"/>
            </w:tabs>
            <w:spacing w:before="0" w:after="240" w:line="360" w:lineRule="auto"/>
            <w:ind w:right="360"/>
          </w:pPr>
        </w:pPrChange>
      </w:pPr>
    </w:p>
    <w:p w14:paraId="1A3A7A03" w14:textId="5E8085E6" w:rsidR="00D85373" w:rsidRPr="00901A33" w:rsidRDefault="00D6374E">
      <w:pPr>
        <w:pStyle w:val="11"/>
        <w:tabs>
          <w:tab w:val="left" w:pos="1250"/>
        </w:tabs>
        <w:spacing w:before="0" w:after="240" w:line="360" w:lineRule="auto"/>
        <w:rPr>
          <w:rStyle w:val="emailstyle17"/>
          <w:rFonts w:cs="David"/>
          <w:color w:val="auto"/>
          <w:sz w:val="22"/>
        </w:rPr>
        <w:pPrChange w:id="1167" w:author="אופיר טל" w:date="2021-12-14T14:04:00Z">
          <w:pPr>
            <w:pStyle w:val="11"/>
            <w:tabs>
              <w:tab w:val="left" w:pos="1250"/>
            </w:tabs>
            <w:spacing w:before="0" w:after="240" w:line="360" w:lineRule="auto"/>
            <w:ind w:right="360"/>
          </w:pPr>
        </w:pPrChange>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1168"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DB6A63" w:rsidRDefault="00BA427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A35B76">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pPr>
        <w:pStyle w:val="11"/>
        <w:tabs>
          <w:tab w:val="left" w:pos="1250"/>
        </w:tabs>
        <w:spacing w:before="0" w:after="240" w:line="360" w:lineRule="auto"/>
        <w:ind w:left="1247" w:firstLine="0"/>
        <w:rPr>
          <w:rStyle w:val="emailstyle17"/>
          <w:rFonts w:cs="David"/>
          <w:color w:val="auto"/>
          <w:sz w:val="22"/>
          <w:rtl/>
        </w:rPr>
        <w:pPrChange w:id="1169" w:author="אופיר טל" w:date="2021-12-14T14:04:00Z">
          <w:pPr>
            <w:pStyle w:val="11"/>
            <w:tabs>
              <w:tab w:val="left" w:pos="1250"/>
            </w:tabs>
            <w:spacing w:before="0" w:after="240" w:line="360" w:lineRule="auto"/>
            <w:ind w:left="1247" w:firstLine="0"/>
          </w:pPr>
        </w:pPrChange>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A35B76">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A35B76">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1170" w:author="אופיר טל" w:date="2021-12-14T14:04:00Z">
          <w:pPr>
            <w:pStyle w:val="11"/>
            <w:numPr>
              <w:numId w:val="47"/>
            </w:numPr>
            <w:tabs>
              <w:tab w:val="num" w:pos="502"/>
              <w:tab w:val="left" w:pos="566"/>
            </w:tabs>
            <w:spacing w:before="0" w:after="240" w:line="360" w:lineRule="auto"/>
            <w:ind w:left="566" w:right="360" w:hanging="360"/>
          </w:pPr>
        </w:pPrChange>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6BEF389D" w14:textId="083FE494" w:rsidR="001B0526" w:rsidRDefault="00077680">
      <w:pPr>
        <w:pStyle w:val="11"/>
        <w:numPr>
          <w:ilvl w:val="1"/>
          <w:numId w:val="60"/>
        </w:numPr>
        <w:tabs>
          <w:tab w:val="left" w:pos="1088"/>
        </w:tabs>
        <w:spacing w:before="0" w:after="240" w:line="360" w:lineRule="auto"/>
        <w:ind w:left="1088" w:hanging="567"/>
        <w:rPr>
          <w:rStyle w:val="emailstyle17"/>
          <w:rFonts w:cs="David"/>
          <w:color w:val="auto"/>
          <w:sz w:val="22"/>
        </w:rPr>
        <w:pPrChange w:id="1171"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F11C5A">
        <w:rPr>
          <w:rStyle w:val="emailstyle17"/>
          <w:rFonts w:cs="David" w:hint="cs"/>
          <w:color w:val="auto"/>
          <w:sz w:val="22"/>
          <w:rtl/>
        </w:rPr>
        <w:t xml:space="preserve"> ועד בכלל</w:t>
      </w:r>
      <w:r w:rsidR="001B0526">
        <w:rPr>
          <w:rStyle w:val="emailstyle17"/>
          <w:rFonts w:cs="David" w:hint="cs"/>
          <w:color w:val="auto"/>
          <w:sz w:val="22"/>
          <w:rtl/>
        </w:rPr>
        <w:t>;</w:t>
      </w:r>
    </w:p>
    <w:p w14:paraId="01DA1309" w14:textId="3FBA824D" w:rsidR="0062518C" w:rsidRDefault="0062518C" w:rsidP="00A35B76">
      <w:pPr>
        <w:pStyle w:val="11"/>
        <w:tabs>
          <w:tab w:val="left" w:pos="1088"/>
        </w:tabs>
        <w:spacing w:before="0" w:after="240" w:line="360" w:lineRule="auto"/>
        <w:ind w:left="1088" w:firstLine="0"/>
        <w:rPr>
          <w:rStyle w:val="emailstyle17"/>
          <w:rFonts w:cs="David"/>
          <w:color w:val="auto"/>
          <w:sz w:val="22"/>
          <w:rtl/>
        </w:rPr>
      </w:pPr>
      <w:r>
        <w:rPr>
          <w:rStyle w:val="emailstyle17"/>
          <w:rFonts w:cs="David" w:hint="cs"/>
          <w:color w:val="auto"/>
          <w:sz w:val="22"/>
          <w:rtl/>
        </w:rPr>
        <w:t>למצער - לפי שיעור של 44.66%</w:t>
      </w:r>
      <w:r w:rsidR="001B0526">
        <w:rPr>
          <w:rStyle w:val="emailstyle17"/>
          <w:rFonts w:cs="David" w:hint="cs"/>
          <w:color w:val="auto"/>
          <w:sz w:val="22"/>
          <w:rtl/>
        </w:rPr>
        <w:t xml:space="preserve"> מיום 1.4.2013 (סוף תקופת ההודעה המוקדמת לאחר ההודעה שקיבל התובע בדצמבר;</w:t>
      </w:r>
    </w:p>
    <w:p w14:paraId="06462D04" w14:textId="0494ABEC" w:rsidR="001B0526" w:rsidRDefault="001B0526">
      <w:pPr>
        <w:pStyle w:val="11"/>
        <w:tabs>
          <w:tab w:val="left" w:pos="1088"/>
        </w:tabs>
        <w:spacing w:before="0" w:after="240" w:line="360" w:lineRule="auto"/>
        <w:ind w:left="1088" w:firstLine="0"/>
        <w:rPr>
          <w:rStyle w:val="emailstyle17"/>
          <w:rFonts w:cs="David"/>
          <w:color w:val="auto"/>
          <w:sz w:val="22"/>
        </w:rPr>
        <w:pPrChange w:id="1172" w:author="אופיר טל" w:date="2021-12-14T14:04:00Z">
          <w:pPr>
            <w:pStyle w:val="11"/>
            <w:tabs>
              <w:tab w:val="left" w:pos="1088"/>
            </w:tabs>
            <w:spacing w:before="0" w:after="240" w:line="360" w:lineRule="auto"/>
            <w:ind w:left="1088" w:firstLine="0"/>
          </w:pPr>
        </w:pPrChange>
      </w:pPr>
      <w:r>
        <w:rPr>
          <w:rStyle w:val="emailstyle17"/>
          <w:rFonts w:cs="David" w:hint="cs"/>
          <w:color w:val="auto"/>
          <w:sz w:val="22"/>
          <w:rtl/>
        </w:rPr>
        <w:t xml:space="preserve">ובכל מקרה לא פחות מ </w:t>
      </w:r>
      <w:r>
        <w:rPr>
          <w:rStyle w:val="emailstyle17"/>
          <w:rFonts w:cs="David"/>
          <w:color w:val="auto"/>
          <w:sz w:val="22"/>
          <w:rtl/>
        </w:rPr>
        <w:t>–</w:t>
      </w:r>
      <w:r>
        <w:rPr>
          <w:rStyle w:val="emailstyle17"/>
          <w:rFonts w:cs="David" w:hint="cs"/>
          <w:color w:val="auto"/>
          <w:sz w:val="22"/>
          <w:rtl/>
        </w:rPr>
        <w:t xml:space="preserve"> 46% החל מיום 1.8.2012 (תום ההודעה המוקדמת לאחר הפסקת עבודתו בפועל).</w:t>
      </w:r>
    </w:p>
    <w:p w14:paraId="36BAE640" w14:textId="2464FCEF" w:rsidR="00636CA7" w:rsidRPr="00DB6A63" w:rsidRDefault="00077680">
      <w:pPr>
        <w:pStyle w:val="11"/>
        <w:numPr>
          <w:ilvl w:val="1"/>
          <w:numId w:val="60"/>
        </w:numPr>
        <w:tabs>
          <w:tab w:val="left" w:pos="1088"/>
        </w:tabs>
        <w:spacing w:before="0" w:after="240" w:line="360" w:lineRule="auto"/>
        <w:ind w:left="1088" w:hanging="567"/>
        <w:rPr>
          <w:rStyle w:val="emailstyle17"/>
          <w:rFonts w:cs="David"/>
          <w:color w:val="auto"/>
          <w:sz w:val="22"/>
          <w:rtl/>
        </w:rPr>
        <w:pPrChange w:id="1173"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proofErr w:type="spellStart"/>
      <w:r w:rsidRPr="00DB6A63">
        <w:rPr>
          <w:rStyle w:val="emailstyle17"/>
          <w:rFonts w:cs="David" w:hint="eastAsia"/>
          <w:color w:val="auto"/>
          <w:sz w:val="22"/>
          <w:rtl/>
        </w:rPr>
        <w:t>המח</w:t>
      </w:r>
      <w:r w:rsidRPr="00DB6A63">
        <w:rPr>
          <w:rStyle w:val="emailstyle17"/>
          <w:rFonts w:cs="David"/>
          <w:color w:val="auto"/>
          <w:sz w:val="22"/>
          <w:rtl/>
        </w:rPr>
        <w:t>"ר</w:t>
      </w:r>
      <w:proofErr w:type="spellEnd"/>
      <w:r w:rsidRPr="00DB6A63">
        <w:rPr>
          <w:rStyle w:val="emailstyle17"/>
          <w:rFonts w:cs="David"/>
          <w:color w:val="auto"/>
          <w:sz w:val="22"/>
          <w:rtl/>
        </w:rPr>
        <w:t xml:space="preserve">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בדירוג </w:t>
      </w:r>
      <w:proofErr w:type="spellStart"/>
      <w:r w:rsidR="0062518C">
        <w:rPr>
          <w:rStyle w:val="emailstyle17"/>
          <w:rFonts w:cs="David" w:hint="cs"/>
          <w:color w:val="auto"/>
          <w:sz w:val="22"/>
          <w:rtl/>
        </w:rPr>
        <w:t>המח"ר</w:t>
      </w:r>
      <w:proofErr w:type="spellEnd"/>
      <w:r w:rsidR="0062518C">
        <w:rPr>
          <w:rStyle w:val="emailstyle17"/>
          <w:rFonts w:cs="David" w:hint="cs"/>
          <w:color w:val="auto"/>
          <w:sz w:val="22"/>
          <w:rtl/>
        </w:rPr>
        <w:t xml:space="preserve">.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3ADFC28F" w14:textId="77777777" w:rsidR="001B0526" w:rsidRPr="001B0526" w:rsidRDefault="0062518C">
      <w:pPr>
        <w:pStyle w:val="11"/>
        <w:tabs>
          <w:tab w:val="left" w:pos="1088"/>
        </w:tabs>
        <w:spacing w:before="0" w:after="240" w:line="360" w:lineRule="auto"/>
        <w:rPr>
          <w:rStyle w:val="emailstyle17"/>
          <w:rFonts w:cs="David"/>
          <w:b/>
          <w:bCs/>
          <w:color w:val="auto"/>
          <w:sz w:val="22"/>
        </w:rPr>
        <w:pPrChange w:id="1174" w:author="אופיר טל" w:date="2021-12-14T14:04:00Z">
          <w:pPr>
            <w:pStyle w:val="11"/>
            <w:tabs>
              <w:tab w:val="left" w:pos="1088"/>
            </w:tabs>
            <w:spacing w:before="0" w:after="240" w:line="360" w:lineRule="auto"/>
            <w:ind w:right="360"/>
          </w:pPr>
        </w:pPrChange>
      </w:pPr>
      <w:r w:rsidRPr="001B0526">
        <w:rPr>
          <w:rStyle w:val="emailstyle17"/>
          <w:rFonts w:cs="David" w:hint="cs"/>
          <w:b/>
          <w:bCs/>
          <w:color w:val="auto"/>
          <w:sz w:val="22"/>
          <w:rtl/>
        </w:rPr>
        <w:t>לחילופין</w:t>
      </w:r>
      <w:r w:rsidR="00903EDA" w:rsidRPr="001B0526">
        <w:rPr>
          <w:rStyle w:val="emailstyle17"/>
          <w:rFonts w:cs="David"/>
          <w:b/>
          <w:bCs/>
          <w:color w:val="auto"/>
          <w:sz w:val="22"/>
          <w:rtl/>
        </w:rPr>
        <w:t xml:space="preserve"> – </w:t>
      </w:r>
    </w:p>
    <w:p w14:paraId="576AEBE2" w14:textId="3537C742" w:rsidR="00DB6A63" w:rsidRDefault="00903EDA">
      <w:pPr>
        <w:pStyle w:val="11"/>
        <w:numPr>
          <w:ilvl w:val="1"/>
          <w:numId w:val="60"/>
        </w:numPr>
        <w:tabs>
          <w:tab w:val="left" w:pos="1088"/>
        </w:tabs>
        <w:spacing w:before="0" w:after="240" w:line="360" w:lineRule="auto"/>
        <w:ind w:left="1088" w:hanging="567"/>
        <w:rPr>
          <w:rStyle w:val="emailstyle17"/>
          <w:rFonts w:cs="David"/>
          <w:color w:val="auto"/>
          <w:sz w:val="22"/>
        </w:rPr>
        <w:pPrChange w:id="1175"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color w:val="auto"/>
          <w:sz w:val="22"/>
          <w:rtl/>
        </w:rPr>
        <w:lastRenderedPageBreak/>
        <w:t xml:space="preserve">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Pr="00DB6A63">
        <w:rPr>
          <w:rStyle w:val="emailstyle17"/>
          <w:rFonts w:cs="David"/>
          <w:color w:val="auto"/>
          <w:sz w:val="22"/>
          <w:rtl/>
        </w:rPr>
        <w:t>.</w:t>
      </w:r>
      <w:r w:rsidR="005B59AF" w:rsidRPr="00DB6A63">
        <w:rPr>
          <w:rStyle w:val="emailstyle17"/>
          <w:rFonts w:cs="David"/>
          <w:color w:val="auto"/>
          <w:sz w:val="22"/>
          <w:rtl/>
        </w:rPr>
        <w:t xml:space="preserve"> </w:t>
      </w:r>
    </w:p>
    <w:p w14:paraId="24C5F7C5" w14:textId="77777777" w:rsidR="003B377B" w:rsidRPr="00DB6A63" w:rsidRDefault="003B377B">
      <w:pPr>
        <w:pStyle w:val="11"/>
        <w:tabs>
          <w:tab w:val="left" w:pos="1088"/>
        </w:tabs>
        <w:spacing w:before="0" w:after="240" w:line="360" w:lineRule="auto"/>
        <w:ind w:left="1088" w:firstLine="0"/>
        <w:rPr>
          <w:rStyle w:val="emailstyle17"/>
          <w:rFonts w:cs="David"/>
          <w:color w:val="auto"/>
          <w:sz w:val="22"/>
          <w:rtl/>
        </w:rPr>
        <w:pPrChange w:id="1176" w:author="אופיר טל" w:date="2021-12-14T14:04:00Z">
          <w:pPr>
            <w:pStyle w:val="11"/>
            <w:tabs>
              <w:tab w:val="left" w:pos="1088"/>
            </w:tabs>
            <w:spacing w:before="0" w:after="240" w:line="360" w:lineRule="auto"/>
            <w:ind w:left="1088" w:right="360" w:firstLine="0"/>
          </w:pPr>
        </w:pPrChange>
      </w:pPr>
    </w:p>
    <w:p w14:paraId="53D52015" w14:textId="5295A50B" w:rsidR="00903EDA" w:rsidRPr="00086D0E" w:rsidRDefault="00903EDA">
      <w:pPr>
        <w:pStyle w:val="11"/>
        <w:numPr>
          <w:ilvl w:val="0"/>
          <w:numId w:val="60"/>
        </w:numPr>
        <w:tabs>
          <w:tab w:val="left" w:pos="566"/>
        </w:tabs>
        <w:spacing w:before="0" w:after="240" w:line="360" w:lineRule="auto"/>
        <w:ind w:left="566"/>
        <w:rPr>
          <w:rStyle w:val="emailstyle17"/>
          <w:rFonts w:cs="David"/>
          <w:color w:val="auto"/>
          <w:sz w:val="22"/>
        </w:rPr>
        <w:pPrChange w:id="1177"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proofErr w:type="spellStart"/>
      <w:r w:rsidR="00086D0E" w:rsidRPr="00086D0E">
        <w:rPr>
          <w:rStyle w:val="emailstyle17"/>
          <w:rFonts w:cs="David" w:hint="eastAsia"/>
          <w:b/>
          <w:bCs/>
          <w:color w:val="auto"/>
          <w:sz w:val="22"/>
          <w:rtl/>
        </w:rPr>
        <w:t>גימלה</w:t>
      </w:r>
      <w:proofErr w:type="spellEnd"/>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pPr>
        <w:pStyle w:val="11"/>
        <w:numPr>
          <w:ilvl w:val="1"/>
          <w:numId w:val="60"/>
        </w:numPr>
        <w:tabs>
          <w:tab w:val="left" w:pos="1088"/>
        </w:tabs>
        <w:spacing w:before="0" w:after="240" w:line="360" w:lineRule="auto"/>
        <w:ind w:left="1088" w:hanging="567"/>
        <w:rPr>
          <w:rStyle w:val="emailstyle17"/>
          <w:rFonts w:cs="David"/>
          <w:color w:val="auto"/>
          <w:sz w:val="22"/>
        </w:rPr>
        <w:pPrChange w:id="1178"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1179" w:author="אופיר טל" w:date="2021-12-14T14:04:00Z">
          <w:pPr>
            <w:pStyle w:val="11"/>
            <w:numPr>
              <w:ilvl w:val="1"/>
              <w:numId w:val="47"/>
            </w:numPr>
            <w:tabs>
              <w:tab w:val="left" w:pos="1088"/>
              <w:tab w:val="num" w:pos="1359"/>
            </w:tabs>
            <w:spacing w:before="0" w:after="240" w:line="360" w:lineRule="auto"/>
            <w:ind w:left="1088" w:right="792" w:hanging="567"/>
          </w:pPr>
        </w:pPrChange>
      </w:pPr>
      <w:proofErr w:type="spellStart"/>
      <w:r w:rsidRPr="00086D0E">
        <w:rPr>
          <w:rStyle w:val="emailstyle17"/>
          <w:rFonts w:cs="David" w:hint="eastAsia"/>
          <w:b/>
          <w:bCs/>
          <w:color w:val="auto"/>
          <w:sz w:val="22"/>
          <w:rtl/>
        </w:rPr>
        <w:t>גימלה</w:t>
      </w:r>
      <w:proofErr w:type="spellEnd"/>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proofErr w:type="spellStart"/>
      <w:r w:rsidR="003B19BF" w:rsidRPr="00086D0E">
        <w:rPr>
          <w:rStyle w:val="emailstyle17"/>
          <w:rFonts w:cs="David" w:hint="eastAsia"/>
          <w:color w:val="auto"/>
          <w:sz w:val="22"/>
          <w:rtl/>
        </w:rPr>
        <w:t>גימלה</w:t>
      </w:r>
      <w:proofErr w:type="spellEnd"/>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1180" w:author="אופיר טל" w:date="2021-12-14T14:04:00Z">
          <w:pPr>
            <w:pStyle w:val="11"/>
            <w:numPr>
              <w:ilvl w:val="1"/>
              <w:numId w:val="47"/>
            </w:numPr>
            <w:tabs>
              <w:tab w:val="left" w:pos="1088"/>
              <w:tab w:val="num" w:pos="1359"/>
            </w:tabs>
            <w:spacing w:before="0" w:after="240" w:line="360" w:lineRule="auto"/>
            <w:ind w:left="1088" w:right="792" w:hanging="567"/>
          </w:pPr>
        </w:pPrChange>
      </w:pPr>
      <w:proofErr w:type="spellStart"/>
      <w:r w:rsidRPr="00086D0E">
        <w:rPr>
          <w:rStyle w:val="emailstyle17"/>
          <w:rFonts w:cs="David" w:hint="eastAsia"/>
          <w:b/>
          <w:bCs/>
          <w:color w:val="auto"/>
          <w:sz w:val="22"/>
          <w:rtl/>
        </w:rPr>
        <w:t>גימלה</w:t>
      </w:r>
      <w:proofErr w:type="spellEnd"/>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proofErr w:type="spellStart"/>
      <w:r w:rsidR="003B19BF" w:rsidRPr="00086D0E">
        <w:rPr>
          <w:rStyle w:val="emailstyle17"/>
          <w:rFonts w:cs="David" w:hint="eastAsia"/>
          <w:color w:val="auto"/>
          <w:sz w:val="22"/>
          <w:rtl/>
        </w:rPr>
        <w:t>גימלה</w:t>
      </w:r>
      <w:proofErr w:type="spellEnd"/>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pPr>
        <w:pStyle w:val="11"/>
        <w:numPr>
          <w:ilvl w:val="1"/>
          <w:numId w:val="60"/>
        </w:numPr>
        <w:tabs>
          <w:tab w:val="left" w:pos="1088"/>
        </w:tabs>
        <w:spacing w:before="0" w:after="240" w:line="360" w:lineRule="auto"/>
        <w:ind w:left="1088" w:hanging="567"/>
        <w:rPr>
          <w:rStyle w:val="emailstyle17"/>
          <w:rFonts w:cs="David"/>
          <w:color w:val="auto"/>
          <w:sz w:val="22"/>
        </w:rPr>
        <w:pPrChange w:id="1181"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proofErr w:type="spellStart"/>
      <w:r w:rsidRPr="00086D0E">
        <w:rPr>
          <w:rStyle w:val="emailstyle17"/>
          <w:rFonts w:cs="David" w:hint="eastAsia"/>
          <w:b/>
          <w:bCs/>
          <w:color w:val="auto"/>
          <w:sz w:val="22"/>
          <w:rtl/>
        </w:rPr>
        <w:t>הכל</w:t>
      </w:r>
      <w:proofErr w:type="spellEnd"/>
      <w:r w:rsidRPr="00086D0E">
        <w:rPr>
          <w:rStyle w:val="emailstyle17"/>
          <w:rFonts w:cs="David"/>
          <w:b/>
          <w:bCs/>
          <w:color w:val="auto"/>
          <w:sz w:val="22"/>
          <w:rtl/>
        </w:rPr>
        <w:t xml:space="preserve"> זכאי התובע </w:t>
      </w:r>
      <w:proofErr w:type="spellStart"/>
      <w:r w:rsidRPr="00086D0E">
        <w:rPr>
          <w:rStyle w:val="emailstyle17"/>
          <w:rFonts w:cs="David"/>
          <w:b/>
          <w:bCs/>
          <w:color w:val="auto"/>
          <w:sz w:val="22"/>
          <w:rtl/>
        </w:rPr>
        <w:t>ל</w:t>
      </w:r>
      <w:r w:rsidR="00C273A2">
        <w:rPr>
          <w:rStyle w:val="emailstyle17"/>
          <w:rFonts w:cs="David" w:hint="cs"/>
          <w:b/>
          <w:bCs/>
          <w:color w:val="auto"/>
          <w:sz w:val="22"/>
          <w:rtl/>
        </w:rPr>
        <w:t>גימלה</w:t>
      </w:r>
      <w:proofErr w:type="spellEnd"/>
      <w:r w:rsidR="00C273A2">
        <w:rPr>
          <w:rStyle w:val="emailstyle17"/>
          <w:rFonts w:cs="David" w:hint="cs"/>
          <w:b/>
          <w:bCs/>
          <w:color w:val="auto"/>
          <w:sz w:val="22"/>
          <w:rtl/>
        </w:rPr>
        <w:t xml:space="preserve">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proofErr w:type="spellStart"/>
      <w:r w:rsidRPr="00086D0E">
        <w:rPr>
          <w:rStyle w:val="emailstyle17"/>
          <w:rFonts w:cs="David" w:hint="eastAsia"/>
          <w:color w:val="auto"/>
          <w:sz w:val="22"/>
          <w:rtl/>
        </w:rPr>
        <w:t>גימלה</w:t>
      </w:r>
      <w:proofErr w:type="spellEnd"/>
      <w:r w:rsidRPr="00086D0E">
        <w:rPr>
          <w:rStyle w:val="emailstyle17"/>
          <w:rFonts w:cs="David"/>
          <w:color w:val="auto"/>
          <w:sz w:val="22"/>
          <w:rtl/>
        </w:rPr>
        <w:t xml:space="preserve"> בשיעור של 18,561 ₪. </w:t>
      </w:r>
    </w:p>
    <w:p w14:paraId="0C4BA026" w14:textId="681059F2" w:rsidR="001A415A" w:rsidRPr="00086D0E" w:rsidRDefault="001A415A">
      <w:pPr>
        <w:pStyle w:val="11"/>
        <w:numPr>
          <w:ilvl w:val="1"/>
          <w:numId w:val="60"/>
        </w:numPr>
        <w:tabs>
          <w:tab w:val="left" w:pos="1088"/>
        </w:tabs>
        <w:spacing w:before="0" w:after="240" w:line="360" w:lineRule="auto"/>
        <w:ind w:left="1088" w:hanging="567"/>
        <w:rPr>
          <w:rStyle w:val="emailstyle17"/>
          <w:rFonts w:cs="David"/>
          <w:color w:val="auto"/>
          <w:sz w:val="22"/>
        </w:rPr>
        <w:pPrChange w:id="1182"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proofErr w:type="spellStart"/>
      <w:r w:rsidRPr="00086D0E">
        <w:rPr>
          <w:rStyle w:val="emailstyle17"/>
          <w:rFonts w:cs="David" w:hint="eastAsia"/>
          <w:b/>
          <w:bCs/>
          <w:color w:val="auto"/>
          <w:sz w:val="22"/>
          <w:rtl/>
        </w:rPr>
        <w:t>גימלה</w:t>
      </w:r>
      <w:proofErr w:type="spellEnd"/>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20948543" w:rsidR="001A415A" w:rsidRDefault="00B67C81" w:rsidP="00A35B76">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proofErr w:type="spellStart"/>
      <w:r w:rsidRPr="00086D0E">
        <w:rPr>
          <w:rStyle w:val="emailstyle17"/>
          <w:rFonts w:cs="David" w:hint="eastAsia"/>
          <w:color w:val="auto"/>
          <w:sz w:val="22"/>
          <w:rtl/>
        </w:rPr>
        <w:t>הכל</w:t>
      </w:r>
      <w:proofErr w:type="spellEnd"/>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w:t>
      </w:r>
      <w:r w:rsidR="00F11C5A">
        <w:rPr>
          <w:rStyle w:val="emailstyle17"/>
          <w:rFonts w:cs="David" w:hint="cs"/>
          <w:color w:val="auto"/>
          <w:sz w:val="22"/>
          <w:rtl/>
        </w:rPr>
        <w:t xml:space="preserve"> (שכר)</w:t>
      </w:r>
      <w:r w:rsidRPr="00086D0E">
        <w:rPr>
          <w:rStyle w:val="emailstyle17"/>
          <w:rFonts w:cs="David"/>
          <w:color w:val="auto"/>
          <w:sz w:val="22"/>
          <w:rtl/>
        </w:rPr>
        <w:t xml:space="preserve"> 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pPr>
        <w:pStyle w:val="11"/>
        <w:numPr>
          <w:ilvl w:val="0"/>
          <w:numId w:val="60"/>
        </w:numPr>
        <w:tabs>
          <w:tab w:val="left" w:pos="566"/>
        </w:tabs>
        <w:spacing w:before="0" w:after="240" w:line="360" w:lineRule="auto"/>
        <w:ind w:left="566"/>
        <w:rPr>
          <w:rStyle w:val="emailstyle17"/>
          <w:rFonts w:cs="David"/>
          <w:color w:val="auto"/>
          <w:sz w:val="22"/>
        </w:rPr>
        <w:pPrChange w:id="1183"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pPr>
        <w:pStyle w:val="11"/>
        <w:numPr>
          <w:ilvl w:val="0"/>
          <w:numId w:val="60"/>
        </w:numPr>
        <w:tabs>
          <w:tab w:val="left" w:pos="566"/>
        </w:tabs>
        <w:spacing w:before="0" w:after="240" w:line="360" w:lineRule="auto"/>
        <w:ind w:left="566"/>
        <w:rPr>
          <w:rStyle w:val="emailstyle17"/>
          <w:rFonts w:cs="David"/>
          <w:color w:val="auto"/>
          <w:sz w:val="22"/>
          <w:rtl/>
        </w:rPr>
        <w:pPrChange w:id="1184"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A35B76">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proofErr w:type="spellStart"/>
      <w:r>
        <w:rPr>
          <w:rStyle w:val="emailstyle17"/>
          <w:rFonts w:cs="David" w:hint="cs"/>
          <w:color w:val="auto"/>
          <w:sz w:val="22"/>
          <w:rtl/>
        </w:rPr>
        <w:t>הסעדים</w:t>
      </w:r>
      <w:proofErr w:type="spellEnd"/>
      <w:r>
        <w:rPr>
          <w:rStyle w:val="emailstyle17"/>
          <w:rFonts w:cs="David" w:hint="cs"/>
          <w:color w:val="auto"/>
          <w:sz w:val="22"/>
          <w:rtl/>
        </w:rPr>
        <w:t xml:space="preserve"> החלופיים מקטינים את סכום התביעה 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3520D051" w14:textId="0283CCFE" w:rsidR="00F11C5A" w:rsidRPr="00901A33" w:rsidRDefault="00F11C5A">
      <w:pPr>
        <w:pStyle w:val="11"/>
        <w:numPr>
          <w:ilvl w:val="0"/>
          <w:numId w:val="60"/>
        </w:numPr>
        <w:tabs>
          <w:tab w:val="left" w:pos="566"/>
        </w:tabs>
        <w:spacing w:before="0" w:after="240" w:line="360" w:lineRule="auto"/>
        <w:ind w:left="566"/>
        <w:rPr>
          <w:b/>
          <w:bCs/>
        </w:rPr>
        <w:pPrChange w:id="1185" w:author="אופיר טל" w:date="2021-12-14T14:04:00Z">
          <w:pPr>
            <w:pStyle w:val="11"/>
            <w:numPr>
              <w:numId w:val="47"/>
            </w:numPr>
            <w:tabs>
              <w:tab w:val="num" w:pos="502"/>
              <w:tab w:val="left" w:pos="566"/>
            </w:tabs>
            <w:spacing w:before="0" w:after="240" w:line="360" w:lineRule="auto"/>
            <w:ind w:left="566" w:right="360" w:hanging="360"/>
          </w:pPr>
        </w:pPrChange>
      </w:pPr>
      <w:r>
        <w:rPr>
          <w:rFonts w:hint="cs"/>
          <w:b/>
          <w:bCs/>
          <w:rtl/>
        </w:rPr>
        <w:t xml:space="preserve">פיצול סעדים </w:t>
      </w:r>
      <w:r>
        <w:rPr>
          <w:b/>
          <w:bCs/>
          <w:rtl/>
        </w:rPr>
        <w:t>–</w:t>
      </w:r>
      <w:r>
        <w:rPr>
          <w:rFonts w:hint="cs"/>
          <w:b/>
          <w:bCs/>
          <w:rtl/>
        </w:rPr>
        <w:t xml:space="preserve"> </w:t>
      </w:r>
      <w:r>
        <w:rPr>
          <w:rFonts w:hint="cs"/>
          <w:rtl/>
        </w:rPr>
        <w:t>ככל שיידרש, שומר התובע על זכותו לפיצול סעדים בגין הפרשי פנסיה המגיעים לו החל ממועד הגשת התביעה ועד לקבלת ההכרעה בתביעה זאת, ובכלל.</w:t>
      </w:r>
    </w:p>
    <w:p w14:paraId="69BB1754" w14:textId="77777777" w:rsidR="00211F05" w:rsidRPr="004B1925" w:rsidRDefault="00211F05">
      <w:pPr>
        <w:pStyle w:val="11"/>
        <w:tabs>
          <w:tab w:val="left" w:pos="566"/>
        </w:tabs>
        <w:spacing w:before="0" w:line="360" w:lineRule="auto"/>
        <w:ind w:left="566" w:firstLine="0"/>
        <w:rPr>
          <w:rStyle w:val="emailstyle17"/>
          <w:rFonts w:cs="David"/>
          <w:color w:val="auto"/>
          <w:sz w:val="22"/>
          <w:rtl/>
        </w:rPr>
        <w:pPrChange w:id="1186" w:author="אופיר טל" w:date="2021-12-14T14:04:00Z">
          <w:pPr>
            <w:pStyle w:val="11"/>
            <w:tabs>
              <w:tab w:val="left" w:pos="566"/>
            </w:tabs>
            <w:spacing w:before="0" w:line="360" w:lineRule="auto"/>
            <w:ind w:left="566" w:right="360" w:firstLine="0"/>
          </w:pPr>
        </w:pPrChange>
      </w:pPr>
    </w:p>
    <w:p w14:paraId="33D97182" w14:textId="32222676" w:rsidR="0074668B" w:rsidRPr="00901A33" w:rsidRDefault="0074668B" w:rsidP="00A35B76">
      <w:pPr>
        <w:pStyle w:val="2"/>
        <w:numPr>
          <w:ilvl w:val="0"/>
          <w:numId w:val="18"/>
        </w:numPr>
        <w:tabs>
          <w:tab w:val="clear" w:pos="566"/>
          <w:tab w:val="left" w:pos="521"/>
        </w:tabs>
        <w:spacing w:after="120"/>
        <w:ind w:left="521"/>
        <w:rPr>
          <w:sz w:val="28"/>
          <w:lang w:eastAsia="en-US"/>
        </w:rPr>
      </w:pPr>
      <w:r w:rsidRPr="00901A33">
        <w:rPr>
          <w:rFonts w:hint="cs"/>
          <w:sz w:val="28"/>
          <w:rtl/>
          <w:lang w:eastAsia="en-US"/>
        </w:rPr>
        <w:lastRenderedPageBreak/>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Default="0074668B" w:rsidP="00A35B76">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59BF1190" w14:textId="101E35F8" w:rsidR="003B377B" w:rsidRPr="00901A33" w:rsidDel="00A35B76" w:rsidRDefault="003B377B">
      <w:pPr>
        <w:pStyle w:val="11"/>
        <w:tabs>
          <w:tab w:val="left" w:pos="566"/>
        </w:tabs>
        <w:spacing w:before="0" w:after="240" w:line="360" w:lineRule="auto"/>
        <w:ind w:firstLine="0"/>
        <w:rPr>
          <w:del w:id="1187" w:author="אופיר טל" w:date="2021-12-14T15:30:00Z"/>
          <w:rtl/>
        </w:rPr>
        <w:pPrChange w:id="1188" w:author="אופיר טל" w:date="2021-12-14T14:04:00Z">
          <w:pPr>
            <w:pStyle w:val="11"/>
            <w:tabs>
              <w:tab w:val="left" w:pos="566"/>
            </w:tabs>
            <w:spacing w:before="0" w:after="240" w:line="360" w:lineRule="auto"/>
            <w:ind w:firstLine="0"/>
          </w:pPr>
        </w:pPrChange>
      </w:pPr>
    </w:p>
    <w:p w14:paraId="72DB883C" w14:textId="65A07E8D" w:rsidR="00B120BA" w:rsidDel="00492DFD" w:rsidRDefault="00B120BA">
      <w:pPr>
        <w:pStyle w:val="11"/>
        <w:numPr>
          <w:ilvl w:val="0"/>
          <w:numId w:val="60"/>
        </w:numPr>
        <w:tabs>
          <w:tab w:val="left" w:pos="566"/>
        </w:tabs>
        <w:spacing w:before="0" w:after="240" w:line="360" w:lineRule="auto"/>
        <w:ind w:left="566"/>
        <w:rPr>
          <w:del w:id="1189" w:author="אופיר טל" w:date="2021-11-30T12:53:00Z"/>
          <w:b/>
          <w:bCs/>
        </w:rPr>
        <w:pPrChange w:id="1190" w:author="אופיר טל" w:date="2021-12-14T14:04:00Z">
          <w:pPr>
            <w:pStyle w:val="11"/>
            <w:numPr>
              <w:numId w:val="47"/>
            </w:numPr>
            <w:tabs>
              <w:tab w:val="num" w:pos="502"/>
              <w:tab w:val="left" w:pos="566"/>
            </w:tabs>
            <w:spacing w:before="0" w:after="240" w:line="360" w:lineRule="auto"/>
            <w:ind w:left="566" w:right="360" w:hanging="360"/>
          </w:pPr>
        </w:pPrChange>
      </w:pPr>
      <w:del w:id="1191" w:author="אופיר טל" w:date="2021-11-30T12:53:00Z">
        <w:r w:rsidRPr="00901A33" w:rsidDel="00492DFD">
          <w:rPr>
            <w:rFonts w:hint="cs"/>
            <w:b/>
            <w:bCs/>
            <w:rtl/>
          </w:rPr>
          <w:delText>פיטורים בניגוד לדין</w:delText>
        </w:r>
      </w:del>
    </w:p>
    <w:p w14:paraId="28CC4961" w14:textId="482F5D72" w:rsidR="00E75DC5" w:rsidRPr="00901A33" w:rsidDel="00492DFD" w:rsidRDefault="00E75DC5">
      <w:pPr>
        <w:pStyle w:val="11"/>
        <w:numPr>
          <w:ilvl w:val="1"/>
          <w:numId w:val="60"/>
        </w:numPr>
        <w:tabs>
          <w:tab w:val="left" w:pos="1160"/>
        </w:tabs>
        <w:spacing w:before="0" w:after="240" w:line="360" w:lineRule="auto"/>
        <w:ind w:left="1160" w:hanging="540"/>
        <w:rPr>
          <w:del w:id="1192" w:author="אופיר טל" w:date="2021-11-30T12:53:00Z"/>
        </w:rPr>
        <w:pPrChange w:id="1193"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1194" w:author="אופיר טל" w:date="2021-11-30T12:53:00Z">
        <w:r w:rsidRPr="00901A33" w:rsidDel="00492DFD">
          <w:rPr>
            <w:rFonts w:hint="cs"/>
            <w:rtl/>
          </w:rPr>
          <w:delTex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delText>
        </w:r>
      </w:del>
    </w:p>
    <w:p w14:paraId="4D4B721A" w14:textId="5935DC73" w:rsidR="0074668B" w:rsidRPr="00901A33" w:rsidDel="00492DFD" w:rsidRDefault="00191D0B">
      <w:pPr>
        <w:pStyle w:val="11"/>
        <w:numPr>
          <w:ilvl w:val="1"/>
          <w:numId w:val="60"/>
        </w:numPr>
        <w:tabs>
          <w:tab w:val="left" w:pos="1160"/>
        </w:tabs>
        <w:spacing w:before="0" w:after="240" w:line="360" w:lineRule="auto"/>
        <w:ind w:left="1160" w:hanging="540"/>
        <w:rPr>
          <w:del w:id="1195" w:author="אופיר טל" w:date="2021-11-30T12:53:00Z"/>
        </w:rPr>
        <w:pPrChange w:id="1196"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1197" w:author="אופיר טל" w:date="2021-11-30T12:53:00Z">
        <w:r w:rsidRPr="00901A33" w:rsidDel="00492DFD">
          <w:rPr>
            <w:rFonts w:hint="cs"/>
            <w:rtl/>
          </w:rPr>
          <w:delText>מעבר לכך, ו</w:delText>
        </w:r>
        <w:r w:rsidR="00B120BA" w:rsidRPr="00901A33" w:rsidDel="00492DFD">
          <w:rPr>
            <w:rFonts w:hint="cs"/>
            <w:rtl/>
          </w:rPr>
          <w:delText xml:space="preserve">כאמור לעיל, </w:delText>
        </w:r>
        <w:r w:rsidR="0074668B" w:rsidRPr="00901A33" w:rsidDel="00492DFD">
          <w:rPr>
            <w:rFonts w:hint="eastAsia"/>
            <w:rtl/>
          </w:rPr>
          <w:delText>בתוקף</w:delText>
        </w:r>
        <w:r w:rsidR="0074668B" w:rsidRPr="00901A33" w:rsidDel="00492DFD">
          <w:rPr>
            <w:rtl/>
          </w:rPr>
          <w:delTex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delText>
        </w:r>
      </w:del>
    </w:p>
    <w:p w14:paraId="6265216A" w14:textId="24C64D46" w:rsidR="0074668B" w:rsidRPr="00901A33" w:rsidDel="00492DFD" w:rsidRDefault="0074668B">
      <w:pPr>
        <w:pStyle w:val="11"/>
        <w:numPr>
          <w:ilvl w:val="1"/>
          <w:numId w:val="60"/>
        </w:numPr>
        <w:tabs>
          <w:tab w:val="left" w:pos="1160"/>
        </w:tabs>
        <w:spacing w:before="0" w:after="240" w:line="360" w:lineRule="auto"/>
        <w:ind w:left="1160" w:hanging="540"/>
        <w:rPr>
          <w:del w:id="1198" w:author="אופיר טל" w:date="2021-11-30T12:53:00Z"/>
        </w:rPr>
        <w:pPrChange w:id="1199"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1200" w:author="אופיר טל" w:date="2021-11-30T12:53:00Z">
        <w:r w:rsidRPr="00901A33" w:rsidDel="00492DFD">
          <w:rPr>
            <w:rFonts w:hint="eastAsia"/>
            <w:rtl/>
          </w:rPr>
          <w:delText>פיטוריו</w:delText>
        </w:r>
        <w:r w:rsidRPr="00901A33" w:rsidDel="00492DFD">
          <w:rPr>
            <w:rtl/>
          </w:rPr>
          <w:delTex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delText>
        </w:r>
        <w:r w:rsidRPr="00901A33" w:rsidDel="00492DFD">
          <w:rPr>
            <w:rFonts w:hint="eastAsia"/>
            <w:b/>
            <w:bCs/>
            <w:rtl/>
          </w:rPr>
          <w:delText>כך</w:delText>
        </w:r>
        <w:r w:rsidRPr="00901A33" w:rsidDel="00492DFD">
          <w:rPr>
            <w:b/>
            <w:bCs/>
            <w:rtl/>
          </w:rPr>
          <w:delText xml:space="preserve"> </w:delText>
        </w:r>
        <w:r w:rsidRPr="00901A33" w:rsidDel="00492DFD">
          <w:rPr>
            <w:rFonts w:hint="eastAsia"/>
            <w:b/>
            <w:bCs/>
            <w:rtl/>
          </w:rPr>
          <w:delText>שאפילו</w:delText>
        </w:r>
        <w:r w:rsidRPr="00901A33" w:rsidDel="00492DFD">
          <w:rPr>
            <w:b/>
            <w:bCs/>
            <w:rtl/>
          </w:rPr>
          <w:delText xml:space="preserve"> </w:delText>
        </w:r>
        <w:r w:rsidRPr="00901A33" w:rsidDel="00492DFD">
          <w:rPr>
            <w:rFonts w:hint="eastAsia"/>
            <w:b/>
            <w:bCs/>
            <w:rtl/>
          </w:rPr>
          <w:delText>מסיבת</w:delText>
        </w:r>
        <w:r w:rsidRPr="00901A33" w:rsidDel="00492DFD">
          <w:rPr>
            <w:b/>
            <w:bCs/>
            <w:rtl/>
          </w:rPr>
          <w:delText xml:space="preserve"> </w:delText>
        </w:r>
        <w:r w:rsidRPr="00901A33" w:rsidDel="00492DFD">
          <w:rPr>
            <w:rFonts w:hint="eastAsia"/>
            <w:b/>
            <w:bCs/>
            <w:rtl/>
          </w:rPr>
          <w:delText>פרידה</w:delText>
        </w:r>
        <w:r w:rsidRPr="00901A33" w:rsidDel="00492DFD">
          <w:rPr>
            <w:b/>
            <w:bCs/>
            <w:rtl/>
          </w:rPr>
          <w:delText xml:space="preserve"> </w:delText>
        </w:r>
        <w:r w:rsidRPr="00901A33" w:rsidDel="00492DFD">
          <w:rPr>
            <w:rFonts w:hint="eastAsia"/>
            <w:b/>
            <w:bCs/>
            <w:rtl/>
          </w:rPr>
          <w:delText>סמלית</w:delText>
        </w:r>
        <w:r w:rsidRPr="00901A33" w:rsidDel="00492DFD">
          <w:rPr>
            <w:b/>
            <w:bCs/>
            <w:rtl/>
          </w:rPr>
          <w:delText xml:space="preserve">, </w:delText>
        </w:r>
        <w:r w:rsidRPr="00901A33" w:rsidDel="00492DFD">
          <w:rPr>
            <w:rFonts w:hint="eastAsia"/>
            <w:b/>
            <w:bCs/>
            <w:rtl/>
          </w:rPr>
          <w:delText>לא</w:delText>
        </w:r>
        <w:r w:rsidRPr="00901A33" w:rsidDel="00492DFD">
          <w:rPr>
            <w:b/>
            <w:bCs/>
            <w:rtl/>
          </w:rPr>
          <w:delText xml:space="preserve"> </w:delText>
        </w:r>
        <w:r w:rsidRPr="00901A33" w:rsidDel="00492DFD">
          <w:rPr>
            <w:rFonts w:hint="eastAsia"/>
            <w:b/>
            <w:bCs/>
            <w:rtl/>
          </w:rPr>
          <w:delText>נערכה</w:delText>
        </w:r>
        <w:r w:rsidRPr="00901A33" w:rsidDel="00492DFD">
          <w:rPr>
            <w:b/>
            <w:bCs/>
            <w:rtl/>
          </w:rPr>
          <w:delText xml:space="preserve"> </w:delText>
        </w:r>
        <w:r w:rsidRPr="00901A33" w:rsidDel="00492DFD">
          <w:rPr>
            <w:rFonts w:hint="eastAsia"/>
            <w:b/>
            <w:bCs/>
            <w:rtl/>
          </w:rPr>
          <w:delText>לכבודו</w:delText>
        </w:r>
        <w:r w:rsidRPr="00901A33" w:rsidDel="00492DFD">
          <w:rPr>
            <w:rtl/>
          </w:rPr>
          <w:delText xml:space="preserve"> (אחרי 42 שנה בשרות המדינה ויותר משבע שנים בתפקידו כחשב בכיר באגף למוסדות תורניים).</w:delText>
        </w:r>
      </w:del>
    </w:p>
    <w:p w14:paraId="5CBFD4C5" w14:textId="227FD0BB" w:rsidR="0074668B" w:rsidRPr="00901A33" w:rsidDel="00492DFD" w:rsidRDefault="0074668B">
      <w:pPr>
        <w:pStyle w:val="11"/>
        <w:numPr>
          <w:ilvl w:val="1"/>
          <w:numId w:val="60"/>
        </w:numPr>
        <w:tabs>
          <w:tab w:val="left" w:pos="1160"/>
        </w:tabs>
        <w:spacing w:before="0" w:after="240" w:line="360" w:lineRule="auto"/>
        <w:ind w:left="1160" w:hanging="540"/>
        <w:rPr>
          <w:del w:id="1201" w:author="אופיר טל" w:date="2021-11-30T12:53:00Z"/>
        </w:rPr>
        <w:pPrChange w:id="1202"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1203" w:author="אופיר טל" w:date="2021-11-30T12:53:00Z">
        <w:r w:rsidRPr="00901A33" w:rsidDel="00492DFD">
          <w:rPr>
            <w:rtl/>
          </w:rPr>
          <w:delText xml:space="preserve"> על רקע זה, קשה לתאר את ההרגשה הטראומטית של סילוק מהעבודה והצגתו כמסיג גבול, ואיומים על תביעה פלילית כאמצעי לחץ להשתקת</w:delText>
        </w:r>
        <w:r w:rsidR="00E75DC5" w:rsidRPr="00901A33" w:rsidDel="00492DFD">
          <w:rPr>
            <w:rFonts w:hint="cs"/>
            <w:rtl/>
          </w:rPr>
          <w:delText>ו</w:delText>
        </w:r>
        <w:r w:rsidRPr="00901A33" w:rsidDel="00492DFD">
          <w:rPr>
            <w:rtl/>
          </w:rPr>
          <w:delText>. כל אלה, והלילות הארוכים של חוסר שינה</w:delText>
        </w:r>
        <w:r w:rsidR="006B25CF" w:rsidDel="00492DFD">
          <w:rPr>
            <w:rFonts w:hint="cs"/>
            <w:rtl/>
          </w:rPr>
          <w:delText>,</w:delText>
        </w:r>
        <w:r w:rsidRPr="00901A33" w:rsidDel="00492DFD">
          <w:rPr>
            <w:rtl/>
          </w:rPr>
          <w:delText xml:space="preserve"> גרמו לתובע עגמת נפש גדולה וממושכת שהשליכו גם על חייו הפרטיים. </w:delText>
        </w:r>
      </w:del>
    </w:p>
    <w:p w14:paraId="1832C1E3" w14:textId="72AC7909" w:rsidR="00191D0B" w:rsidRPr="00901A33" w:rsidRDefault="00191D0B">
      <w:pPr>
        <w:pStyle w:val="11"/>
        <w:numPr>
          <w:ilvl w:val="0"/>
          <w:numId w:val="60"/>
        </w:numPr>
        <w:tabs>
          <w:tab w:val="left" w:pos="566"/>
        </w:tabs>
        <w:spacing w:before="0" w:after="240" w:line="360" w:lineRule="auto"/>
        <w:ind w:left="566"/>
        <w:rPr>
          <w:rtl/>
        </w:rPr>
        <w:pPrChange w:id="1204"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pPr>
        <w:pStyle w:val="11"/>
        <w:numPr>
          <w:ilvl w:val="1"/>
          <w:numId w:val="60"/>
        </w:numPr>
        <w:tabs>
          <w:tab w:val="left" w:pos="1160"/>
        </w:tabs>
        <w:spacing w:before="0" w:after="240" w:line="360" w:lineRule="auto"/>
        <w:ind w:left="1160" w:hanging="540"/>
        <w:pPrChange w:id="1205"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526DE2E5" w14:textId="38A07969" w:rsidR="00A35B76" w:rsidRDefault="00191D0B" w:rsidP="00B86B04">
      <w:pPr>
        <w:pStyle w:val="11"/>
        <w:numPr>
          <w:ilvl w:val="1"/>
          <w:numId w:val="60"/>
        </w:numPr>
        <w:tabs>
          <w:tab w:val="left" w:pos="1160"/>
        </w:tabs>
        <w:spacing w:before="0" w:after="240" w:line="360" w:lineRule="auto"/>
        <w:ind w:left="1160" w:hanging="540"/>
        <w:rPr>
          <w:ins w:id="1206" w:author="אופיר טל" w:date="2021-12-14T15:32:00Z"/>
        </w:rPr>
      </w:pPr>
      <w:r w:rsidRPr="00901A33">
        <w:rPr>
          <w:rFonts w:hint="cs"/>
          <w:rtl/>
        </w:rPr>
        <w:t xml:space="preserve">התובע פנה עשרות פעמים, ואולי אף למעלה מכך, בפניות חוזרות ונשנות, שלרוב זכו להתעלמות. </w:t>
      </w:r>
      <w:ins w:id="1207" w:author="אופיר טל" w:date="2021-12-14T15:31:00Z">
        <w:r w:rsidR="00A35B76">
          <w:rPr>
            <w:rFonts w:hint="cs"/>
            <w:rtl/>
          </w:rPr>
          <w:t xml:space="preserve">במקרים אחרים </w:t>
        </w:r>
      </w:ins>
      <w:ins w:id="1208" w:author="אופיר טל" w:date="2021-12-14T15:32:00Z">
        <w:r w:rsidR="00A35B76">
          <w:rPr>
            <w:rFonts w:hint="cs"/>
            <w:rtl/>
          </w:rPr>
          <w:t>קיבל התובע תשובות לא רלבנטיות, תשובות שלא ענו על הטענות שהעלה, או הבטחות סרק כי הנושא בבדיקה או בטיפול.</w:t>
        </w:r>
      </w:ins>
    </w:p>
    <w:p w14:paraId="7076E3CD" w14:textId="77777777" w:rsidR="00A35B76" w:rsidRPr="00A35B76" w:rsidRDefault="00A35B76">
      <w:pPr>
        <w:pStyle w:val="af"/>
        <w:spacing w:after="240" w:line="360" w:lineRule="auto"/>
        <w:ind w:left="360"/>
        <w:rPr>
          <w:ins w:id="1209" w:author="אופיר טל" w:date="2021-12-14T15:31:00Z"/>
          <w:rFonts w:ascii="David" w:hAnsi="David" w:cs="David"/>
          <w:sz w:val="24"/>
          <w:szCs w:val="24"/>
          <w:rtl/>
          <w:rPrChange w:id="1210" w:author="אופיר טל" w:date="2021-12-14T15:31:00Z">
            <w:rPr>
              <w:ins w:id="1211" w:author="אופיר טל" w:date="2021-12-14T15:31:00Z"/>
              <w:rFonts w:ascii="David" w:hAnsi="David" w:cs="David"/>
              <w:rtl/>
            </w:rPr>
          </w:rPrChange>
        </w:rPr>
        <w:pPrChange w:id="1212" w:author="אופיר טל" w:date="2021-12-14T15:31:00Z">
          <w:pPr>
            <w:pStyle w:val="af"/>
            <w:numPr>
              <w:numId w:val="60"/>
            </w:numPr>
            <w:spacing w:after="240" w:line="360" w:lineRule="auto"/>
            <w:ind w:left="360" w:hanging="360"/>
          </w:pPr>
        </w:pPrChange>
      </w:pPr>
      <w:ins w:id="1213" w:author="אופיר טל" w:date="2021-12-14T15:31:00Z">
        <w:r w:rsidRPr="00A35B76">
          <w:rPr>
            <w:rStyle w:val="emailstyle17"/>
            <w:rFonts w:ascii="David" w:hAnsi="David" w:cs="David"/>
            <w:i/>
            <w:iCs/>
            <w:color w:val="auto"/>
            <w:sz w:val="24"/>
            <w:szCs w:val="24"/>
            <w:rtl/>
            <w:rPrChange w:id="1214" w:author="אופיר טל" w:date="2021-12-14T15:31:00Z">
              <w:rPr>
                <w:rStyle w:val="emailstyle17"/>
                <w:rFonts w:ascii="David" w:hAnsi="David" w:cs="David"/>
                <w:i/>
                <w:iCs/>
                <w:color w:val="auto"/>
                <w:rtl/>
              </w:rPr>
            </w:rPrChange>
          </w:rPr>
          <w:t xml:space="preserve">*         רצ"ב  </w:t>
        </w:r>
        <w:r w:rsidRPr="00A35B76">
          <w:rPr>
            <w:rStyle w:val="emailstyle17"/>
            <w:rFonts w:ascii="David" w:hAnsi="David" w:cs="David" w:hint="eastAsia"/>
            <w:i/>
            <w:iCs/>
            <w:color w:val="auto"/>
            <w:sz w:val="24"/>
            <w:szCs w:val="24"/>
            <w:rtl/>
            <w:rPrChange w:id="1215" w:author="אופיר טל" w:date="2021-12-14T15:31:00Z">
              <w:rPr>
                <w:rStyle w:val="emailstyle17"/>
                <w:rFonts w:ascii="David" w:hAnsi="David" w:cs="David" w:hint="eastAsia"/>
                <w:i/>
                <w:iCs/>
                <w:color w:val="auto"/>
                <w:rtl/>
              </w:rPr>
            </w:rPrChange>
          </w:rPr>
          <w:t>דוגמאות</w:t>
        </w:r>
        <w:r w:rsidRPr="00A35B76">
          <w:rPr>
            <w:rStyle w:val="emailstyle17"/>
            <w:rFonts w:ascii="David" w:hAnsi="David" w:cs="David"/>
            <w:i/>
            <w:iCs/>
            <w:color w:val="auto"/>
            <w:sz w:val="24"/>
            <w:szCs w:val="24"/>
            <w:rtl/>
            <w:rPrChange w:id="1216"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1217" w:author="אופיר טל" w:date="2021-12-14T15:31:00Z">
              <w:rPr>
                <w:rStyle w:val="emailstyle17"/>
                <w:rFonts w:ascii="David" w:hAnsi="David" w:cs="David" w:hint="eastAsia"/>
                <w:i/>
                <w:iCs/>
                <w:color w:val="auto"/>
                <w:rtl/>
              </w:rPr>
            </w:rPrChange>
          </w:rPr>
          <w:t>לפניות</w:t>
        </w:r>
        <w:r w:rsidRPr="00A35B76">
          <w:rPr>
            <w:rStyle w:val="emailstyle17"/>
            <w:rFonts w:ascii="David" w:hAnsi="David" w:cs="David"/>
            <w:i/>
            <w:iCs/>
            <w:color w:val="auto"/>
            <w:sz w:val="24"/>
            <w:szCs w:val="24"/>
            <w:rtl/>
            <w:rPrChange w:id="1218"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1219" w:author="אופיר טל" w:date="2021-12-14T15:31:00Z">
              <w:rPr>
                <w:rStyle w:val="emailstyle17"/>
                <w:rFonts w:ascii="David" w:hAnsi="David" w:cs="David" w:hint="eastAsia"/>
                <w:i/>
                <w:iCs/>
                <w:color w:val="auto"/>
                <w:rtl/>
              </w:rPr>
            </w:rPrChange>
          </w:rPr>
          <w:t>הרבות</w:t>
        </w:r>
        <w:r w:rsidRPr="00A35B76">
          <w:rPr>
            <w:rStyle w:val="emailstyle17"/>
            <w:rFonts w:ascii="David" w:hAnsi="David" w:cs="David"/>
            <w:i/>
            <w:iCs/>
            <w:color w:val="auto"/>
            <w:sz w:val="24"/>
            <w:szCs w:val="24"/>
            <w:rtl/>
            <w:rPrChange w:id="1220"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1221" w:author="אופיר טל" w:date="2021-12-14T15:31:00Z">
              <w:rPr>
                <w:rStyle w:val="emailstyle17"/>
                <w:rFonts w:ascii="David" w:hAnsi="David" w:cs="David" w:hint="eastAsia"/>
                <w:i/>
                <w:iCs/>
                <w:color w:val="auto"/>
                <w:rtl/>
              </w:rPr>
            </w:rPrChange>
          </w:rPr>
          <w:t>של</w:t>
        </w:r>
        <w:r w:rsidRPr="00A35B76">
          <w:rPr>
            <w:rStyle w:val="emailstyle17"/>
            <w:rFonts w:ascii="David" w:hAnsi="David" w:cs="David"/>
            <w:i/>
            <w:iCs/>
            <w:color w:val="auto"/>
            <w:sz w:val="24"/>
            <w:szCs w:val="24"/>
            <w:rtl/>
            <w:rPrChange w:id="1222"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1223" w:author="אופיר טל" w:date="2021-12-14T15:31:00Z">
              <w:rPr>
                <w:rStyle w:val="emailstyle17"/>
                <w:rFonts w:ascii="David" w:hAnsi="David" w:cs="David" w:hint="eastAsia"/>
                <w:i/>
                <w:iCs/>
                <w:color w:val="auto"/>
                <w:rtl/>
              </w:rPr>
            </w:rPrChange>
          </w:rPr>
          <w:t>התובע</w:t>
        </w:r>
        <w:r w:rsidRPr="00A35B76">
          <w:rPr>
            <w:rStyle w:val="emailstyle17"/>
            <w:rFonts w:ascii="David" w:hAnsi="David" w:cs="David"/>
            <w:i/>
            <w:iCs/>
            <w:color w:val="auto"/>
            <w:sz w:val="24"/>
            <w:szCs w:val="24"/>
            <w:rtl/>
            <w:rPrChange w:id="1224" w:author="אופיר טל" w:date="2021-12-14T15:31:00Z">
              <w:rPr>
                <w:rStyle w:val="emailstyle17"/>
                <w:rFonts w:ascii="David" w:hAnsi="David" w:cs="David"/>
                <w:i/>
                <w:iCs/>
                <w:color w:val="auto"/>
                <w:rtl/>
              </w:rPr>
            </w:rPrChange>
          </w:rPr>
          <w:t>, מסומ</w:t>
        </w:r>
        <w:r w:rsidRPr="00A35B76">
          <w:rPr>
            <w:rStyle w:val="emailstyle17"/>
            <w:rFonts w:ascii="David" w:hAnsi="David" w:cs="David" w:hint="eastAsia"/>
            <w:i/>
            <w:iCs/>
            <w:color w:val="auto"/>
            <w:sz w:val="24"/>
            <w:szCs w:val="24"/>
            <w:rtl/>
            <w:rPrChange w:id="1225" w:author="אופיר טל" w:date="2021-12-14T15:31:00Z">
              <w:rPr>
                <w:rStyle w:val="emailstyle17"/>
                <w:rFonts w:ascii="David" w:hAnsi="David" w:cs="David" w:hint="eastAsia"/>
                <w:i/>
                <w:iCs/>
                <w:color w:val="auto"/>
                <w:rtl/>
              </w:rPr>
            </w:rPrChange>
          </w:rPr>
          <w:t>נות</w:t>
        </w:r>
        <w:r w:rsidRPr="00A35B76">
          <w:rPr>
            <w:rStyle w:val="emailstyle17"/>
            <w:rFonts w:ascii="David" w:hAnsi="David" w:cs="David"/>
            <w:i/>
            <w:iCs/>
            <w:color w:val="auto"/>
            <w:sz w:val="24"/>
            <w:szCs w:val="24"/>
            <w:rtl/>
            <w:rPrChange w:id="1226"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i/>
            <w:iCs/>
            <w:color w:val="auto"/>
            <w:sz w:val="24"/>
            <w:szCs w:val="24"/>
            <w:u w:val="single"/>
            <w:rtl/>
            <w:rPrChange w:id="1227" w:author="אופיר טל" w:date="2021-12-14T15:31:00Z">
              <w:rPr>
                <w:rStyle w:val="emailstyle17"/>
                <w:rFonts w:ascii="David" w:hAnsi="David" w:cs="David"/>
                <w:i/>
                <w:iCs/>
                <w:color w:val="auto"/>
                <w:u w:val="single"/>
                <w:rtl/>
              </w:rPr>
            </w:rPrChange>
          </w:rPr>
          <w:t xml:space="preserve">כנספח </w:t>
        </w:r>
        <w:r w:rsidRPr="00A35B76">
          <w:rPr>
            <w:rFonts w:ascii="David" w:hAnsi="David" w:cs="David"/>
            <w:i/>
            <w:iCs/>
            <w:sz w:val="24"/>
            <w:szCs w:val="24"/>
            <w:u w:val="single"/>
            <w:rtl/>
            <w:rPrChange w:id="1228" w:author="אופיר טל" w:date="2021-12-14T15:31:00Z">
              <w:rPr>
                <w:rFonts w:ascii="David" w:hAnsi="David" w:cs="David"/>
                <w:i/>
                <w:iCs/>
                <w:u w:val="single"/>
                <w:rtl/>
              </w:rPr>
            </w:rPrChange>
          </w:rPr>
          <w:t>19</w:t>
        </w:r>
        <w:r w:rsidRPr="00A35B76">
          <w:rPr>
            <w:rFonts w:ascii="David" w:hAnsi="David" w:cs="David"/>
            <w:sz w:val="24"/>
            <w:szCs w:val="24"/>
            <w:rtl/>
            <w:rPrChange w:id="1229" w:author="אופיר טל" w:date="2021-12-14T15:31:00Z">
              <w:rPr>
                <w:rFonts w:ascii="David" w:hAnsi="David" w:cs="David"/>
                <w:rtl/>
              </w:rPr>
            </w:rPrChange>
          </w:rPr>
          <w:t>.</w:t>
        </w:r>
      </w:ins>
    </w:p>
    <w:p w14:paraId="314934B6" w14:textId="7DA8DE87" w:rsidR="00191D0B" w:rsidRDefault="00191D0B" w:rsidP="00B86B04">
      <w:pPr>
        <w:pStyle w:val="11"/>
        <w:numPr>
          <w:ilvl w:val="1"/>
          <w:numId w:val="60"/>
        </w:numPr>
        <w:tabs>
          <w:tab w:val="left" w:pos="1160"/>
        </w:tabs>
        <w:spacing w:before="0" w:after="240" w:line="360" w:lineRule="auto"/>
        <w:ind w:left="1160" w:hanging="540"/>
        <w:rPr>
          <w:ins w:id="1230" w:author="אופיר טל" w:date="2021-12-14T15:30:00Z"/>
        </w:rPr>
      </w:pPr>
      <w:r w:rsidRPr="00901A33">
        <w:rPr>
          <w:rFonts w:hint="cs"/>
          <w:rtl/>
        </w:rPr>
        <w:t>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27BB4C8" w14:textId="7F5E8523" w:rsidR="00A35B76" w:rsidRPr="00901A33" w:rsidDel="00A35B76" w:rsidRDefault="00A35B76">
      <w:pPr>
        <w:pStyle w:val="11"/>
        <w:tabs>
          <w:tab w:val="left" w:pos="1160"/>
        </w:tabs>
        <w:spacing w:before="0" w:after="240" w:line="360" w:lineRule="auto"/>
        <w:ind w:left="1160" w:firstLine="0"/>
        <w:rPr>
          <w:del w:id="1231" w:author="אופיר טל" w:date="2021-12-14T15:32:00Z"/>
        </w:rPr>
        <w:pPrChange w:id="1232" w:author="אופיר טל" w:date="2021-12-14T15:30:00Z">
          <w:pPr>
            <w:pStyle w:val="11"/>
            <w:numPr>
              <w:ilvl w:val="1"/>
              <w:numId w:val="47"/>
            </w:numPr>
            <w:tabs>
              <w:tab w:val="left" w:pos="1160"/>
              <w:tab w:val="num" w:pos="1359"/>
            </w:tabs>
            <w:spacing w:before="0" w:after="240" w:line="360" w:lineRule="auto"/>
            <w:ind w:left="1160" w:right="792" w:hanging="540"/>
          </w:pPr>
        </w:pPrChange>
      </w:pPr>
    </w:p>
    <w:p w14:paraId="1E5E2031" w14:textId="760F301C" w:rsidR="00191D0B" w:rsidRDefault="00191D0B">
      <w:pPr>
        <w:pStyle w:val="11"/>
        <w:numPr>
          <w:ilvl w:val="1"/>
          <w:numId w:val="60"/>
        </w:numPr>
        <w:tabs>
          <w:tab w:val="left" w:pos="1160"/>
        </w:tabs>
        <w:spacing w:before="0" w:after="240" w:line="360" w:lineRule="auto"/>
        <w:ind w:left="1160" w:hanging="540"/>
        <w:pPrChange w:id="1233"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3BC66E42" w14:textId="52EC65AF" w:rsidR="00191D0B" w:rsidRPr="00901A33" w:rsidRDefault="00191D0B">
      <w:pPr>
        <w:pStyle w:val="11"/>
        <w:numPr>
          <w:ilvl w:val="0"/>
          <w:numId w:val="60"/>
        </w:numPr>
        <w:tabs>
          <w:tab w:val="left" w:pos="566"/>
        </w:tabs>
        <w:spacing w:before="0" w:after="240" w:line="360" w:lineRule="auto"/>
        <w:ind w:left="566"/>
        <w:pPrChange w:id="1234"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481AF631" w:rsidR="00191D0B" w:rsidRPr="00901A33" w:rsidRDefault="00EC70C9">
      <w:pPr>
        <w:pStyle w:val="11"/>
        <w:numPr>
          <w:ilvl w:val="1"/>
          <w:numId w:val="60"/>
        </w:numPr>
        <w:tabs>
          <w:tab w:val="left" w:pos="1160"/>
        </w:tabs>
        <w:spacing w:before="0" w:after="240" w:line="360" w:lineRule="auto"/>
        <w:ind w:left="1160" w:hanging="540"/>
        <w:pPrChange w:id="1235"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 xml:space="preserve">ובפרט </w:t>
      </w:r>
      <w:del w:id="1236" w:author="אופיר טל" w:date="2021-12-14T15:32:00Z">
        <w:r w:rsidR="00191D0B" w:rsidRPr="00901A33" w:rsidDel="00A35B76">
          <w:rPr>
            <w:rFonts w:hint="cs"/>
            <w:rtl/>
          </w:rPr>
          <w:delText>הליך הפיטורין הקלוקל ו</w:delText>
        </w:r>
        <w:r w:rsidRPr="00901A33" w:rsidDel="00A35B76">
          <w:rPr>
            <w:rFonts w:hint="eastAsia"/>
            <w:rtl/>
          </w:rPr>
          <w:delText>התעלמותה</w:delText>
        </w:r>
        <w:r w:rsidRPr="00901A33" w:rsidDel="00A35B76">
          <w:rPr>
            <w:rtl/>
          </w:rPr>
          <w:delText xml:space="preserve"> </w:delText>
        </w:r>
        <w:r w:rsidRPr="00901A33" w:rsidDel="00A35B76">
          <w:rPr>
            <w:rFonts w:hint="eastAsia"/>
            <w:rtl/>
          </w:rPr>
          <w:delText>המתמשכת</w:delText>
        </w:r>
        <w:r w:rsidRPr="00901A33" w:rsidDel="00A35B76">
          <w:rPr>
            <w:rtl/>
          </w:rPr>
          <w:delText xml:space="preserve"> </w:delText>
        </w:r>
        <w:r w:rsidRPr="00901A33" w:rsidDel="00A35B76">
          <w:rPr>
            <w:rFonts w:hint="eastAsia"/>
            <w:rtl/>
          </w:rPr>
          <w:delText>מפניותיו</w:delText>
        </w:r>
        <w:r w:rsidRPr="00901A33" w:rsidDel="00A35B76">
          <w:rPr>
            <w:rtl/>
          </w:rPr>
          <w:delText xml:space="preserve"> </w:delText>
        </w:r>
        <w:r w:rsidRPr="00901A33" w:rsidDel="00A35B76">
          <w:rPr>
            <w:rFonts w:hint="eastAsia"/>
            <w:rtl/>
          </w:rPr>
          <w:delText>וטיעוניו</w:delText>
        </w:r>
      </w:del>
      <w:ins w:id="1237" w:author="אופיר טל" w:date="2021-12-14T15:32:00Z">
        <w:r w:rsidR="00A35B76">
          <w:rPr>
            <w:rFonts w:hint="cs"/>
            <w:rtl/>
          </w:rPr>
          <w:t>הס</w:t>
        </w:r>
      </w:ins>
      <w:ins w:id="1238" w:author="אופיר טל" w:date="2021-12-14T15:33:00Z">
        <w:r w:rsidR="00A35B76">
          <w:rPr>
            <w:rFonts w:hint="cs"/>
            <w:rtl/>
          </w:rPr>
          <w:t>חבת הבלתי נסבלת ממש בטיפול בפניותיו של התובע, ההתעלמות מפניותיו ו/או התשובות הלא רלבנטיות</w:t>
        </w:r>
      </w:ins>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25E7CEF8" w14:textId="77777777" w:rsidR="001B0526" w:rsidRDefault="00191D0B">
      <w:pPr>
        <w:pStyle w:val="11"/>
        <w:numPr>
          <w:ilvl w:val="1"/>
          <w:numId w:val="60"/>
        </w:numPr>
        <w:tabs>
          <w:tab w:val="left" w:pos="1160"/>
        </w:tabs>
        <w:spacing w:before="0" w:after="240" w:line="360" w:lineRule="auto"/>
        <w:ind w:left="1160" w:hanging="540"/>
        <w:pPrChange w:id="1239"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p>
    <w:p w14:paraId="156282B0" w14:textId="48FBCA46" w:rsidR="00191D0B" w:rsidRPr="00901A33" w:rsidRDefault="00191D0B" w:rsidP="00A35B76">
      <w:pPr>
        <w:pStyle w:val="11"/>
        <w:tabs>
          <w:tab w:val="left" w:pos="1160"/>
        </w:tabs>
        <w:spacing w:before="0" w:after="240" w:line="360" w:lineRule="auto"/>
        <w:ind w:left="1160" w:firstLine="0"/>
      </w:pP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7A00FD2E" w14:textId="5250BCE6" w:rsidR="00A35B76" w:rsidRPr="00A35B76" w:rsidDel="00A35B76" w:rsidRDefault="00191D0B">
      <w:pPr>
        <w:rPr>
          <w:del w:id="1240" w:author="אופיר טל" w:date="2021-12-14T15:34:00Z"/>
          <w:rtl/>
          <w:rPrChange w:id="1241" w:author="אופיר טל" w:date="2021-12-14T15:33:00Z">
            <w:rPr>
              <w:del w:id="1242" w:author="אופיר טל" w:date="2021-12-14T15:34:00Z"/>
              <w:rFonts w:cs="David"/>
              <w:rtl/>
            </w:rPr>
          </w:rPrChange>
        </w:rPr>
        <w:pPrChange w:id="1243" w:author="אופיר טל" w:date="2021-12-14T15:33:00Z">
          <w:pPr>
            <w:numPr>
              <w:numId w:val="47"/>
            </w:numPr>
            <w:tabs>
              <w:tab w:val="num" w:pos="502"/>
              <w:tab w:val="left" w:pos="566"/>
              <w:tab w:val="left" w:pos="651"/>
            </w:tabs>
            <w:spacing w:after="120" w:line="360" w:lineRule="auto"/>
            <w:ind w:left="566" w:right="360" w:hanging="360"/>
            <w:jc w:val="both"/>
          </w:pPr>
        </w:pPrChange>
      </w:pPr>
      <w:del w:id="1244" w:author="אופיר טל" w:date="2021-12-14T15:34:00Z">
        <w:r w:rsidRPr="00A35B76" w:rsidDel="00A35B76">
          <w:rPr>
            <w:rFonts w:cs="David" w:hint="eastAsia"/>
            <w:b/>
            <w:bCs/>
            <w:rtl/>
            <w:rPrChange w:id="1245" w:author="אופיר טל" w:date="2021-12-14T15:33:00Z">
              <w:rPr>
                <w:rFonts w:cs="David" w:hint="eastAsia"/>
                <w:b/>
                <w:bCs/>
                <w:sz w:val="20"/>
                <w:rtl/>
              </w:rPr>
            </w:rPrChange>
          </w:rPr>
          <w:delText>הפיצוי</w:delText>
        </w:r>
        <w:r w:rsidRPr="00A35B76" w:rsidDel="00A35B76">
          <w:rPr>
            <w:rFonts w:cs="David"/>
            <w:b/>
            <w:bCs/>
            <w:rtl/>
            <w:rPrChange w:id="1246" w:author="אופיר טל" w:date="2021-12-14T15:33:00Z">
              <w:rPr>
                <w:rFonts w:cs="David"/>
                <w:b/>
                <w:bCs/>
                <w:sz w:val="20"/>
                <w:rtl/>
              </w:rPr>
            </w:rPrChange>
          </w:rPr>
          <w:delText xml:space="preserve"> </w:delText>
        </w:r>
        <w:r w:rsidRPr="00A35B76" w:rsidDel="00A35B76">
          <w:rPr>
            <w:rFonts w:cs="David" w:hint="eastAsia"/>
            <w:b/>
            <w:bCs/>
            <w:rtl/>
            <w:rPrChange w:id="1247" w:author="אופיר טל" w:date="2021-12-14T15:33:00Z">
              <w:rPr>
                <w:rFonts w:cs="David" w:hint="eastAsia"/>
                <w:b/>
                <w:bCs/>
                <w:sz w:val="20"/>
                <w:rtl/>
              </w:rPr>
            </w:rPrChange>
          </w:rPr>
          <w:delText>המגיע</w:delText>
        </w:r>
        <w:r w:rsidRPr="00A35B76" w:rsidDel="00A35B76">
          <w:rPr>
            <w:rFonts w:cs="David"/>
            <w:b/>
            <w:bCs/>
            <w:rtl/>
            <w:rPrChange w:id="1248" w:author="אופיר טל" w:date="2021-12-14T15:33:00Z">
              <w:rPr>
                <w:rFonts w:cs="David"/>
                <w:b/>
                <w:bCs/>
                <w:sz w:val="20"/>
                <w:rtl/>
              </w:rPr>
            </w:rPrChange>
          </w:rPr>
          <w:delText xml:space="preserve"> </w:delText>
        </w:r>
        <w:r w:rsidRPr="00A35B76" w:rsidDel="00A35B76">
          <w:rPr>
            <w:rFonts w:cs="David" w:hint="eastAsia"/>
            <w:b/>
            <w:bCs/>
            <w:rtl/>
            <w:rPrChange w:id="1249" w:author="אופיר טל" w:date="2021-12-14T15:33:00Z">
              <w:rPr>
                <w:rFonts w:cs="David" w:hint="eastAsia"/>
                <w:b/>
                <w:bCs/>
                <w:sz w:val="20"/>
                <w:rtl/>
              </w:rPr>
            </w:rPrChange>
          </w:rPr>
          <w:delText>לתובע</w:delText>
        </w:r>
        <w:r w:rsidRPr="00A35B76" w:rsidDel="00A35B76">
          <w:rPr>
            <w:b/>
            <w:bCs/>
            <w:rtl/>
          </w:rPr>
          <w:delText xml:space="preserve"> </w:delText>
        </w:r>
      </w:del>
    </w:p>
    <w:p w14:paraId="3C4C5248" w14:textId="7E6BAFAC" w:rsidR="00191D0B" w:rsidDel="00DF6C6E" w:rsidRDefault="00191D0B">
      <w:pPr>
        <w:numPr>
          <w:ilvl w:val="0"/>
          <w:numId w:val="60"/>
        </w:numPr>
        <w:tabs>
          <w:tab w:val="left" w:pos="566"/>
          <w:tab w:val="left" w:pos="651"/>
        </w:tabs>
        <w:spacing w:after="240" w:line="360" w:lineRule="auto"/>
        <w:ind w:left="566"/>
        <w:jc w:val="both"/>
        <w:rPr>
          <w:del w:id="1250" w:author="אביה שקורי" w:date="2021-12-02T10:10:00Z"/>
          <w:rFonts w:cs="David"/>
          <w:rtl/>
        </w:rPr>
        <w:pPrChange w:id="1251" w:author="אופיר טל" w:date="2021-12-14T15:33:00Z">
          <w:pPr>
            <w:tabs>
              <w:tab w:val="left" w:pos="566"/>
              <w:tab w:val="left" w:pos="651"/>
            </w:tabs>
            <w:spacing w:after="240" w:line="360" w:lineRule="auto"/>
            <w:ind w:left="566"/>
            <w:jc w:val="both"/>
          </w:pPr>
        </w:pPrChange>
      </w:pPr>
      <w:r w:rsidRPr="00901A33">
        <w:rPr>
          <w:rFonts w:cs="David" w:hint="cs"/>
          <w:rtl/>
        </w:rPr>
        <w:t xml:space="preserve">בנסיבות אלה זכאי התובע לפיצוי משמעותי על עגמת נפש שנגרמה לו, </w:t>
      </w:r>
      <w:del w:id="1252" w:author="אופיר טל" w:date="2021-11-30T12:53:00Z">
        <w:r w:rsidRPr="00901A33" w:rsidDel="00492DFD">
          <w:rPr>
            <w:rFonts w:cs="David" w:hint="cs"/>
            <w:rtl/>
          </w:rPr>
          <w:delText>על הפיטורים בניגוד לדין ו</w:delText>
        </w:r>
      </w:del>
      <w:r w:rsidRPr="00901A33">
        <w:rPr>
          <w:rFonts w:cs="David" w:hint="cs"/>
          <w:rtl/>
        </w:rPr>
        <w:t>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A35B76">
        <w:rPr>
          <w:rFonts w:cs="David" w:hint="eastAsia"/>
          <w:rtl/>
          <w:rPrChange w:id="1253" w:author="אופיר טל" w:date="2021-12-14T15:33:00Z">
            <w:rPr>
              <w:rFonts w:cs="David" w:hint="eastAsia"/>
              <w:b/>
              <w:bCs/>
              <w:rtl/>
            </w:rPr>
          </w:rPrChange>
        </w:rPr>
        <w:t>על</w:t>
      </w:r>
      <w:r w:rsidRPr="00A35B76">
        <w:rPr>
          <w:rFonts w:cs="David"/>
          <w:rtl/>
          <w:rPrChange w:id="1254" w:author="אופיר טל" w:date="2021-12-14T15:33:00Z">
            <w:rPr>
              <w:rFonts w:cs="David"/>
              <w:b/>
              <w:bCs/>
              <w:rtl/>
            </w:rPr>
          </w:rPrChange>
        </w:rPr>
        <w:t xml:space="preserve"> סך של </w:t>
      </w:r>
      <w:del w:id="1255" w:author="אופיר טל" w:date="2021-11-30T12:53:00Z">
        <w:r w:rsidR="00083E98" w:rsidRPr="00A35B76" w:rsidDel="00492DFD">
          <w:rPr>
            <w:rFonts w:cs="David"/>
            <w:rtl/>
            <w:rPrChange w:id="1256" w:author="אופיר טל" w:date="2021-12-14T15:33:00Z">
              <w:rPr>
                <w:rFonts w:cs="David"/>
                <w:b/>
                <w:bCs/>
                <w:rtl/>
              </w:rPr>
            </w:rPrChange>
          </w:rPr>
          <w:delText>30</w:delText>
        </w:r>
        <w:r w:rsidRPr="00A35B76" w:rsidDel="00492DFD">
          <w:rPr>
            <w:rFonts w:cs="David"/>
            <w:rtl/>
            <w:rPrChange w:id="1257" w:author="אופיר טל" w:date="2021-12-14T15:33:00Z">
              <w:rPr>
                <w:rFonts w:cs="David"/>
                <w:b/>
                <w:bCs/>
                <w:rtl/>
              </w:rPr>
            </w:rPrChange>
          </w:rPr>
          <w:delText>0</w:delText>
        </w:r>
      </w:del>
      <w:ins w:id="1258" w:author="אופיר טל" w:date="2021-11-30T12:53:00Z">
        <w:r w:rsidR="00492DFD" w:rsidRPr="00A35B76">
          <w:rPr>
            <w:rFonts w:cs="David"/>
            <w:rtl/>
            <w:rPrChange w:id="1259" w:author="אופיר טל" w:date="2021-12-14T15:33:00Z">
              <w:rPr>
                <w:rFonts w:cs="David"/>
                <w:b/>
                <w:bCs/>
                <w:rtl/>
              </w:rPr>
            </w:rPrChange>
          </w:rPr>
          <w:t>150</w:t>
        </w:r>
      </w:ins>
      <w:r w:rsidRPr="00A35B76">
        <w:rPr>
          <w:rFonts w:cs="David"/>
          <w:rtl/>
          <w:rPrChange w:id="1260" w:author="אופיר טל" w:date="2021-12-14T15:33:00Z">
            <w:rPr>
              <w:rFonts w:cs="David"/>
              <w:b/>
              <w:bCs/>
              <w:rtl/>
            </w:rPr>
          </w:rPrChange>
        </w:rPr>
        <w:t xml:space="preserve">,000 </w:t>
      </w:r>
      <w:r w:rsidRPr="00A35B76">
        <w:rPr>
          <w:rFonts w:cs="David" w:hint="eastAsia"/>
          <w:rtl/>
          <w:rPrChange w:id="1261" w:author="אופיר טל" w:date="2021-12-14T15:33:00Z">
            <w:rPr>
              <w:rFonts w:cs="David" w:hint="eastAsia"/>
              <w:b/>
              <w:bCs/>
              <w:rtl/>
            </w:rPr>
          </w:rPrChange>
        </w:rPr>
        <w:t>₪</w:t>
      </w:r>
      <w:r w:rsidRPr="00A35B76">
        <w:rPr>
          <w:rFonts w:cs="David"/>
          <w:rtl/>
          <w:rPrChange w:id="1262" w:author="אופיר טל" w:date="2021-12-14T15:33:00Z">
            <w:rPr>
              <w:rFonts w:cs="David"/>
              <w:b/>
              <w:bCs/>
              <w:rtl/>
            </w:rPr>
          </w:rPrChange>
        </w:rPr>
        <w:t xml:space="preserve"> בלבד</w:t>
      </w:r>
      <w:r w:rsidRPr="00901A33">
        <w:rPr>
          <w:rFonts w:cs="David"/>
          <w:rtl/>
        </w:rPr>
        <w:t xml:space="preserve"> (פחות </w:t>
      </w:r>
      <w:del w:id="1263" w:author="אופיר טל" w:date="2021-11-30T12:54:00Z">
        <w:r w:rsidRPr="00901A33" w:rsidDel="00492DFD">
          <w:rPr>
            <w:rFonts w:cs="David"/>
            <w:rtl/>
          </w:rPr>
          <w:delText>מ</w:delText>
        </w:r>
        <w:r w:rsidR="00083E98" w:rsidRPr="00901A33" w:rsidDel="00492DFD">
          <w:rPr>
            <w:rFonts w:cs="David" w:hint="cs"/>
            <w:rtl/>
          </w:rPr>
          <w:delText>שמונה</w:delText>
        </w:r>
        <w:r w:rsidRPr="00901A33" w:rsidDel="00492DFD">
          <w:rPr>
            <w:rFonts w:cs="David"/>
            <w:rtl/>
          </w:rPr>
          <w:delText xml:space="preserve"> </w:delText>
        </w:r>
      </w:del>
      <w:ins w:id="1264" w:author="אופיר טל" w:date="2021-11-30T12:54:00Z">
        <w:r w:rsidR="00492DFD" w:rsidRPr="00901A33">
          <w:rPr>
            <w:rFonts w:cs="David"/>
            <w:rtl/>
          </w:rPr>
          <w:t>מ</w:t>
        </w:r>
        <w:r w:rsidR="00492DFD">
          <w:rPr>
            <w:rFonts w:cs="David" w:hint="cs"/>
            <w:rtl/>
          </w:rPr>
          <w:t>ארבע</w:t>
        </w:r>
        <w:r w:rsidR="00492DFD" w:rsidRPr="00901A33">
          <w:rPr>
            <w:rFonts w:cs="David"/>
            <w:rtl/>
          </w:rPr>
          <w:t xml:space="preserve"> </w:t>
        </w:r>
      </w:ins>
      <w:r w:rsidRPr="00901A33">
        <w:rPr>
          <w:rFonts w:cs="David"/>
          <w:rtl/>
        </w:rPr>
        <w:t>משכורות).</w:t>
      </w:r>
    </w:p>
    <w:p w14:paraId="369571D2" w14:textId="213E1DBA" w:rsidR="006B25CF" w:rsidRPr="00901A33" w:rsidDel="00DF6C6E" w:rsidRDefault="006B25CF">
      <w:pPr>
        <w:numPr>
          <w:ilvl w:val="0"/>
          <w:numId w:val="60"/>
        </w:numPr>
        <w:tabs>
          <w:tab w:val="left" w:pos="566"/>
          <w:tab w:val="left" w:pos="651"/>
        </w:tabs>
        <w:spacing w:after="240" w:line="360" w:lineRule="auto"/>
        <w:ind w:left="566"/>
        <w:jc w:val="both"/>
        <w:rPr>
          <w:del w:id="1265" w:author="אביה שקורי" w:date="2021-12-02T10:10:00Z"/>
          <w:rFonts w:cs="David"/>
        </w:rPr>
        <w:pPrChange w:id="1266" w:author="אופיר טל" w:date="2021-12-14T15:33:00Z">
          <w:pPr>
            <w:tabs>
              <w:tab w:val="left" w:pos="566"/>
              <w:tab w:val="left" w:pos="651"/>
            </w:tabs>
            <w:spacing w:line="360" w:lineRule="auto"/>
            <w:ind w:left="566"/>
            <w:jc w:val="both"/>
          </w:pPr>
        </w:pPrChange>
      </w:pPr>
    </w:p>
    <w:p w14:paraId="12254102" w14:textId="431EF407" w:rsidR="0084507D" w:rsidRDefault="00506C84" w:rsidP="00A35B76">
      <w:pPr>
        <w:numPr>
          <w:ilvl w:val="0"/>
          <w:numId w:val="60"/>
        </w:numPr>
        <w:tabs>
          <w:tab w:val="left" w:pos="566"/>
          <w:tab w:val="left" w:pos="651"/>
        </w:tabs>
        <w:spacing w:after="240" w:line="360" w:lineRule="auto"/>
        <w:ind w:left="566"/>
        <w:jc w:val="both"/>
        <w:rPr>
          <w:ins w:id="1267" w:author="אופיר טל" w:date="2021-12-14T15:34:00Z"/>
          <w:rFonts w:cs="David"/>
        </w:rPr>
      </w:pPr>
      <w:r w:rsidRPr="00A35B76">
        <w:rPr>
          <w:rFonts w:cs="David" w:hint="eastAsia"/>
          <w:rtl/>
          <w:rPrChange w:id="1268" w:author="אופיר טל" w:date="2021-12-14T15:33:00Z">
            <w:rPr>
              <w:rFonts w:hint="eastAsia"/>
              <w:sz w:val="28"/>
              <w:rtl/>
              <w:lang w:eastAsia="en-US"/>
            </w:rPr>
          </w:rPrChange>
        </w:rPr>
        <w:t>סיכום</w:t>
      </w:r>
      <w:r w:rsidRPr="00A35B76">
        <w:rPr>
          <w:rFonts w:cs="David"/>
          <w:rtl/>
          <w:rPrChange w:id="1269" w:author="אופיר טל" w:date="2021-12-14T15:33:00Z">
            <w:rPr>
              <w:sz w:val="28"/>
              <w:rtl/>
              <w:lang w:eastAsia="en-US"/>
            </w:rPr>
          </w:rPrChange>
        </w:rPr>
        <w:t xml:space="preserve"> </w:t>
      </w:r>
      <w:proofErr w:type="spellStart"/>
      <w:r w:rsidRPr="00A35B76">
        <w:rPr>
          <w:rFonts w:cs="David" w:hint="eastAsia"/>
          <w:rtl/>
          <w:rPrChange w:id="1270" w:author="אופיר טל" w:date="2021-12-14T15:33:00Z">
            <w:rPr>
              <w:rFonts w:hint="eastAsia"/>
              <w:sz w:val="28"/>
              <w:rtl/>
              <w:lang w:eastAsia="en-US"/>
            </w:rPr>
          </w:rPrChange>
        </w:rPr>
        <w:t>הסעדים</w:t>
      </w:r>
      <w:proofErr w:type="spellEnd"/>
      <w:r w:rsidRPr="00A35B76">
        <w:rPr>
          <w:rFonts w:cs="David"/>
          <w:rtl/>
          <w:rPrChange w:id="1271" w:author="אופיר טל" w:date="2021-12-14T15:33:00Z">
            <w:rPr>
              <w:sz w:val="28"/>
              <w:rtl/>
              <w:lang w:eastAsia="en-US"/>
            </w:rPr>
          </w:rPrChange>
        </w:rPr>
        <w:t xml:space="preserve"> המבוקשים</w:t>
      </w:r>
    </w:p>
    <w:p w14:paraId="15848AFC" w14:textId="18D4A23E" w:rsidR="00A35B76" w:rsidRDefault="00A35B76" w:rsidP="00A35B76">
      <w:pPr>
        <w:tabs>
          <w:tab w:val="left" w:pos="566"/>
          <w:tab w:val="left" w:pos="651"/>
        </w:tabs>
        <w:spacing w:after="240" w:line="360" w:lineRule="auto"/>
        <w:ind w:left="566"/>
        <w:jc w:val="both"/>
        <w:rPr>
          <w:ins w:id="1272" w:author="אופיר טל" w:date="2021-12-14T15:34:00Z"/>
          <w:rFonts w:cs="David"/>
          <w:rtl/>
        </w:rPr>
      </w:pPr>
    </w:p>
    <w:p w14:paraId="3D9037E9" w14:textId="77777777" w:rsidR="00A35B76" w:rsidRDefault="00A35B76" w:rsidP="00A35B76">
      <w:pPr>
        <w:pStyle w:val="2"/>
        <w:numPr>
          <w:ilvl w:val="0"/>
          <w:numId w:val="18"/>
        </w:numPr>
        <w:tabs>
          <w:tab w:val="clear" w:pos="566"/>
          <w:tab w:val="left" w:pos="521"/>
        </w:tabs>
        <w:spacing w:after="120"/>
        <w:ind w:left="521"/>
        <w:rPr>
          <w:ins w:id="1273" w:author="אופיר טל" w:date="2021-12-14T15:34:00Z"/>
          <w:rtl/>
        </w:rPr>
      </w:pPr>
      <w:ins w:id="1274" w:author="אופיר טל" w:date="2021-12-14T15:34:00Z">
        <w:r>
          <w:rPr>
            <w:rFonts w:hint="cs"/>
            <w:rtl/>
          </w:rPr>
          <w:t>סיכום התביעה</w:t>
        </w:r>
      </w:ins>
    </w:p>
    <w:p w14:paraId="3060DCF2" w14:textId="4121824A" w:rsidR="00A35B76" w:rsidRPr="00A35B76" w:rsidDel="00A35B76" w:rsidRDefault="00A35B76">
      <w:pPr>
        <w:tabs>
          <w:tab w:val="left" w:pos="566"/>
          <w:tab w:val="left" w:pos="651"/>
        </w:tabs>
        <w:spacing w:after="240" w:line="360" w:lineRule="auto"/>
        <w:ind w:left="566"/>
        <w:jc w:val="both"/>
        <w:rPr>
          <w:del w:id="1275" w:author="אופיר טל" w:date="2021-12-14T15:34:00Z"/>
          <w:rPrChange w:id="1276" w:author="אופיר טל" w:date="2021-12-14T15:33:00Z">
            <w:rPr>
              <w:del w:id="1277" w:author="אופיר טל" w:date="2021-12-14T15:34:00Z"/>
              <w:sz w:val="28"/>
              <w:lang w:eastAsia="en-US"/>
            </w:rPr>
          </w:rPrChange>
        </w:rPr>
        <w:pPrChange w:id="1278" w:author="אופיר טל" w:date="2021-12-14T15:34:00Z">
          <w:pPr>
            <w:pStyle w:val="2"/>
            <w:numPr>
              <w:numId w:val="18"/>
            </w:numPr>
            <w:tabs>
              <w:tab w:val="clear" w:pos="566"/>
              <w:tab w:val="left" w:pos="521"/>
            </w:tabs>
            <w:spacing w:after="120"/>
            <w:ind w:left="521" w:hanging="360"/>
          </w:pPr>
        </w:pPrChange>
      </w:pPr>
    </w:p>
    <w:p w14:paraId="3A3BB089" w14:textId="6CF1D6A6" w:rsidR="0084507D" w:rsidRPr="00901A33" w:rsidRDefault="0084507D">
      <w:pPr>
        <w:numPr>
          <w:ilvl w:val="0"/>
          <w:numId w:val="60"/>
        </w:numPr>
        <w:tabs>
          <w:tab w:val="left" w:pos="566"/>
          <w:tab w:val="left" w:pos="651"/>
        </w:tabs>
        <w:spacing w:after="240" w:line="360" w:lineRule="auto"/>
        <w:ind w:left="566"/>
        <w:jc w:val="both"/>
        <w:rPr>
          <w:rFonts w:cs="David"/>
        </w:rPr>
        <w:pPrChange w:id="1279"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proofErr w:type="spellStart"/>
      <w:r w:rsidRPr="00901A33">
        <w:rPr>
          <w:rFonts w:cs="David" w:hint="eastAsia"/>
          <w:rtl/>
        </w:rPr>
        <w:t>הסעדים</w:t>
      </w:r>
      <w:proofErr w:type="spellEnd"/>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277D8AF9" w:rsidR="0084507D" w:rsidRPr="00901A33" w:rsidRDefault="0084507D">
      <w:pPr>
        <w:numPr>
          <w:ilvl w:val="1"/>
          <w:numId w:val="60"/>
        </w:numPr>
        <w:tabs>
          <w:tab w:val="left" w:pos="1286"/>
        </w:tabs>
        <w:spacing w:after="240" w:line="360" w:lineRule="auto"/>
        <w:ind w:left="1286"/>
        <w:jc w:val="both"/>
        <w:rPr>
          <w:rFonts w:cs="David"/>
        </w:rPr>
        <w:pPrChange w:id="1280" w:author="אופיר טל" w:date="2021-12-14T14:04:00Z">
          <w:pPr>
            <w:numPr>
              <w:ilvl w:val="1"/>
              <w:numId w:val="47"/>
            </w:numPr>
            <w:tabs>
              <w:tab w:val="left" w:pos="1286"/>
              <w:tab w:val="num" w:pos="1359"/>
            </w:tabs>
            <w:spacing w:after="240" w:line="360" w:lineRule="auto"/>
            <w:ind w:left="1286" w:right="792" w:hanging="720"/>
            <w:jc w:val="both"/>
          </w:pPr>
        </w:pPrChange>
      </w:pPr>
      <w:del w:id="1281" w:author="אופיר טל" w:date="2021-12-14T15:34:00Z">
        <w:r w:rsidRPr="00901A33" w:rsidDel="00A35B76">
          <w:rPr>
            <w:rFonts w:cs="David" w:hint="eastAsia"/>
            <w:b/>
            <w:bCs/>
            <w:rtl/>
          </w:rPr>
          <w:delText>השלמת</w:delText>
        </w:r>
        <w:r w:rsidRPr="00901A33" w:rsidDel="00A35B76">
          <w:rPr>
            <w:rFonts w:cs="David"/>
            <w:b/>
            <w:bCs/>
            <w:rtl/>
          </w:rPr>
          <w:delText xml:space="preserve"> שכר </w:delText>
        </w:r>
        <w:r w:rsidR="0062518C" w:rsidDel="00A35B76">
          <w:rPr>
            <w:rFonts w:cs="David" w:hint="cs"/>
            <w:b/>
            <w:bCs/>
            <w:rtl/>
          </w:rPr>
          <w:delText>ו</w:delText>
        </w:r>
      </w:del>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sidRPr="00A35B76">
        <w:rPr>
          <w:rStyle w:val="emailstyle17"/>
          <w:rFonts w:cs="David"/>
          <w:b/>
          <w:bCs/>
          <w:color w:val="auto"/>
          <w:sz w:val="22"/>
          <w:highlight w:val="yellow"/>
          <w:u w:val="single"/>
          <w:rtl/>
          <w:rPrChange w:id="1282" w:author="אופיר טל" w:date="2021-12-14T15:34:00Z">
            <w:rPr>
              <w:rStyle w:val="emailstyle17"/>
              <w:rFonts w:cs="David"/>
              <w:b/>
              <w:bCs/>
              <w:color w:val="auto"/>
              <w:sz w:val="22"/>
              <w:u w:val="single"/>
              <w:rtl/>
            </w:rPr>
          </w:rPrChange>
        </w:rPr>
        <w:t>1,303,692</w:t>
      </w:r>
      <w:r w:rsidR="00F01D59" w:rsidRPr="00A35B76">
        <w:rPr>
          <w:rStyle w:val="emailstyle17"/>
          <w:rFonts w:cs="David"/>
          <w:b/>
          <w:bCs/>
          <w:color w:val="auto"/>
          <w:sz w:val="22"/>
          <w:highlight w:val="yellow"/>
          <w:u w:val="single"/>
          <w:rtl/>
          <w:rPrChange w:id="1283" w:author="אופיר טל" w:date="2021-12-14T15:34:00Z">
            <w:rPr>
              <w:rStyle w:val="emailstyle17"/>
              <w:rFonts w:cs="David"/>
              <w:b/>
              <w:bCs/>
              <w:color w:val="auto"/>
              <w:sz w:val="22"/>
              <w:u w:val="single"/>
              <w:rtl/>
            </w:rPr>
          </w:rPrChange>
        </w:rPr>
        <w:t xml:space="preserve"> </w:t>
      </w:r>
      <w:r w:rsidRPr="00A35B76">
        <w:rPr>
          <w:rFonts w:cs="David"/>
          <w:b/>
          <w:bCs/>
          <w:highlight w:val="yellow"/>
          <w:u w:val="single"/>
          <w:rtl/>
          <w:rPrChange w:id="1284" w:author="אופיר טל" w:date="2021-12-14T15:34:00Z">
            <w:rPr>
              <w:rFonts w:cs="David"/>
              <w:b/>
              <w:bCs/>
              <w:u w:val="single"/>
              <w:rtl/>
            </w:rPr>
          </w:rPrChange>
        </w:rPr>
        <w:t>₪</w:t>
      </w:r>
      <w:r w:rsidR="00F01D59" w:rsidRPr="00A35B76">
        <w:rPr>
          <w:rFonts w:cs="David"/>
          <w:highlight w:val="yellow"/>
          <w:rtl/>
          <w:rPrChange w:id="1285" w:author="אופיר טל" w:date="2021-12-14T15:34:00Z">
            <w:rPr>
              <w:rFonts w:cs="David"/>
              <w:rtl/>
            </w:rPr>
          </w:rPrChange>
        </w:rPr>
        <w:t>;</w:t>
      </w:r>
    </w:p>
    <w:p w14:paraId="0275167F" w14:textId="7297FD7C" w:rsidR="0049482F" w:rsidRPr="00901A33" w:rsidRDefault="0049482F">
      <w:pPr>
        <w:numPr>
          <w:ilvl w:val="1"/>
          <w:numId w:val="60"/>
        </w:numPr>
        <w:tabs>
          <w:tab w:val="left" w:pos="1286"/>
        </w:tabs>
        <w:spacing w:after="240" w:line="360" w:lineRule="auto"/>
        <w:ind w:left="1286"/>
        <w:jc w:val="both"/>
        <w:rPr>
          <w:rFonts w:ascii="David" w:hAnsi="David" w:cs="David"/>
        </w:rPr>
        <w:pPrChange w:id="1286" w:author="אופיר טל" w:date="2021-12-14T14:04:00Z">
          <w:pPr>
            <w:numPr>
              <w:ilvl w:val="1"/>
              <w:numId w:val="47"/>
            </w:numPr>
            <w:tabs>
              <w:tab w:val="left" w:pos="1286"/>
              <w:tab w:val="num" w:pos="1359"/>
            </w:tabs>
            <w:spacing w:after="240" w:line="360" w:lineRule="auto"/>
            <w:ind w:left="1286" w:right="792" w:hanging="720"/>
            <w:jc w:val="both"/>
          </w:pPr>
        </w:pPrChange>
      </w:pPr>
      <w:r w:rsidRPr="00901A33">
        <w:rPr>
          <w:rFonts w:ascii="David" w:hAnsi="David" w:cs="David" w:hint="eastAsia"/>
          <w:b/>
          <w:bCs/>
          <w:rtl/>
        </w:rPr>
        <w:lastRenderedPageBreak/>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35EC684C" w:rsidR="0084507D" w:rsidRDefault="0062518C">
      <w:pPr>
        <w:numPr>
          <w:ilvl w:val="1"/>
          <w:numId w:val="60"/>
        </w:numPr>
        <w:tabs>
          <w:tab w:val="left" w:pos="1286"/>
        </w:tabs>
        <w:spacing w:after="240" w:line="360" w:lineRule="auto"/>
        <w:ind w:left="1286"/>
        <w:jc w:val="both"/>
        <w:rPr>
          <w:rFonts w:cs="David"/>
          <w:b/>
          <w:bCs/>
        </w:rPr>
        <w:pPrChange w:id="1287" w:author="אופיר טל" w:date="2021-12-14T14:04:00Z">
          <w:pPr>
            <w:numPr>
              <w:ilvl w:val="1"/>
              <w:numId w:val="47"/>
            </w:numPr>
            <w:tabs>
              <w:tab w:val="left" w:pos="1286"/>
              <w:tab w:val="num" w:pos="1359"/>
            </w:tabs>
            <w:spacing w:after="240" w:line="360" w:lineRule="auto"/>
            <w:ind w:left="1286" w:right="792" w:hanging="720"/>
            <w:jc w:val="both"/>
          </w:pPr>
        </w:pPrChange>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del w:id="1288" w:author="אופיר טל" w:date="2021-11-30T12:55:00Z">
        <w:r w:rsidR="00083E98" w:rsidRPr="00901A33" w:rsidDel="00492DFD">
          <w:rPr>
            <w:rFonts w:cs="David"/>
            <w:b/>
            <w:bCs/>
            <w:u w:val="single"/>
            <w:rtl/>
          </w:rPr>
          <w:delText>300</w:delText>
        </w:r>
      </w:del>
      <w:ins w:id="1289" w:author="אופיר טל" w:date="2021-11-30T12:55:00Z">
        <w:r w:rsidR="00492DFD">
          <w:rPr>
            <w:rFonts w:cs="David" w:hint="cs"/>
            <w:b/>
            <w:bCs/>
            <w:u w:val="single"/>
            <w:rtl/>
          </w:rPr>
          <w:t>15</w:t>
        </w:r>
        <w:r w:rsidR="00492DFD" w:rsidRPr="00901A33">
          <w:rPr>
            <w:rFonts w:cs="David"/>
            <w:b/>
            <w:bCs/>
            <w:u w:val="single"/>
            <w:rtl/>
          </w:rPr>
          <w:t>0</w:t>
        </w:r>
      </w:ins>
      <w:r w:rsidR="00083E98" w:rsidRPr="00901A33">
        <w:rPr>
          <w:rFonts w:cs="David"/>
          <w:b/>
          <w:bCs/>
          <w:u w:val="single"/>
          <w:rtl/>
        </w:rPr>
        <w:t xml:space="preserve">,000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pPr>
        <w:numPr>
          <w:ilvl w:val="0"/>
          <w:numId w:val="60"/>
        </w:numPr>
        <w:tabs>
          <w:tab w:val="left" w:pos="566"/>
          <w:tab w:val="left" w:pos="651"/>
        </w:tabs>
        <w:spacing w:after="240" w:line="360" w:lineRule="auto"/>
        <w:ind w:left="566"/>
        <w:jc w:val="both"/>
        <w:rPr>
          <w:rFonts w:cs="David"/>
        </w:rPr>
        <w:pPrChange w:id="1290"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w:t>
      </w:r>
      <w:proofErr w:type="spellStart"/>
      <w:r w:rsidR="006E7D6C" w:rsidRPr="00901A33">
        <w:rPr>
          <w:rFonts w:cs="David" w:hint="cs"/>
          <w:rtl/>
        </w:rPr>
        <w:t>היתה</w:t>
      </w:r>
      <w:proofErr w:type="spellEnd"/>
      <w:r w:rsidR="006E7D6C" w:rsidRPr="00901A33">
        <w:rPr>
          <w:rFonts w:cs="David" w:hint="cs"/>
          <w:rtl/>
        </w:rPr>
        <w:t xml:space="preserve"> בירושלים</w:t>
      </w:r>
      <w:r w:rsidR="00086BC0" w:rsidRPr="00901A33">
        <w:rPr>
          <w:rFonts w:cs="David" w:hint="cs"/>
          <w:rtl/>
        </w:rPr>
        <w:t>.</w:t>
      </w:r>
    </w:p>
    <w:p w14:paraId="16DA9C9A" w14:textId="77777777" w:rsidR="00F11C5A" w:rsidRPr="003B377B" w:rsidRDefault="00F11C5A" w:rsidP="00A35B76">
      <w:pPr>
        <w:pStyle w:val="30"/>
        <w:spacing w:after="240"/>
        <w:rPr>
          <w:rtl/>
        </w:rPr>
      </w:pPr>
    </w:p>
    <w:p w14:paraId="27B78C9C" w14:textId="77777777" w:rsidR="001B0526" w:rsidRDefault="00083E98">
      <w:pPr>
        <w:pStyle w:val="30"/>
        <w:spacing w:after="240"/>
        <w:rPr>
          <w:rtl/>
        </w:rPr>
        <w:pPrChange w:id="1291" w:author="אופיר טל" w:date="2021-12-14T14:04:00Z">
          <w:pPr>
            <w:pStyle w:val="30"/>
            <w:spacing w:after="240"/>
          </w:pPr>
        </w:pPrChange>
      </w:pPr>
      <w:r w:rsidRPr="00901A33">
        <w:rPr>
          <w:rtl/>
        </w:rPr>
        <w:tab/>
      </w:r>
      <w:r w:rsidR="0092613E" w:rsidRPr="00901A33">
        <w:rPr>
          <w:rFonts w:hint="cs"/>
          <w:rtl/>
        </w:rPr>
        <w:t xml:space="preserve">אשר על כן, מתבקש בית הדין הנכבד לקבל את כתב תביעה זה </w:t>
      </w:r>
      <w:proofErr w:type="spellStart"/>
      <w:r w:rsidRPr="00901A33">
        <w:rPr>
          <w:rFonts w:hint="cs"/>
          <w:rtl/>
        </w:rPr>
        <w:t>ליתן</w:t>
      </w:r>
      <w:proofErr w:type="spellEnd"/>
      <w:r w:rsidRPr="00901A33">
        <w:rPr>
          <w:rFonts w:hint="cs"/>
          <w:rtl/>
        </w:rPr>
        <w:t xml:space="preserve"> את </w:t>
      </w:r>
      <w:proofErr w:type="spellStart"/>
      <w:r w:rsidRPr="00901A33">
        <w:rPr>
          <w:rFonts w:hint="cs"/>
          <w:rtl/>
        </w:rPr>
        <w:t>הסעדים</w:t>
      </w:r>
      <w:proofErr w:type="spellEnd"/>
      <w:r w:rsidRPr="00901A33">
        <w:rPr>
          <w:rFonts w:hint="cs"/>
          <w:rtl/>
        </w:rPr>
        <w:t xml:space="preserve">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w:t>
      </w:r>
      <w:proofErr w:type="spellStart"/>
      <w:r w:rsidR="0092613E" w:rsidRPr="00901A33">
        <w:rPr>
          <w:rFonts w:hint="cs"/>
          <w:rtl/>
        </w:rPr>
        <w:t>הסעדים</w:t>
      </w:r>
      <w:proofErr w:type="spellEnd"/>
      <w:r w:rsidR="0092613E" w:rsidRPr="00901A33">
        <w:rPr>
          <w:rFonts w:hint="cs"/>
          <w:rtl/>
        </w:rPr>
        <w:t xml:space="preserve"> כמפורט בכתב התביעה</w:t>
      </w:r>
      <w:r w:rsidR="005252F7" w:rsidRPr="00901A33">
        <w:rPr>
          <w:rFonts w:hint="cs"/>
          <w:rtl/>
        </w:rPr>
        <w:t xml:space="preserve">, בצירוף הפרשי הצמדה </w:t>
      </w:r>
      <w:proofErr w:type="spellStart"/>
      <w:r w:rsidR="005252F7" w:rsidRPr="00901A33">
        <w:rPr>
          <w:rFonts w:hint="cs"/>
          <w:rtl/>
        </w:rPr>
        <w:t>ורבית</w:t>
      </w:r>
      <w:proofErr w:type="spellEnd"/>
      <w:r w:rsidR="005252F7" w:rsidRPr="00901A33">
        <w:rPr>
          <w:rFonts w:hint="cs"/>
          <w:rtl/>
        </w:rPr>
        <w:t xml:space="preserve"> כחוק</w:t>
      </w:r>
      <w:r w:rsidR="0092613E" w:rsidRPr="00901A33">
        <w:rPr>
          <w:rFonts w:hint="cs"/>
          <w:rtl/>
        </w:rPr>
        <w:t xml:space="preserve">. </w:t>
      </w:r>
    </w:p>
    <w:p w14:paraId="0FBEBC2E" w14:textId="77F20FB9" w:rsidR="009B48BB" w:rsidRPr="00901A33" w:rsidRDefault="001B0526">
      <w:pPr>
        <w:pStyle w:val="30"/>
        <w:spacing w:after="240"/>
        <w:pPrChange w:id="1292" w:author="אופיר טל" w:date="2021-12-14T14:04:00Z">
          <w:pPr>
            <w:pStyle w:val="30"/>
            <w:spacing w:after="240"/>
          </w:pPr>
        </w:pPrChange>
      </w:pPr>
      <w:r>
        <w:rPr>
          <w:rtl/>
        </w:rPr>
        <w:tab/>
      </w:r>
      <w:r w:rsidR="0092613E" w:rsidRPr="00901A33">
        <w:rPr>
          <w:rFonts w:hint="cs"/>
          <w:rtl/>
        </w:rPr>
        <w:t xml:space="preserve">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74177920" w14:textId="77777777" w:rsidR="00F01D59" w:rsidRDefault="00F01D59" w:rsidP="00A35B76">
      <w:pPr>
        <w:pStyle w:val="22"/>
        <w:tabs>
          <w:tab w:val="center" w:pos="-2268"/>
          <w:tab w:val="left" w:pos="631"/>
        </w:tabs>
        <w:spacing w:before="120"/>
        <w:ind w:left="0" w:right="0" w:firstLine="0"/>
        <w:rPr>
          <w:b/>
          <w:bCs/>
          <w:noProof w:val="0"/>
          <w:rtl/>
        </w:rPr>
      </w:pPr>
    </w:p>
    <w:p w14:paraId="7DDA731F" w14:textId="569FD8C3" w:rsidR="00F11C5A" w:rsidRDefault="00B42DBB">
      <w:pPr>
        <w:pStyle w:val="22"/>
        <w:tabs>
          <w:tab w:val="center" w:pos="-2268"/>
          <w:tab w:val="left" w:pos="631"/>
        </w:tabs>
        <w:spacing w:before="120"/>
        <w:ind w:left="0" w:right="0" w:firstLine="0"/>
        <w:rPr>
          <w:b/>
          <w:bCs/>
          <w:noProof w:val="0"/>
          <w:rtl/>
        </w:rPr>
        <w:pPrChange w:id="1293" w:author="אופיר טל" w:date="2021-12-14T14:04:00Z">
          <w:pPr>
            <w:pStyle w:val="22"/>
            <w:tabs>
              <w:tab w:val="center" w:pos="-2268"/>
              <w:tab w:val="left" w:pos="631"/>
            </w:tabs>
            <w:spacing w:before="120"/>
            <w:ind w:left="0" w:right="0" w:firstLine="0"/>
          </w:pPr>
        </w:pPrChange>
      </w:pPr>
      <w:r w:rsidRPr="00901A33">
        <w:rPr>
          <w:b/>
          <w:bCs/>
          <w:noProof w:val="0"/>
          <w:rtl/>
        </w:rPr>
        <w:t xml:space="preserve">ירושלים, היום, </w:t>
      </w:r>
      <w:del w:id="1294" w:author="אופיר טל" w:date="2021-12-14T14:04:00Z">
        <w:r w:rsidR="00F11C5A" w:rsidDel="00B86B04">
          <w:rPr>
            <w:rFonts w:hint="cs"/>
            <w:b/>
            <w:bCs/>
            <w:noProof w:val="0"/>
            <w:rtl/>
          </w:rPr>
          <w:delText xml:space="preserve">3 </w:delText>
        </w:r>
      </w:del>
      <w:ins w:id="1295" w:author="אופיר טל" w:date="2021-12-14T14:04:00Z">
        <w:r w:rsidR="00B86B04">
          <w:rPr>
            <w:rFonts w:hint="cs"/>
            <w:b/>
            <w:bCs/>
            <w:noProof w:val="0"/>
            <w:rtl/>
          </w:rPr>
          <w:t xml:space="preserve">__ </w:t>
        </w:r>
      </w:ins>
      <w:del w:id="1296" w:author="אופיר טל" w:date="2021-12-14T14:04:00Z">
        <w:r w:rsidR="00F11C5A" w:rsidDel="00B86B04">
          <w:rPr>
            <w:rFonts w:hint="cs"/>
            <w:b/>
            <w:bCs/>
            <w:noProof w:val="0"/>
            <w:rtl/>
          </w:rPr>
          <w:delText>באוקטובר</w:delText>
        </w:r>
        <w:r w:rsidR="00903EDA" w:rsidRPr="00901A33" w:rsidDel="00B86B04">
          <w:rPr>
            <w:rFonts w:hint="cs"/>
            <w:b/>
            <w:bCs/>
            <w:noProof w:val="0"/>
            <w:rtl/>
          </w:rPr>
          <w:delText xml:space="preserve"> </w:delText>
        </w:r>
      </w:del>
      <w:ins w:id="1297" w:author="אופיר טל" w:date="2021-12-14T14:04:00Z">
        <w:r w:rsidR="00B86B04">
          <w:rPr>
            <w:rFonts w:hint="cs"/>
            <w:b/>
            <w:bCs/>
            <w:noProof w:val="0"/>
            <w:rtl/>
          </w:rPr>
          <w:t>בדצמבר</w:t>
        </w:r>
        <w:r w:rsidR="00B86B04" w:rsidRPr="00901A33">
          <w:rPr>
            <w:rFonts w:hint="cs"/>
            <w:b/>
            <w:bCs/>
            <w:noProof w:val="0"/>
            <w:rtl/>
          </w:rPr>
          <w:t xml:space="preserve"> </w:t>
        </w:r>
      </w:ins>
      <w:r w:rsidRPr="00901A33">
        <w:rPr>
          <w:rFonts w:hint="cs"/>
          <w:b/>
          <w:bCs/>
          <w:noProof w:val="0"/>
          <w:rtl/>
        </w:rPr>
        <w:t>20</w:t>
      </w:r>
      <w:del w:id="1298" w:author="אופיר טל" w:date="2021-12-14T14:04:00Z">
        <w:r w:rsidRPr="00901A33" w:rsidDel="00B86B04">
          <w:rPr>
            <w:rFonts w:hint="cs"/>
            <w:b/>
            <w:bCs/>
            <w:noProof w:val="0"/>
            <w:rtl/>
          </w:rPr>
          <w:delText>1</w:delText>
        </w:r>
      </w:del>
      <w:ins w:id="1299" w:author="אופיר טל" w:date="2021-12-14T14:04:00Z">
        <w:r w:rsidR="00B86B04">
          <w:rPr>
            <w:rFonts w:hint="cs"/>
            <w:b/>
            <w:bCs/>
            <w:noProof w:val="0"/>
            <w:rtl/>
          </w:rPr>
          <w:t>2</w:t>
        </w:r>
      </w:ins>
      <w:del w:id="1300" w:author="אופיר טל" w:date="2021-12-14T14:04:00Z">
        <w:r w:rsidRPr="00901A33" w:rsidDel="00B86B04">
          <w:rPr>
            <w:rFonts w:hint="cs"/>
            <w:b/>
            <w:bCs/>
            <w:noProof w:val="0"/>
            <w:rtl/>
          </w:rPr>
          <w:delText>9</w:delText>
        </w:r>
      </w:del>
      <w:ins w:id="1301" w:author="אופיר טל" w:date="2021-12-14T14:04:00Z">
        <w:r w:rsidR="00B86B04">
          <w:rPr>
            <w:rFonts w:hint="cs"/>
            <w:b/>
            <w:bCs/>
            <w:noProof w:val="0"/>
            <w:rtl/>
          </w:rPr>
          <w:t>1</w:t>
        </w:r>
      </w:ins>
      <w:r w:rsidRPr="00901A33">
        <w:rPr>
          <w:rFonts w:hint="cs"/>
          <w:b/>
          <w:bCs/>
          <w:noProof w:val="0"/>
          <w:rtl/>
        </w:rPr>
        <w:t>.</w:t>
      </w:r>
    </w:p>
    <w:p w14:paraId="54AAD195" w14:textId="77777777" w:rsidR="00B42DBB" w:rsidRPr="00901A33" w:rsidRDefault="00B42DBB" w:rsidP="00A35B76">
      <w:pPr>
        <w:pStyle w:val="22"/>
        <w:tabs>
          <w:tab w:val="center" w:pos="-2268"/>
          <w:tab w:val="left" w:pos="631"/>
        </w:tabs>
        <w:spacing w:before="0"/>
        <w:ind w:left="509" w:right="0"/>
        <w:rPr>
          <w:b/>
          <w:bCs/>
          <w:noProof w:val="0"/>
          <w:rtl/>
        </w:rPr>
      </w:pPr>
    </w:p>
    <w:p w14:paraId="38371C51" w14:textId="77777777" w:rsidR="00B42DBB" w:rsidRPr="00901A33" w:rsidRDefault="00B42DBB">
      <w:pPr>
        <w:pStyle w:val="22"/>
        <w:tabs>
          <w:tab w:val="center" w:pos="-2268"/>
          <w:tab w:val="left" w:pos="631"/>
        </w:tabs>
        <w:spacing w:before="0"/>
        <w:ind w:left="509" w:right="0"/>
        <w:rPr>
          <w:noProof w:val="0"/>
          <w:rtl/>
        </w:rPr>
        <w:pPrChange w:id="1302" w:author="אופיר טל" w:date="2021-12-14T14:04:00Z">
          <w:pPr>
            <w:pStyle w:val="22"/>
            <w:tabs>
              <w:tab w:val="center" w:pos="-2268"/>
              <w:tab w:val="left" w:pos="631"/>
            </w:tabs>
            <w:spacing w:before="0"/>
            <w:ind w:left="509" w:right="0"/>
          </w:pPr>
        </w:pPrChange>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w:t>
      </w:r>
      <w:proofErr w:type="spellStart"/>
      <w:r w:rsidRPr="00901A33">
        <w:rPr>
          <w:rFonts w:hint="cs"/>
          <w:noProof w:val="0"/>
          <w:rtl/>
        </w:rPr>
        <w:t>קדרי</w:t>
      </w:r>
      <w:proofErr w:type="spellEnd"/>
      <w:r w:rsidRPr="00901A33">
        <w:rPr>
          <w:rFonts w:hint="cs"/>
          <w:noProof w:val="0"/>
          <w:rtl/>
        </w:rPr>
        <w:t>,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6AB94" w14:textId="77777777" w:rsidR="000A5833" w:rsidRDefault="000A5833">
      <w:r>
        <w:separator/>
      </w:r>
    </w:p>
  </w:endnote>
  <w:endnote w:type="continuationSeparator" w:id="0">
    <w:p w14:paraId="1966EEAD" w14:textId="77777777" w:rsidR="000A5833" w:rsidRDefault="000A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E2EE2" w14:textId="77777777" w:rsidR="000A5833" w:rsidRDefault="000A5833">
      <w:r>
        <w:separator/>
      </w:r>
    </w:p>
  </w:footnote>
  <w:footnote w:type="continuationSeparator" w:id="0">
    <w:p w14:paraId="475D94D8" w14:textId="77777777" w:rsidR="000A5833" w:rsidRDefault="000A58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C317C" w:rsidRDefault="00CC317C"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C317C" w:rsidRDefault="00CC317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C317C" w:rsidRDefault="00CC317C"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C858DA">
      <w:rPr>
        <w:rStyle w:val="ab"/>
        <w:noProof/>
        <w:rtl/>
      </w:rPr>
      <w:t>15</w:t>
    </w:r>
    <w:r>
      <w:rPr>
        <w:rStyle w:val="ab"/>
        <w:rtl/>
      </w:rPr>
      <w:fldChar w:fldCharType="end"/>
    </w:r>
  </w:p>
  <w:p w14:paraId="7884F950" w14:textId="77777777" w:rsidR="00CC317C" w:rsidRDefault="00CC317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7E9"/>
    <w:multiLevelType w:val="hybridMultilevel"/>
    <w:tmpl w:val="EDD6C91E"/>
    <w:lvl w:ilvl="0" w:tplc="21ECE656">
      <w:start w:val="45"/>
      <w:numFmt w:val="bullet"/>
      <w:lvlText w:val=""/>
      <w:lvlJc w:val="left"/>
      <w:pPr>
        <w:ind w:left="1520" w:hanging="360"/>
      </w:pPr>
      <w:rPr>
        <w:rFonts w:ascii="Symbol" w:eastAsia="Times New Roman" w:hAnsi="Symbol" w:cs="David"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2"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3" w15:restartNumberingAfterBreak="0">
    <w:nsid w:val="067568D4"/>
    <w:multiLevelType w:val="multilevel"/>
    <w:tmpl w:val="D298B546"/>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5"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6"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7"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8"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0"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644"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2" w15:restartNumberingAfterBreak="0">
    <w:nsid w:val="1A445DBA"/>
    <w:multiLevelType w:val="multilevel"/>
    <w:tmpl w:val="D0921F52"/>
    <w:lvl w:ilvl="0">
      <w:start w:val="48"/>
      <w:numFmt w:val="decimal"/>
      <w:lvlText w:val="%1."/>
      <w:lvlJc w:val="left"/>
      <w:pPr>
        <w:ind w:left="360" w:hanging="360"/>
      </w:pPr>
      <w:rPr>
        <w:rFonts w:ascii="David" w:hAnsi="David" w:hint="default"/>
      </w:rPr>
    </w:lvl>
    <w:lvl w:ilvl="1">
      <w:start w:val="1"/>
      <w:numFmt w:val="decimal"/>
      <w:lvlText w:val="%1.%2."/>
      <w:lvlJc w:val="left"/>
      <w:pPr>
        <w:ind w:left="1080" w:hanging="360"/>
      </w:pPr>
      <w:rPr>
        <w:rFonts w:ascii="David" w:hAnsi="David" w:hint="default"/>
      </w:rPr>
    </w:lvl>
    <w:lvl w:ilvl="2">
      <w:start w:val="1"/>
      <w:numFmt w:val="decimal"/>
      <w:lvlText w:val="%1.%2.%3."/>
      <w:lvlJc w:val="left"/>
      <w:pPr>
        <w:ind w:left="2160" w:hanging="720"/>
      </w:pPr>
      <w:rPr>
        <w:rFonts w:ascii="David" w:hAnsi="David" w:hint="default"/>
      </w:rPr>
    </w:lvl>
    <w:lvl w:ilvl="3">
      <w:start w:val="1"/>
      <w:numFmt w:val="decimal"/>
      <w:lvlText w:val="%1.%2.%3.%4."/>
      <w:lvlJc w:val="left"/>
      <w:pPr>
        <w:ind w:left="2880" w:hanging="720"/>
      </w:pPr>
      <w:rPr>
        <w:rFonts w:ascii="David" w:hAnsi="David" w:hint="default"/>
      </w:rPr>
    </w:lvl>
    <w:lvl w:ilvl="4">
      <w:start w:val="1"/>
      <w:numFmt w:val="decimal"/>
      <w:lvlText w:val="%1.%2.%3.%4.%5."/>
      <w:lvlJc w:val="left"/>
      <w:pPr>
        <w:ind w:left="3960" w:hanging="1080"/>
      </w:pPr>
      <w:rPr>
        <w:rFonts w:ascii="David" w:hAnsi="David" w:hint="default"/>
      </w:rPr>
    </w:lvl>
    <w:lvl w:ilvl="5">
      <w:start w:val="1"/>
      <w:numFmt w:val="decimal"/>
      <w:lvlText w:val="%1.%2.%3.%4.%5.%6."/>
      <w:lvlJc w:val="left"/>
      <w:pPr>
        <w:ind w:left="4680" w:hanging="1080"/>
      </w:pPr>
      <w:rPr>
        <w:rFonts w:ascii="David" w:hAnsi="David" w:hint="default"/>
      </w:rPr>
    </w:lvl>
    <w:lvl w:ilvl="6">
      <w:start w:val="1"/>
      <w:numFmt w:val="decimal"/>
      <w:lvlText w:val="%1.%2.%3.%4.%5.%6.%7."/>
      <w:lvlJc w:val="left"/>
      <w:pPr>
        <w:ind w:left="5760" w:hanging="1440"/>
      </w:pPr>
      <w:rPr>
        <w:rFonts w:ascii="David" w:hAnsi="David" w:hint="default"/>
      </w:rPr>
    </w:lvl>
    <w:lvl w:ilvl="7">
      <w:start w:val="1"/>
      <w:numFmt w:val="decimal"/>
      <w:lvlText w:val="%1.%2.%3.%4.%5.%6.%7.%8."/>
      <w:lvlJc w:val="left"/>
      <w:pPr>
        <w:ind w:left="6480" w:hanging="1440"/>
      </w:pPr>
      <w:rPr>
        <w:rFonts w:ascii="David" w:hAnsi="David" w:hint="default"/>
      </w:rPr>
    </w:lvl>
    <w:lvl w:ilvl="8">
      <w:start w:val="1"/>
      <w:numFmt w:val="decimal"/>
      <w:lvlText w:val="%1.%2.%3.%4.%5.%6.%7.%8.%9."/>
      <w:lvlJc w:val="left"/>
      <w:pPr>
        <w:ind w:left="7200" w:hanging="1440"/>
      </w:pPr>
      <w:rPr>
        <w:rFonts w:ascii="David" w:hAnsi="David" w:hint="default"/>
      </w:rPr>
    </w:lvl>
  </w:abstractNum>
  <w:abstractNum w:abstractNumId="13"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5"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6" w15:restartNumberingAfterBreak="0">
    <w:nsid w:val="25D81A8F"/>
    <w:multiLevelType w:val="hybridMultilevel"/>
    <w:tmpl w:val="F61A0AC2"/>
    <w:lvl w:ilvl="0" w:tplc="156A06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153C2C"/>
    <w:multiLevelType w:val="hybridMultilevel"/>
    <w:tmpl w:val="867A8BE4"/>
    <w:lvl w:ilvl="0" w:tplc="3F724926">
      <w:start w:val="45"/>
      <w:numFmt w:val="bullet"/>
      <w:lvlText w:val=""/>
      <w:lvlJc w:val="left"/>
      <w:pPr>
        <w:ind w:left="1080" w:hanging="360"/>
      </w:pPr>
      <w:rPr>
        <w:rFonts w:ascii="Symbol" w:eastAsia="Times New Roman"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9" w15:restartNumberingAfterBreak="0">
    <w:nsid w:val="28E16817"/>
    <w:multiLevelType w:val="hybridMultilevel"/>
    <w:tmpl w:val="CBA0729A"/>
    <w:lvl w:ilvl="0" w:tplc="690C6CA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20"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1"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2" w15:restartNumberingAfterBreak="0">
    <w:nsid w:val="35A66C0F"/>
    <w:multiLevelType w:val="multilevel"/>
    <w:tmpl w:val="811A27D0"/>
    <w:lvl w:ilvl="0">
      <w:start w:val="48"/>
      <w:numFmt w:val="decimal"/>
      <w:lvlText w:val="%1"/>
      <w:lvlJc w:val="left"/>
      <w:pPr>
        <w:ind w:left="360" w:hanging="360"/>
      </w:pPr>
      <w:rPr>
        <w:rFonts w:hint="default"/>
        <w:sz w:val="24"/>
      </w:rPr>
    </w:lvl>
    <w:lvl w:ilvl="1">
      <w:start w:val="2"/>
      <w:numFmt w:val="decimal"/>
      <w:lvlText w:val="%1.%2"/>
      <w:lvlJc w:val="left"/>
      <w:pPr>
        <w:ind w:left="927" w:hanging="360"/>
      </w:pPr>
      <w:rPr>
        <w:rFonts w:hint="default"/>
        <w:sz w:val="24"/>
      </w:rPr>
    </w:lvl>
    <w:lvl w:ilvl="2">
      <w:start w:val="1"/>
      <w:numFmt w:val="decimal"/>
      <w:lvlText w:val="%1.%2.%3"/>
      <w:lvlJc w:val="left"/>
      <w:pPr>
        <w:ind w:left="1110" w:hanging="720"/>
      </w:pPr>
      <w:rPr>
        <w:rFonts w:hint="default"/>
        <w:sz w:val="24"/>
      </w:rPr>
    </w:lvl>
    <w:lvl w:ilvl="3">
      <w:start w:val="1"/>
      <w:numFmt w:val="decimal"/>
      <w:lvlText w:val="%1.%2.%3.%4"/>
      <w:lvlJc w:val="left"/>
      <w:pPr>
        <w:ind w:left="1305" w:hanging="720"/>
      </w:pPr>
      <w:rPr>
        <w:rFonts w:hint="default"/>
        <w:sz w:val="24"/>
      </w:rPr>
    </w:lvl>
    <w:lvl w:ilvl="4">
      <w:start w:val="1"/>
      <w:numFmt w:val="decimal"/>
      <w:lvlText w:val="%1.%2.%3.%4.%5"/>
      <w:lvlJc w:val="left"/>
      <w:pPr>
        <w:ind w:left="1860" w:hanging="1080"/>
      </w:pPr>
      <w:rPr>
        <w:rFonts w:hint="default"/>
        <w:sz w:val="24"/>
      </w:rPr>
    </w:lvl>
    <w:lvl w:ilvl="5">
      <w:start w:val="1"/>
      <w:numFmt w:val="decimal"/>
      <w:lvlText w:val="%1.%2.%3.%4.%5.%6"/>
      <w:lvlJc w:val="left"/>
      <w:pPr>
        <w:ind w:left="2055" w:hanging="1080"/>
      </w:pPr>
      <w:rPr>
        <w:rFonts w:hint="default"/>
        <w:sz w:val="24"/>
      </w:rPr>
    </w:lvl>
    <w:lvl w:ilvl="6">
      <w:start w:val="1"/>
      <w:numFmt w:val="decimal"/>
      <w:lvlText w:val="%1.%2.%3.%4.%5.%6.%7"/>
      <w:lvlJc w:val="left"/>
      <w:pPr>
        <w:ind w:left="2610" w:hanging="1440"/>
      </w:pPr>
      <w:rPr>
        <w:rFonts w:hint="default"/>
        <w:sz w:val="24"/>
      </w:rPr>
    </w:lvl>
    <w:lvl w:ilvl="7">
      <w:start w:val="1"/>
      <w:numFmt w:val="decimal"/>
      <w:lvlText w:val="%1.%2.%3.%4.%5.%6.%7.%8"/>
      <w:lvlJc w:val="left"/>
      <w:pPr>
        <w:ind w:left="2805" w:hanging="1440"/>
      </w:pPr>
      <w:rPr>
        <w:rFonts w:hint="default"/>
        <w:sz w:val="24"/>
      </w:rPr>
    </w:lvl>
    <w:lvl w:ilvl="8">
      <w:start w:val="1"/>
      <w:numFmt w:val="decimal"/>
      <w:lvlText w:val="%1.%2.%3.%4.%5.%6.%7.%8.%9"/>
      <w:lvlJc w:val="left"/>
      <w:pPr>
        <w:ind w:left="3360" w:hanging="1800"/>
      </w:pPr>
      <w:rPr>
        <w:rFonts w:hint="default"/>
        <w:sz w:val="24"/>
      </w:rPr>
    </w:lvl>
  </w:abstractNum>
  <w:abstractNum w:abstractNumId="23"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24"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26" w15:restartNumberingAfterBreak="0">
    <w:nsid w:val="39F52ECF"/>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7" w15:restartNumberingAfterBreak="0">
    <w:nsid w:val="3D2A2DF8"/>
    <w:multiLevelType w:val="multilevel"/>
    <w:tmpl w:val="64069726"/>
    <w:lvl w:ilvl="0">
      <w:start w:val="45"/>
      <w:numFmt w:val="decimal"/>
      <w:lvlText w:val="%1"/>
      <w:lvlJc w:val="left"/>
      <w:pPr>
        <w:ind w:left="360" w:hanging="360"/>
      </w:pPr>
      <w:rPr>
        <w:rFonts w:hint="default"/>
        <w:sz w:val="24"/>
      </w:rPr>
    </w:lvl>
    <w:lvl w:ilvl="1">
      <w:start w:val="2"/>
      <w:numFmt w:val="decimal"/>
      <w:lvlText w:val="%1.%2"/>
      <w:lvlJc w:val="left"/>
      <w:pPr>
        <w:ind w:left="1122" w:hanging="360"/>
      </w:pPr>
      <w:rPr>
        <w:rFonts w:hint="default"/>
        <w:sz w:val="24"/>
      </w:rPr>
    </w:lvl>
    <w:lvl w:ilvl="2">
      <w:start w:val="1"/>
      <w:numFmt w:val="decimal"/>
      <w:lvlText w:val="%1.%2.%3"/>
      <w:lvlJc w:val="left"/>
      <w:pPr>
        <w:ind w:left="2244" w:hanging="720"/>
      </w:pPr>
      <w:rPr>
        <w:rFonts w:hint="default"/>
        <w:sz w:val="24"/>
      </w:rPr>
    </w:lvl>
    <w:lvl w:ilvl="3">
      <w:start w:val="1"/>
      <w:numFmt w:val="decimal"/>
      <w:lvlText w:val="%1.%2.%3.%4"/>
      <w:lvlJc w:val="left"/>
      <w:pPr>
        <w:ind w:left="3006" w:hanging="720"/>
      </w:pPr>
      <w:rPr>
        <w:rFonts w:hint="default"/>
        <w:sz w:val="24"/>
      </w:rPr>
    </w:lvl>
    <w:lvl w:ilvl="4">
      <w:start w:val="1"/>
      <w:numFmt w:val="decimal"/>
      <w:lvlText w:val="%1.%2.%3.%4.%5"/>
      <w:lvlJc w:val="left"/>
      <w:pPr>
        <w:ind w:left="4128" w:hanging="1080"/>
      </w:pPr>
      <w:rPr>
        <w:rFonts w:hint="default"/>
        <w:sz w:val="24"/>
      </w:rPr>
    </w:lvl>
    <w:lvl w:ilvl="5">
      <w:start w:val="1"/>
      <w:numFmt w:val="decimal"/>
      <w:lvlText w:val="%1.%2.%3.%4.%5.%6"/>
      <w:lvlJc w:val="left"/>
      <w:pPr>
        <w:ind w:left="4890" w:hanging="1080"/>
      </w:pPr>
      <w:rPr>
        <w:rFonts w:hint="default"/>
        <w:sz w:val="24"/>
      </w:rPr>
    </w:lvl>
    <w:lvl w:ilvl="6">
      <w:start w:val="1"/>
      <w:numFmt w:val="decimal"/>
      <w:lvlText w:val="%1.%2.%3.%4.%5.%6.%7"/>
      <w:lvlJc w:val="left"/>
      <w:pPr>
        <w:ind w:left="6012" w:hanging="1440"/>
      </w:pPr>
      <w:rPr>
        <w:rFonts w:hint="default"/>
        <w:sz w:val="24"/>
      </w:rPr>
    </w:lvl>
    <w:lvl w:ilvl="7">
      <w:start w:val="1"/>
      <w:numFmt w:val="decimal"/>
      <w:lvlText w:val="%1.%2.%3.%4.%5.%6.%7.%8"/>
      <w:lvlJc w:val="left"/>
      <w:pPr>
        <w:ind w:left="6774" w:hanging="1440"/>
      </w:pPr>
      <w:rPr>
        <w:rFonts w:hint="default"/>
        <w:sz w:val="24"/>
      </w:rPr>
    </w:lvl>
    <w:lvl w:ilvl="8">
      <w:start w:val="1"/>
      <w:numFmt w:val="decimal"/>
      <w:lvlText w:val="%1.%2.%3.%4.%5.%6.%7.%8.%9"/>
      <w:lvlJc w:val="left"/>
      <w:pPr>
        <w:ind w:left="7896" w:hanging="1800"/>
      </w:pPr>
      <w:rPr>
        <w:rFonts w:hint="default"/>
        <w:sz w:val="24"/>
      </w:rPr>
    </w:lvl>
  </w:abstractNum>
  <w:abstractNum w:abstractNumId="28"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9" w15:restartNumberingAfterBreak="0">
    <w:nsid w:val="3F055A28"/>
    <w:multiLevelType w:val="hybridMultilevel"/>
    <w:tmpl w:val="F6443E7C"/>
    <w:lvl w:ilvl="0" w:tplc="7284B1F0">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3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31" w15:restartNumberingAfterBreak="0">
    <w:nsid w:val="432A53A7"/>
    <w:multiLevelType w:val="hybridMultilevel"/>
    <w:tmpl w:val="E7E01702"/>
    <w:lvl w:ilvl="0" w:tplc="BEC4F40A">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3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33" w15:restartNumberingAfterBreak="0">
    <w:nsid w:val="44C03634"/>
    <w:multiLevelType w:val="multilevel"/>
    <w:tmpl w:val="D9CAAD84"/>
    <w:lvl w:ilvl="0">
      <w:start w:val="45"/>
      <w:numFmt w:val="decimal"/>
      <w:lvlText w:val="%1."/>
      <w:lvlJc w:val="left"/>
      <w:pPr>
        <w:ind w:left="360" w:hanging="360"/>
      </w:pPr>
      <w:rPr>
        <w:rFonts w:ascii="David" w:hAnsi="David" w:cs="David" w:hint="default"/>
        <w:sz w:val="24"/>
        <w:szCs w:val="24"/>
      </w:rPr>
    </w:lvl>
    <w:lvl w:ilvl="1">
      <w:start w:val="5"/>
      <w:numFmt w:val="decimal"/>
      <w:lvlText w:val="%1.%2."/>
      <w:lvlJc w:val="left"/>
      <w:pPr>
        <w:ind w:left="1429" w:hanging="720"/>
      </w:pPr>
      <w:rPr>
        <w:rFonts w:hint="default"/>
        <w:sz w:val="24"/>
      </w:rPr>
    </w:lvl>
    <w:lvl w:ilvl="2">
      <w:start w:val="1"/>
      <w:numFmt w:val="decimal"/>
      <w:lvlText w:val="%1.%2.%3."/>
      <w:lvlJc w:val="left"/>
      <w:pPr>
        <w:ind w:left="1394" w:hanging="720"/>
      </w:pPr>
      <w:rPr>
        <w:rFonts w:hint="default"/>
        <w:sz w:val="24"/>
      </w:rPr>
    </w:lvl>
    <w:lvl w:ilvl="3">
      <w:start w:val="1"/>
      <w:numFmt w:val="decimal"/>
      <w:lvlText w:val="%1.%2.%3.%4."/>
      <w:lvlJc w:val="left"/>
      <w:pPr>
        <w:ind w:left="2091" w:hanging="1080"/>
      </w:pPr>
      <w:rPr>
        <w:rFonts w:hint="default"/>
        <w:sz w:val="24"/>
      </w:rPr>
    </w:lvl>
    <w:lvl w:ilvl="4">
      <w:start w:val="1"/>
      <w:numFmt w:val="decimal"/>
      <w:lvlText w:val="%1.%2.%3.%4.%5."/>
      <w:lvlJc w:val="left"/>
      <w:pPr>
        <w:ind w:left="2428" w:hanging="1080"/>
      </w:pPr>
      <w:rPr>
        <w:rFonts w:hint="default"/>
        <w:sz w:val="24"/>
      </w:rPr>
    </w:lvl>
    <w:lvl w:ilvl="5">
      <w:start w:val="1"/>
      <w:numFmt w:val="decimal"/>
      <w:lvlText w:val="%1.%2.%3.%4.%5.%6."/>
      <w:lvlJc w:val="left"/>
      <w:pPr>
        <w:ind w:left="3125" w:hanging="1440"/>
      </w:pPr>
      <w:rPr>
        <w:rFonts w:hint="default"/>
        <w:sz w:val="24"/>
      </w:rPr>
    </w:lvl>
    <w:lvl w:ilvl="6">
      <w:start w:val="1"/>
      <w:numFmt w:val="decimal"/>
      <w:lvlText w:val="%1.%2.%3.%4.%5.%6.%7."/>
      <w:lvlJc w:val="left"/>
      <w:pPr>
        <w:ind w:left="3462" w:hanging="1440"/>
      </w:pPr>
      <w:rPr>
        <w:rFonts w:hint="default"/>
        <w:sz w:val="24"/>
      </w:rPr>
    </w:lvl>
    <w:lvl w:ilvl="7">
      <w:start w:val="1"/>
      <w:numFmt w:val="decimal"/>
      <w:lvlText w:val="%1.%2.%3.%4.%5.%6.%7.%8."/>
      <w:lvlJc w:val="left"/>
      <w:pPr>
        <w:ind w:left="4159" w:hanging="1800"/>
      </w:pPr>
      <w:rPr>
        <w:rFonts w:hint="default"/>
        <w:sz w:val="24"/>
      </w:rPr>
    </w:lvl>
    <w:lvl w:ilvl="8">
      <w:start w:val="1"/>
      <w:numFmt w:val="decimal"/>
      <w:lvlText w:val="%1.%2.%3.%4.%5.%6.%7.%8.%9."/>
      <w:lvlJc w:val="left"/>
      <w:pPr>
        <w:ind w:left="4496" w:hanging="1800"/>
      </w:pPr>
      <w:rPr>
        <w:rFonts w:hint="default"/>
        <w:sz w:val="24"/>
      </w:rPr>
    </w:lvl>
  </w:abstractNum>
  <w:abstractNum w:abstractNumId="34" w15:restartNumberingAfterBreak="0">
    <w:nsid w:val="4603278E"/>
    <w:multiLevelType w:val="hybridMultilevel"/>
    <w:tmpl w:val="9926E84E"/>
    <w:lvl w:ilvl="0" w:tplc="6F72DF2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35"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36"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15:restartNumberingAfterBreak="0">
    <w:nsid w:val="4D1327F5"/>
    <w:multiLevelType w:val="multilevel"/>
    <w:tmpl w:val="2C483B8A"/>
    <w:lvl w:ilvl="0">
      <w:start w:val="48"/>
      <w:numFmt w:val="decimal"/>
      <w:lvlText w:val="%1."/>
      <w:lvlJc w:val="left"/>
      <w:pPr>
        <w:ind w:left="360" w:hanging="360"/>
      </w:pPr>
      <w:rPr>
        <w:rFonts w:hint="default"/>
        <w:sz w:val="24"/>
      </w:rPr>
    </w:lvl>
    <w:lvl w:ilvl="1">
      <w:start w:val="5"/>
      <w:numFmt w:val="decimal"/>
      <w:lvlText w:val="%1.%2."/>
      <w:lvlJc w:val="left"/>
      <w:pPr>
        <w:ind w:left="1145" w:hanging="720"/>
      </w:pPr>
      <w:rPr>
        <w:rFonts w:hint="default"/>
        <w:sz w:val="24"/>
      </w:rPr>
    </w:lvl>
    <w:lvl w:ilvl="2">
      <w:start w:val="1"/>
      <w:numFmt w:val="decimal"/>
      <w:lvlText w:val="%1.%2.%3."/>
      <w:lvlJc w:val="left"/>
      <w:pPr>
        <w:ind w:left="2550" w:hanging="720"/>
      </w:pPr>
      <w:rPr>
        <w:rFonts w:hint="default"/>
        <w:sz w:val="24"/>
      </w:rPr>
    </w:lvl>
    <w:lvl w:ilvl="3">
      <w:start w:val="1"/>
      <w:numFmt w:val="decimal"/>
      <w:lvlText w:val="%1.%2.%3.%4."/>
      <w:lvlJc w:val="left"/>
      <w:pPr>
        <w:ind w:left="3825" w:hanging="1080"/>
      </w:pPr>
      <w:rPr>
        <w:rFonts w:hint="default"/>
        <w:sz w:val="24"/>
      </w:rPr>
    </w:lvl>
    <w:lvl w:ilvl="4">
      <w:start w:val="1"/>
      <w:numFmt w:val="decimal"/>
      <w:lvlText w:val="%1.%2.%3.%4.%5."/>
      <w:lvlJc w:val="left"/>
      <w:pPr>
        <w:ind w:left="4740" w:hanging="1080"/>
      </w:pPr>
      <w:rPr>
        <w:rFonts w:hint="default"/>
        <w:sz w:val="24"/>
      </w:rPr>
    </w:lvl>
    <w:lvl w:ilvl="5">
      <w:start w:val="1"/>
      <w:numFmt w:val="decimal"/>
      <w:lvlText w:val="%1.%2.%3.%4.%5.%6."/>
      <w:lvlJc w:val="left"/>
      <w:pPr>
        <w:ind w:left="6015" w:hanging="1440"/>
      </w:pPr>
      <w:rPr>
        <w:rFonts w:hint="default"/>
        <w:sz w:val="24"/>
      </w:rPr>
    </w:lvl>
    <w:lvl w:ilvl="6">
      <w:start w:val="1"/>
      <w:numFmt w:val="decimal"/>
      <w:lvlText w:val="%1.%2.%3.%4.%5.%6.%7."/>
      <w:lvlJc w:val="left"/>
      <w:pPr>
        <w:ind w:left="6930" w:hanging="1440"/>
      </w:pPr>
      <w:rPr>
        <w:rFonts w:hint="default"/>
        <w:sz w:val="24"/>
      </w:rPr>
    </w:lvl>
    <w:lvl w:ilvl="7">
      <w:start w:val="1"/>
      <w:numFmt w:val="decimal"/>
      <w:lvlText w:val="%1.%2.%3.%4.%5.%6.%7.%8."/>
      <w:lvlJc w:val="left"/>
      <w:pPr>
        <w:ind w:left="8205" w:hanging="1800"/>
      </w:pPr>
      <w:rPr>
        <w:rFonts w:hint="default"/>
        <w:sz w:val="24"/>
      </w:rPr>
    </w:lvl>
    <w:lvl w:ilvl="8">
      <w:start w:val="1"/>
      <w:numFmt w:val="decimal"/>
      <w:lvlText w:val="%1.%2.%3.%4.%5.%6.%7.%8.%9."/>
      <w:lvlJc w:val="left"/>
      <w:pPr>
        <w:ind w:left="9120" w:hanging="1800"/>
      </w:pPr>
      <w:rPr>
        <w:rFonts w:hint="default"/>
        <w:sz w:val="24"/>
      </w:rPr>
    </w:lvl>
  </w:abstractNum>
  <w:abstractNum w:abstractNumId="39"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0"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41" w15:restartNumberingAfterBreak="0">
    <w:nsid w:val="54CE395C"/>
    <w:multiLevelType w:val="hybridMultilevel"/>
    <w:tmpl w:val="AB6261F2"/>
    <w:lvl w:ilvl="0" w:tplc="864C9E8A">
      <w:start w:val="45"/>
      <w:numFmt w:val="bullet"/>
      <w:lvlText w:val=""/>
      <w:lvlJc w:val="left"/>
      <w:pPr>
        <w:ind w:left="1880" w:hanging="360"/>
      </w:pPr>
      <w:rPr>
        <w:rFonts w:ascii="Symbol" w:eastAsia="Times New Roman" w:hAnsi="Symbol" w:cs="David" w:hint="default"/>
      </w:rPr>
    </w:lvl>
    <w:lvl w:ilvl="1" w:tplc="04090003" w:tentative="1">
      <w:start w:val="1"/>
      <w:numFmt w:val="bullet"/>
      <w:lvlText w:val="o"/>
      <w:lvlJc w:val="left"/>
      <w:pPr>
        <w:ind w:left="2600" w:hanging="360"/>
      </w:pPr>
      <w:rPr>
        <w:rFonts w:ascii="Courier New" w:hAnsi="Courier New" w:cs="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42" w15:restartNumberingAfterBreak="0">
    <w:nsid w:val="550D1843"/>
    <w:multiLevelType w:val="multilevel"/>
    <w:tmpl w:val="A8F2ED96"/>
    <w:lvl w:ilvl="0">
      <w:start w:val="48"/>
      <w:numFmt w:val="decimal"/>
      <w:lvlText w:val="%1."/>
      <w:lvlJc w:val="left"/>
      <w:pPr>
        <w:ind w:left="360" w:hanging="360"/>
      </w:pPr>
      <w:rPr>
        <w:rFonts w:ascii="David" w:hAnsi="David" w:hint="default"/>
        <w:b w:val="0"/>
        <w:bCs w:val="0"/>
        <w:sz w:val="24"/>
        <w:szCs w:val="24"/>
      </w:rPr>
    </w:lvl>
    <w:lvl w:ilvl="1">
      <w:start w:val="1"/>
      <w:numFmt w:val="decimal"/>
      <w:lvlText w:val="%1.%2."/>
      <w:lvlJc w:val="left"/>
      <w:pPr>
        <w:ind w:left="785"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43"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44"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5"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6"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47"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48"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9" w15:restartNumberingAfterBreak="0">
    <w:nsid w:val="68D86907"/>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50"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51"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2"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3"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54"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57"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58"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59" w15:restartNumberingAfterBreak="0">
    <w:nsid w:val="77B65F02"/>
    <w:multiLevelType w:val="multilevel"/>
    <w:tmpl w:val="1EFADD3C"/>
    <w:lvl w:ilvl="0">
      <w:start w:val="4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lang w:val="en-US"/>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1920" w:hanging="108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60"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1"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61"/>
  </w:num>
  <w:num w:numId="2">
    <w:abstractNumId w:val="30"/>
  </w:num>
  <w:num w:numId="3">
    <w:abstractNumId w:val="36"/>
  </w:num>
  <w:num w:numId="4">
    <w:abstractNumId w:val="7"/>
  </w:num>
  <w:num w:numId="5">
    <w:abstractNumId w:val="10"/>
  </w:num>
  <w:num w:numId="6">
    <w:abstractNumId w:val="4"/>
  </w:num>
  <w:num w:numId="7">
    <w:abstractNumId w:val="32"/>
  </w:num>
  <w:num w:numId="8">
    <w:abstractNumId w:val="53"/>
  </w:num>
  <w:num w:numId="9">
    <w:abstractNumId w:val="15"/>
  </w:num>
  <w:num w:numId="10">
    <w:abstractNumId w:val="5"/>
  </w:num>
  <w:num w:numId="11">
    <w:abstractNumId w:val="35"/>
  </w:num>
  <w:num w:numId="12">
    <w:abstractNumId w:val="23"/>
  </w:num>
  <w:num w:numId="13">
    <w:abstractNumId w:val="43"/>
  </w:num>
  <w:num w:numId="14">
    <w:abstractNumId w:val="26"/>
  </w:num>
  <w:num w:numId="15">
    <w:abstractNumId w:val="6"/>
  </w:num>
  <w:num w:numId="16">
    <w:abstractNumId w:val="28"/>
  </w:num>
  <w:num w:numId="17">
    <w:abstractNumId w:val="13"/>
  </w:num>
  <w:num w:numId="18">
    <w:abstractNumId w:val="11"/>
  </w:num>
  <w:num w:numId="19">
    <w:abstractNumId w:val="52"/>
  </w:num>
  <w:num w:numId="20">
    <w:abstractNumId w:val="45"/>
  </w:num>
  <w:num w:numId="21">
    <w:abstractNumId w:val="25"/>
  </w:num>
  <w:num w:numId="22">
    <w:abstractNumId w:val="2"/>
  </w:num>
  <w:num w:numId="23">
    <w:abstractNumId w:val="55"/>
  </w:num>
  <w:num w:numId="24">
    <w:abstractNumId w:val="20"/>
  </w:num>
  <w:num w:numId="25">
    <w:abstractNumId w:val="24"/>
  </w:num>
  <w:num w:numId="26">
    <w:abstractNumId w:val="48"/>
  </w:num>
  <w:num w:numId="27">
    <w:abstractNumId w:val="18"/>
  </w:num>
  <w:num w:numId="28">
    <w:abstractNumId w:val="37"/>
  </w:num>
  <w:num w:numId="29">
    <w:abstractNumId w:val="21"/>
  </w:num>
  <w:num w:numId="30">
    <w:abstractNumId w:val="8"/>
  </w:num>
  <w:num w:numId="31">
    <w:abstractNumId w:val="9"/>
  </w:num>
  <w:num w:numId="32">
    <w:abstractNumId w:val="58"/>
  </w:num>
  <w:num w:numId="33">
    <w:abstractNumId w:val="39"/>
  </w:num>
  <w:num w:numId="34">
    <w:abstractNumId w:val="51"/>
  </w:num>
  <w:num w:numId="35">
    <w:abstractNumId w:val="1"/>
  </w:num>
  <w:num w:numId="36">
    <w:abstractNumId w:val="44"/>
  </w:num>
  <w:num w:numId="37">
    <w:abstractNumId w:val="50"/>
  </w:num>
  <w:num w:numId="38">
    <w:abstractNumId w:val="57"/>
  </w:num>
  <w:num w:numId="39">
    <w:abstractNumId w:val="46"/>
  </w:num>
  <w:num w:numId="40">
    <w:abstractNumId w:val="54"/>
  </w:num>
  <w:num w:numId="41">
    <w:abstractNumId w:val="40"/>
  </w:num>
  <w:num w:numId="42">
    <w:abstractNumId w:val="56"/>
  </w:num>
  <w:num w:numId="43">
    <w:abstractNumId w:val="47"/>
  </w:num>
  <w:num w:numId="44">
    <w:abstractNumId w:val="60"/>
  </w:num>
  <w:num w:numId="45">
    <w:abstractNumId w:val="14"/>
  </w:num>
  <w:num w:numId="46">
    <w:abstractNumId w:val="16"/>
  </w:num>
  <w:num w:numId="47">
    <w:abstractNumId w:val="49"/>
  </w:num>
  <w:num w:numId="48">
    <w:abstractNumId w:val="3"/>
  </w:num>
  <w:num w:numId="49">
    <w:abstractNumId w:val="59"/>
  </w:num>
  <w:num w:numId="50">
    <w:abstractNumId w:val="27"/>
  </w:num>
  <w:num w:numId="51">
    <w:abstractNumId w:val="33"/>
  </w:num>
  <w:num w:numId="52">
    <w:abstractNumId w:val="34"/>
  </w:num>
  <w:num w:numId="53">
    <w:abstractNumId w:val="31"/>
  </w:num>
  <w:num w:numId="54">
    <w:abstractNumId w:val="19"/>
  </w:num>
  <w:num w:numId="55">
    <w:abstractNumId w:val="17"/>
  </w:num>
  <w:num w:numId="56">
    <w:abstractNumId w:val="29"/>
  </w:num>
  <w:num w:numId="57">
    <w:abstractNumId w:val="0"/>
  </w:num>
  <w:num w:numId="58">
    <w:abstractNumId w:val="41"/>
  </w:num>
  <w:num w:numId="59">
    <w:abstractNumId w:val="12"/>
  </w:num>
  <w:num w:numId="60">
    <w:abstractNumId w:val="42"/>
  </w:num>
  <w:num w:numId="61">
    <w:abstractNumId w:val="22"/>
  </w:num>
  <w:num w:numId="62">
    <w:abstractNumId w:val="38"/>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אופיר טל">
    <w15:presenceInfo w15:providerId="AD" w15:userId="S-1-5-21-2799177620-2538048266-1444736648-1141"/>
  </w15:person>
  <w15:person w15:author="אביה שקורי">
    <w15:presenceInfo w15:providerId="AD" w15:userId="S-1-5-21-2799177620-2538048266-1444736648-12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6117A"/>
    <w:rsid w:val="000714A2"/>
    <w:rsid w:val="0007197D"/>
    <w:rsid w:val="00071DBD"/>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61"/>
    <w:rsid w:val="00093CA2"/>
    <w:rsid w:val="000947BF"/>
    <w:rsid w:val="00094868"/>
    <w:rsid w:val="0009486D"/>
    <w:rsid w:val="00094919"/>
    <w:rsid w:val="000A186D"/>
    <w:rsid w:val="000A5833"/>
    <w:rsid w:val="000A76F3"/>
    <w:rsid w:val="000B20AC"/>
    <w:rsid w:val="000B2E51"/>
    <w:rsid w:val="000B56AB"/>
    <w:rsid w:val="000B6FEB"/>
    <w:rsid w:val="000C09D5"/>
    <w:rsid w:val="000C2393"/>
    <w:rsid w:val="000C74E1"/>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59C8"/>
    <w:rsid w:val="001170AA"/>
    <w:rsid w:val="00120EED"/>
    <w:rsid w:val="00121400"/>
    <w:rsid w:val="00124814"/>
    <w:rsid w:val="00125CB5"/>
    <w:rsid w:val="001306F9"/>
    <w:rsid w:val="001313BE"/>
    <w:rsid w:val="00132012"/>
    <w:rsid w:val="00132695"/>
    <w:rsid w:val="00132B88"/>
    <w:rsid w:val="001409E7"/>
    <w:rsid w:val="00145445"/>
    <w:rsid w:val="00147F2A"/>
    <w:rsid w:val="001500BD"/>
    <w:rsid w:val="00152315"/>
    <w:rsid w:val="00152A00"/>
    <w:rsid w:val="00152B42"/>
    <w:rsid w:val="0015442C"/>
    <w:rsid w:val="001563CC"/>
    <w:rsid w:val="00156400"/>
    <w:rsid w:val="0016172F"/>
    <w:rsid w:val="00162D88"/>
    <w:rsid w:val="00167DF0"/>
    <w:rsid w:val="001705DA"/>
    <w:rsid w:val="00171636"/>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3CDE"/>
    <w:rsid w:val="001B750D"/>
    <w:rsid w:val="001B77C6"/>
    <w:rsid w:val="001C2637"/>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49BA"/>
    <w:rsid w:val="001F73DF"/>
    <w:rsid w:val="001F7AC7"/>
    <w:rsid w:val="002002DF"/>
    <w:rsid w:val="00201CFF"/>
    <w:rsid w:val="0020568E"/>
    <w:rsid w:val="00205E04"/>
    <w:rsid w:val="00206D5A"/>
    <w:rsid w:val="00211F05"/>
    <w:rsid w:val="00214B7A"/>
    <w:rsid w:val="0022071D"/>
    <w:rsid w:val="002215BF"/>
    <w:rsid w:val="002248D7"/>
    <w:rsid w:val="00225E4B"/>
    <w:rsid w:val="0023000C"/>
    <w:rsid w:val="00232423"/>
    <w:rsid w:val="002334C3"/>
    <w:rsid w:val="00233904"/>
    <w:rsid w:val="00236FE8"/>
    <w:rsid w:val="00240167"/>
    <w:rsid w:val="0024719A"/>
    <w:rsid w:val="00252246"/>
    <w:rsid w:val="00255A87"/>
    <w:rsid w:val="002564D5"/>
    <w:rsid w:val="00260381"/>
    <w:rsid w:val="00260DD7"/>
    <w:rsid w:val="00262792"/>
    <w:rsid w:val="0026383D"/>
    <w:rsid w:val="002654B3"/>
    <w:rsid w:val="00274D64"/>
    <w:rsid w:val="002802F5"/>
    <w:rsid w:val="0028058C"/>
    <w:rsid w:val="00280CF4"/>
    <w:rsid w:val="00282732"/>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753B"/>
    <w:rsid w:val="002E780A"/>
    <w:rsid w:val="002F17A1"/>
    <w:rsid w:val="002F6095"/>
    <w:rsid w:val="00303211"/>
    <w:rsid w:val="00305613"/>
    <w:rsid w:val="0030799E"/>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05E5"/>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6F86"/>
    <w:rsid w:val="003D7E09"/>
    <w:rsid w:val="003D7F8B"/>
    <w:rsid w:val="003E0852"/>
    <w:rsid w:val="003E26D3"/>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6D6E"/>
    <w:rsid w:val="0044763B"/>
    <w:rsid w:val="004477BE"/>
    <w:rsid w:val="004513E5"/>
    <w:rsid w:val="004550D5"/>
    <w:rsid w:val="004564EF"/>
    <w:rsid w:val="00456768"/>
    <w:rsid w:val="004577FD"/>
    <w:rsid w:val="004637A5"/>
    <w:rsid w:val="004669B0"/>
    <w:rsid w:val="004736AA"/>
    <w:rsid w:val="00474A42"/>
    <w:rsid w:val="004839D9"/>
    <w:rsid w:val="00484161"/>
    <w:rsid w:val="00484542"/>
    <w:rsid w:val="00484901"/>
    <w:rsid w:val="00485DE7"/>
    <w:rsid w:val="00490314"/>
    <w:rsid w:val="00491E9C"/>
    <w:rsid w:val="00492DFD"/>
    <w:rsid w:val="0049482F"/>
    <w:rsid w:val="00497575"/>
    <w:rsid w:val="004A02BB"/>
    <w:rsid w:val="004A047B"/>
    <w:rsid w:val="004A07A1"/>
    <w:rsid w:val="004A1376"/>
    <w:rsid w:val="004A1D52"/>
    <w:rsid w:val="004A6302"/>
    <w:rsid w:val="004A74EA"/>
    <w:rsid w:val="004B0673"/>
    <w:rsid w:val="004B1925"/>
    <w:rsid w:val="004B20F2"/>
    <w:rsid w:val="004B73B2"/>
    <w:rsid w:val="004D0B07"/>
    <w:rsid w:val="004D2426"/>
    <w:rsid w:val="004E0280"/>
    <w:rsid w:val="004E2E0C"/>
    <w:rsid w:val="004E3856"/>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62F"/>
    <w:rsid w:val="00550DBF"/>
    <w:rsid w:val="00551383"/>
    <w:rsid w:val="00551AC9"/>
    <w:rsid w:val="0055302F"/>
    <w:rsid w:val="005532DB"/>
    <w:rsid w:val="0056704D"/>
    <w:rsid w:val="00570A4A"/>
    <w:rsid w:val="00571692"/>
    <w:rsid w:val="00577511"/>
    <w:rsid w:val="00580461"/>
    <w:rsid w:val="00582D11"/>
    <w:rsid w:val="005850C9"/>
    <w:rsid w:val="00587F6E"/>
    <w:rsid w:val="00592A2A"/>
    <w:rsid w:val="00594EB3"/>
    <w:rsid w:val="00597E35"/>
    <w:rsid w:val="005A0139"/>
    <w:rsid w:val="005A0E07"/>
    <w:rsid w:val="005A3166"/>
    <w:rsid w:val="005A35B3"/>
    <w:rsid w:val="005A44F1"/>
    <w:rsid w:val="005A4601"/>
    <w:rsid w:val="005A63FE"/>
    <w:rsid w:val="005B59AF"/>
    <w:rsid w:val="005B7AA3"/>
    <w:rsid w:val="005C06C4"/>
    <w:rsid w:val="005C32A9"/>
    <w:rsid w:val="005C50DF"/>
    <w:rsid w:val="005C5500"/>
    <w:rsid w:val="005C645F"/>
    <w:rsid w:val="005D0315"/>
    <w:rsid w:val="005D0CE5"/>
    <w:rsid w:val="005D4177"/>
    <w:rsid w:val="005D4DA4"/>
    <w:rsid w:val="005D4E73"/>
    <w:rsid w:val="005E7245"/>
    <w:rsid w:val="005F034D"/>
    <w:rsid w:val="005F0E21"/>
    <w:rsid w:val="005F1EC6"/>
    <w:rsid w:val="005F206E"/>
    <w:rsid w:val="005F3041"/>
    <w:rsid w:val="005F4D25"/>
    <w:rsid w:val="005F6500"/>
    <w:rsid w:val="00601232"/>
    <w:rsid w:val="00602B7C"/>
    <w:rsid w:val="00603B2D"/>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974"/>
    <w:rsid w:val="00666C0A"/>
    <w:rsid w:val="00672EE8"/>
    <w:rsid w:val="00674924"/>
    <w:rsid w:val="00675E15"/>
    <w:rsid w:val="00675EF7"/>
    <w:rsid w:val="006770C2"/>
    <w:rsid w:val="0067733C"/>
    <w:rsid w:val="00677EC0"/>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A2CCC"/>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2A6A"/>
    <w:rsid w:val="00703BDA"/>
    <w:rsid w:val="0070493C"/>
    <w:rsid w:val="0070635F"/>
    <w:rsid w:val="007119FB"/>
    <w:rsid w:val="00713F69"/>
    <w:rsid w:val="00716815"/>
    <w:rsid w:val="0071685F"/>
    <w:rsid w:val="007178EC"/>
    <w:rsid w:val="00721470"/>
    <w:rsid w:val="00722B5B"/>
    <w:rsid w:val="00726756"/>
    <w:rsid w:val="00727C38"/>
    <w:rsid w:val="00730EF4"/>
    <w:rsid w:val="0073389D"/>
    <w:rsid w:val="00737F2D"/>
    <w:rsid w:val="00741C1E"/>
    <w:rsid w:val="00741F56"/>
    <w:rsid w:val="00742FEB"/>
    <w:rsid w:val="007444B4"/>
    <w:rsid w:val="0074668B"/>
    <w:rsid w:val="00746887"/>
    <w:rsid w:val="007478C0"/>
    <w:rsid w:val="00747E0D"/>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B1F"/>
    <w:rsid w:val="007C0EC8"/>
    <w:rsid w:val="007C2E4B"/>
    <w:rsid w:val="007C3C3F"/>
    <w:rsid w:val="007C4E65"/>
    <w:rsid w:val="007C5A79"/>
    <w:rsid w:val="007D01A0"/>
    <w:rsid w:val="007D3355"/>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1A7"/>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21DF"/>
    <w:rsid w:val="00852C44"/>
    <w:rsid w:val="0085432E"/>
    <w:rsid w:val="00855A44"/>
    <w:rsid w:val="00857B2F"/>
    <w:rsid w:val="008619D2"/>
    <w:rsid w:val="00863A6D"/>
    <w:rsid w:val="00864B2F"/>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34C4"/>
    <w:rsid w:val="008B6D66"/>
    <w:rsid w:val="008C395C"/>
    <w:rsid w:val="008C3CE1"/>
    <w:rsid w:val="008C5325"/>
    <w:rsid w:val="008C587F"/>
    <w:rsid w:val="008D00E4"/>
    <w:rsid w:val="008D3640"/>
    <w:rsid w:val="008D5FDB"/>
    <w:rsid w:val="008D7743"/>
    <w:rsid w:val="008D785F"/>
    <w:rsid w:val="008E5BF9"/>
    <w:rsid w:val="008E6FA5"/>
    <w:rsid w:val="008F56E4"/>
    <w:rsid w:val="008F6405"/>
    <w:rsid w:val="009008EE"/>
    <w:rsid w:val="00901A33"/>
    <w:rsid w:val="00901E76"/>
    <w:rsid w:val="00903EDA"/>
    <w:rsid w:val="00904ECA"/>
    <w:rsid w:val="00907F97"/>
    <w:rsid w:val="00913CD0"/>
    <w:rsid w:val="00916238"/>
    <w:rsid w:val="009162EC"/>
    <w:rsid w:val="00917C45"/>
    <w:rsid w:val="00925FA2"/>
    <w:rsid w:val="0092613E"/>
    <w:rsid w:val="00926F04"/>
    <w:rsid w:val="00934643"/>
    <w:rsid w:val="00946A22"/>
    <w:rsid w:val="00952B82"/>
    <w:rsid w:val="00956073"/>
    <w:rsid w:val="00960BEC"/>
    <w:rsid w:val="00961AD3"/>
    <w:rsid w:val="00962D33"/>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96B3C"/>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D8D"/>
    <w:rsid w:val="009D357B"/>
    <w:rsid w:val="009D44F9"/>
    <w:rsid w:val="009D4868"/>
    <w:rsid w:val="009D4F11"/>
    <w:rsid w:val="009D504B"/>
    <w:rsid w:val="009D6AF8"/>
    <w:rsid w:val="009E1704"/>
    <w:rsid w:val="009E18C8"/>
    <w:rsid w:val="009E40B8"/>
    <w:rsid w:val="009E4D90"/>
    <w:rsid w:val="009E7865"/>
    <w:rsid w:val="009F1632"/>
    <w:rsid w:val="009F1C8D"/>
    <w:rsid w:val="009F6B13"/>
    <w:rsid w:val="00A00783"/>
    <w:rsid w:val="00A00D04"/>
    <w:rsid w:val="00A00DE1"/>
    <w:rsid w:val="00A011F5"/>
    <w:rsid w:val="00A03534"/>
    <w:rsid w:val="00A07BD9"/>
    <w:rsid w:val="00A11E36"/>
    <w:rsid w:val="00A16D9D"/>
    <w:rsid w:val="00A16E94"/>
    <w:rsid w:val="00A23774"/>
    <w:rsid w:val="00A23FC8"/>
    <w:rsid w:val="00A26DC6"/>
    <w:rsid w:val="00A32255"/>
    <w:rsid w:val="00A32DA9"/>
    <w:rsid w:val="00A33200"/>
    <w:rsid w:val="00A33BBF"/>
    <w:rsid w:val="00A35B76"/>
    <w:rsid w:val="00A467B9"/>
    <w:rsid w:val="00A46C12"/>
    <w:rsid w:val="00A47D55"/>
    <w:rsid w:val="00A501D9"/>
    <w:rsid w:val="00A53B0D"/>
    <w:rsid w:val="00A57AE0"/>
    <w:rsid w:val="00A60AF2"/>
    <w:rsid w:val="00A62375"/>
    <w:rsid w:val="00A63EFD"/>
    <w:rsid w:val="00A651E6"/>
    <w:rsid w:val="00A65C2C"/>
    <w:rsid w:val="00A671C2"/>
    <w:rsid w:val="00A6743D"/>
    <w:rsid w:val="00A7171D"/>
    <w:rsid w:val="00A72145"/>
    <w:rsid w:val="00A728AE"/>
    <w:rsid w:val="00A739A5"/>
    <w:rsid w:val="00A740F0"/>
    <w:rsid w:val="00A8046D"/>
    <w:rsid w:val="00A81302"/>
    <w:rsid w:val="00A83496"/>
    <w:rsid w:val="00A84126"/>
    <w:rsid w:val="00A87DBF"/>
    <w:rsid w:val="00A90007"/>
    <w:rsid w:val="00A9089A"/>
    <w:rsid w:val="00A9280D"/>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D7989"/>
    <w:rsid w:val="00AE0414"/>
    <w:rsid w:val="00AE22BD"/>
    <w:rsid w:val="00AE23F6"/>
    <w:rsid w:val="00AE2EDF"/>
    <w:rsid w:val="00AE53B6"/>
    <w:rsid w:val="00AF11A6"/>
    <w:rsid w:val="00AF22CA"/>
    <w:rsid w:val="00AF3B10"/>
    <w:rsid w:val="00AF49BE"/>
    <w:rsid w:val="00B02F33"/>
    <w:rsid w:val="00B10814"/>
    <w:rsid w:val="00B112CE"/>
    <w:rsid w:val="00B120BA"/>
    <w:rsid w:val="00B12520"/>
    <w:rsid w:val="00B1540E"/>
    <w:rsid w:val="00B15A3C"/>
    <w:rsid w:val="00B15CF3"/>
    <w:rsid w:val="00B1653D"/>
    <w:rsid w:val="00B16CB3"/>
    <w:rsid w:val="00B17FA2"/>
    <w:rsid w:val="00B23203"/>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68AE"/>
    <w:rsid w:val="00B5742D"/>
    <w:rsid w:val="00B574E1"/>
    <w:rsid w:val="00B6070B"/>
    <w:rsid w:val="00B63209"/>
    <w:rsid w:val="00B6348C"/>
    <w:rsid w:val="00B636EE"/>
    <w:rsid w:val="00B66634"/>
    <w:rsid w:val="00B67C81"/>
    <w:rsid w:val="00B67D7A"/>
    <w:rsid w:val="00B72CE5"/>
    <w:rsid w:val="00B74BF6"/>
    <w:rsid w:val="00B777DE"/>
    <w:rsid w:val="00B82823"/>
    <w:rsid w:val="00B86B04"/>
    <w:rsid w:val="00B875B3"/>
    <w:rsid w:val="00B926CB"/>
    <w:rsid w:val="00B9328F"/>
    <w:rsid w:val="00BA0423"/>
    <w:rsid w:val="00BA1786"/>
    <w:rsid w:val="00BA2B80"/>
    <w:rsid w:val="00BA34AC"/>
    <w:rsid w:val="00BA4273"/>
    <w:rsid w:val="00BA7726"/>
    <w:rsid w:val="00BB1ACC"/>
    <w:rsid w:val="00BB45BD"/>
    <w:rsid w:val="00BB4FE9"/>
    <w:rsid w:val="00BC0D34"/>
    <w:rsid w:val="00BC1488"/>
    <w:rsid w:val="00BC17B9"/>
    <w:rsid w:val="00BC3713"/>
    <w:rsid w:val="00BD0A93"/>
    <w:rsid w:val="00BD6378"/>
    <w:rsid w:val="00BE0DEA"/>
    <w:rsid w:val="00BE14DA"/>
    <w:rsid w:val="00BE28C8"/>
    <w:rsid w:val="00BE42FD"/>
    <w:rsid w:val="00BE6DA4"/>
    <w:rsid w:val="00BF2885"/>
    <w:rsid w:val="00BF341F"/>
    <w:rsid w:val="00BF46CB"/>
    <w:rsid w:val="00BF4B78"/>
    <w:rsid w:val="00BF5EB8"/>
    <w:rsid w:val="00C00281"/>
    <w:rsid w:val="00C01CE5"/>
    <w:rsid w:val="00C02505"/>
    <w:rsid w:val="00C03C6A"/>
    <w:rsid w:val="00C03D84"/>
    <w:rsid w:val="00C043D5"/>
    <w:rsid w:val="00C054FC"/>
    <w:rsid w:val="00C0656C"/>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5EF8"/>
    <w:rsid w:val="00C56736"/>
    <w:rsid w:val="00C57DA5"/>
    <w:rsid w:val="00C604ED"/>
    <w:rsid w:val="00C648DF"/>
    <w:rsid w:val="00C6766A"/>
    <w:rsid w:val="00C71F6A"/>
    <w:rsid w:val="00C723FA"/>
    <w:rsid w:val="00C73D4F"/>
    <w:rsid w:val="00C747EA"/>
    <w:rsid w:val="00C807C6"/>
    <w:rsid w:val="00C817BC"/>
    <w:rsid w:val="00C83E37"/>
    <w:rsid w:val="00C858DA"/>
    <w:rsid w:val="00C926D8"/>
    <w:rsid w:val="00C92CBC"/>
    <w:rsid w:val="00C92FE1"/>
    <w:rsid w:val="00C97253"/>
    <w:rsid w:val="00CA01DF"/>
    <w:rsid w:val="00CA58FD"/>
    <w:rsid w:val="00CA6D3F"/>
    <w:rsid w:val="00CB1486"/>
    <w:rsid w:val="00CB409D"/>
    <w:rsid w:val="00CC0DDB"/>
    <w:rsid w:val="00CC317C"/>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154B"/>
    <w:rsid w:val="00D81763"/>
    <w:rsid w:val="00D8199D"/>
    <w:rsid w:val="00D82416"/>
    <w:rsid w:val="00D82939"/>
    <w:rsid w:val="00D83BF0"/>
    <w:rsid w:val="00D85373"/>
    <w:rsid w:val="00D85911"/>
    <w:rsid w:val="00D86EF1"/>
    <w:rsid w:val="00D86F62"/>
    <w:rsid w:val="00D92583"/>
    <w:rsid w:val="00D94196"/>
    <w:rsid w:val="00DA111D"/>
    <w:rsid w:val="00DA21AC"/>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C6E"/>
    <w:rsid w:val="00DF6DBB"/>
    <w:rsid w:val="00E02DB3"/>
    <w:rsid w:val="00E02E02"/>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9B0"/>
    <w:rsid w:val="00E42B98"/>
    <w:rsid w:val="00E50A2C"/>
    <w:rsid w:val="00E5176E"/>
    <w:rsid w:val="00E555AB"/>
    <w:rsid w:val="00E644A2"/>
    <w:rsid w:val="00E64CCC"/>
    <w:rsid w:val="00E677EB"/>
    <w:rsid w:val="00E75DC5"/>
    <w:rsid w:val="00E75F78"/>
    <w:rsid w:val="00E76459"/>
    <w:rsid w:val="00E800C9"/>
    <w:rsid w:val="00E81D26"/>
    <w:rsid w:val="00E81EC3"/>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04F3"/>
    <w:rsid w:val="00EC132D"/>
    <w:rsid w:val="00EC4280"/>
    <w:rsid w:val="00EC5E31"/>
    <w:rsid w:val="00EC60D9"/>
    <w:rsid w:val="00EC64F3"/>
    <w:rsid w:val="00EC70C9"/>
    <w:rsid w:val="00ED08CB"/>
    <w:rsid w:val="00ED12A3"/>
    <w:rsid w:val="00ED28AC"/>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140D"/>
    <w:rsid w:val="00F33E56"/>
    <w:rsid w:val="00F36AC5"/>
    <w:rsid w:val="00F42C96"/>
    <w:rsid w:val="00F47968"/>
    <w:rsid w:val="00F47CB5"/>
    <w:rsid w:val="00F47E91"/>
    <w:rsid w:val="00F51471"/>
    <w:rsid w:val="00F539C1"/>
    <w:rsid w:val="00F5604B"/>
    <w:rsid w:val="00F613A3"/>
    <w:rsid w:val="00F7184E"/>
    <w:rsid w:val="00F74B8A"/>
    <w:rsid w:val="00F76678"/>
    <w:rsid w:val="00F76B74"/>
    <w:rsid w:val="00F77E5E"/>
    <w:rsid w:val="00F83CF6"/>
    <w:rsid w:val="00F84329"/>
    <w:rsid w:val="00F85298"/>
    <w:rsid w:val="00F86C9F"/>
    <w:rsid w:val="00F87B80"/>
    <w:rsid w:val="00F87E8C"/>
    <w:rsid w:val="00F9574E"/>
    <w:rsid w:val="00F963A8"/>
    <w:rsid w:val="00F96DE8"/>
    <w:rsid w:val="00F96F36"/>
    <w:rsid w:val="00F972DB"/>
    <w:rsid w:val="00FA08EA"/>
    <w:rsid w:val="00FA1CEA"/>
    <w:rsid w:val="00FA4BFD"/>
    <w:rsid w:val="00FB04F6"/>
    <w:rsid w:val="00FB09FD"/>
    <w:rsid w:val="00FB166B"/>
    <w:rsid w:val="00FB4D60"/>
    <w:rsid w:val="00FB6663"/>
    <w:rsid w:val="00FB7854"/>
    <w:rsid w:val="00FC24F2"/>
    <w:rsid w:val="00FC3840"/>
    <w:rsid w:val="00FC3EFA"/>
    <w:rsid w:val="00FC5238"/>
    <w:rsid w:val="00FC5B3C"/>
    <w:rsid w:val="00FD014E"/>
    <w:rsid w:val="00FD06A7"/>
    <w:rsid w:val="00FD2070"/>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paragraph" w:styleId="af1">
    <w:name w:val="footer"/>
    <w:basedOn w:val="a"/>
    <w:link w:val="af2"/>
    <w:rsid w:val="00741F56"/>
    <w:pPr>
      <w:tabs>
        <w:tab w:val="center" w:pos="4153"/>
        <w:tab w:val="right" w:pos="8306"/>
      </w:tabs>
    </w:pPr>
  </w:style>
  <w:style w:type="character" w:customStyle="1" w:styleId="af2">
    <w:name w:val="כותרת תחתונה תו"/>
    <w:basedOn w:val="a0"/>
    <w:link w:val="af1"/>
    <w:rsid w:val="00741F56"/>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EB940-5405-4FDF-B60F-F15E2A74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31</Pages>
  <Words>9799</Words>
  <Characters>48999</Characters>
  <Application>Microsoft Office Word</Application>
  <DocSecurity>0</DocSecurity>
  <Lines>408</Lines>
  <Paragraphs>117</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3</cp:revision>
  <cp:lastPrinted>2021-12-14T08:42:00Z</cp:lastPrinted>
  <dcterms:created xsi:type="dcterms:W3CDTF">2021-12-14T20:21:00Z</dcterms:created>
  <dcterms:modified xsi:type="dcterms:W3CDTF">2022-01-08T23:26:00Z</dcterms:modified>
</cp:coreProperties>
</file>